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15A4BF" w14:textId="77777777" w:rsidR="003E4CCB" w:rsidRPr="00347388" w:rsidRDefault="003E4CCB" w:rsidP="003E4CCB">
      <w:pPr>
        <w:jc w:val="center"/>
        <w:rPr>
          <w:rFonts w:eastAsiaTheme="majorEastAsia" w:cs="Arial"/>
          <w:caps/>
          <w:sz w:val="28"/>
          <w:lang w:eastAsia="cs-CZ"/>
        </w:rPr>
      </w:pPr>
      <w:bookmarkStart w:id="0" w:name="_GoBack"/>
      <w:bookmarkEnd w:id="0"/>
      <w:r w:rsidRPr="009B626C">
        <w:rPr>
          <w:rFonts w:cs="Arial"/>
          <w:b/>
          <w:bCs/>
          <w:smallCaps/>
          <w:noProof/>
          <w:sz w:val="28"/>
          <w:szCs w:val="28"/>
          <w:lang w:eastAsia="sk-SK"/>
        </w:rPr>
        <w:drawing>
          <wp:anchor distT="0" distB="0" distL="114300" distR="114300" simplePos="0" relativeHeight="251659264" behindDoc="1" locked="0" layoutInCell="1" allowOverlap="1" wp14:anchorId="1E137005" wp14:editId="6ABD2277">
            <wp:simplePos x="0" y="0"/>
            <wp:positionH relativeFrom="page">
              <wp:posOffset>-118745</wp:posOffset>
            </wp:positionH>
            <wp:positionV relativeFrom="margin">
              <wp:posOffset>-844550</wp:posOffset>
            </wp:positionV>
            <wp:extent cx="7560000" cy="10699200"/>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47388">
        <w:rPr>
          <w:rFonts w:eastAsiaTheme="majorEastAsia" w:cs="Arial"/>
          <w:caps/>
          <w:sz w:val="28"/>
          <w:lang w:eastAsia="cs-CZ"/>
        </w:rPr>
        <w:t>MINISTERSTVO VNÚTRA SLOVENSKEJ REPUBLIKY</w:t>
      </w:r>
    </w:p>
    <w:p w14:paraId="225E1B17" w14:textId="77777777" w:rsidR="003E4CCB" w:rsidRPr="00347388" w:rsidRDefault="003E4CCB" w:rsidP="003E4CCB">
      <w:pPr>
        <w:jc w:val="center"/>
        <w:rPr>
          <w:rFonts w:eastAsiaTheme="majorEastAsia" w:cs="Arial"/>
          <w:caps/>
          <w:sz w:val="28"/>
          <w:lang w:eastAsia="cs-CZ"/>
        </w:rPr>
      </w:pPr>
    </w:p>
    <w:p w14:paraId="0F4203D2" w14:textId="77777777" w:rsidR="003E4CCB" w:rsidRPr="00347388" w:rsidRDefault="003E4CCB" w:rsidP="003E4CCB">
      <w:pPr>
        <w:jc w:val="center"/>
        <w:rPr>
          <w:rFonts w:cs="Arial"/>
          <w:b/>
          <w:smallCaps/>
          <w:sz w:val="28"/>
          <w:lang w:eastAsia="cs-CZ"/>
        </w:rPr>
      </w:pPr>
    </w:p>
    <w:p w14:paraId="7299472F" w14:textId="77777777" w:rsidR="003E4CCB" w:rsidRPr="00347388" w:rsidRDefault="003E4CCB" w:rsidP="003E4CCB">
      <w:pPr>
        <w:jc w:val="center"/>
        <w:rPr>
          <w:rFonts w:cs="Arial"/>
          <w:b/>
          <w:smallCaps/>
          <w:sz w:val="28"/>
          <w:lang w:eastAsia="cs-CZ"/>
        </w:rPr>
      </w:pPr>
    </w:p>
    <w:p w14:paraId="7D4CC33E" w14:textId="77777777"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04EB1464" w14:textId="77777777"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14:paraId="497A0556" w14:textId="77777777" w:rsidR="003E4CCB" w:rsidRPr="00347388" w:rsidRDefault="003E4CCB" w:rsidP="003E4CCB">
      <w:pPr>
        <w:rPr>
          <w:rFonts w:cs="Arial"/>
          <w:b/>
          <w:smallCaps/>
          <w:sz w:val="32"/>
          <w:lang w:eastAsia="cs-CZ"/>
        </w:rPr>
      </w:pPr>
    </w:p>
    <w:p w14:paraId="692B993E" w14:textId="77777777" w:rsidR="003E4CCB" w:rsidRPr="00347388" w:rsidRDefault="003E4CCB" w:rsidP="003E4CCB">
      <w:pPr>
        <w:rPr>
          <w:rFonts w:cs="Arial"/>
          <w:b/>
          <w:smallCaps/>
          <w:sz w:val="32"/>
          <w:lang w:eastAsia="cs-CZ"/>
        </w:rPr>
      </w:pPr>
    </w:p>
    <w:p w14:paraId="48A2DA08"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14:paraId="2A933E13"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6DC11838" w14:textId="77777777"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14:paraId="23CB1AD3" w14:textId="77777777"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41D0DB82" w14:textId="77777777"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0481CF50" w14:textId="77777777" w:rsidR="003E4CCB" w:rsidRPr="00347388" w:rsidRDefault="003E4CCB" w:rsidP="003E4CCB">
      <w:pPr>
        <w:rPr>
          <w:rFonts w:cs="Arial"/>
          <w:b/>
          <w:sz w:val="28"/>
          <w:lang w:eastAsia="cs-CZ"/>
        </w:rPr>
      </w:pPr>
    </w:p>
    <w:p w14:paraId="02FAF5AD" w14:textId="77777777" w:rsidR="003E4CCB" w:rsidRPr="00347388" w:rsidRDefault="003E4CCB" w:rsidP="003E4CCB">
      <w:pPr>
        <w:rPr>
          <w:rFonts w:cs="Arial"/>
          <w:b/>
          <w:sz w:val="28"/>
          <w:lang w:eastAsia="cs-CZ"/>
        </w:rPr>
      </w:pPr>
    </w:p>
    <w:p w14:paraId="70AF9781" w14:textId="77777777" w:rsidR="003E4CCB" w:rsidRPr="00347388" w:rsidRDefault="003E4CCB" w:rsidP="003E4CCB">
      <w:pPr>
        <w:rPr>
          <w:rFonts w:cs="Arial"/>
          <w:b/>
          <w:sz w:val="28"/>
          <w:lang w:eastAsia="cs-CZ"/>
        </w:rPr>
      </w:pPr>
    </w:p>
    <w:p w14:paraId="1B542FC5" w14:textId="77777777" w:rsidR="003E4CCB" w:rsidRPr="00347388" w:rsidRDefault="003E4CCB" w:rsidP="003E4CCB">
      <w:pPr>
        <w:rPr>
          <w:rFonts w:cs="Arial"/>
          <w:b/>
          <w:sz w:val="28"/>
          <w:lang w:eastAsia="cs-CZ"/>
        </w:rPr>
      </w:pPr>
    </w:p>
    <w:p w14:paraId="07B9655F" w14:textId="77777777" w:rsidR="003E4CCB" w:rsidRPr="00347388" w:rsidRDefault="003E4CCB" w:rsidP="003E4CCB">
      <w:pPr>
        <w:rPr>
          <w:rFonts w:cs="Arial"/>
          <w:b/>
          <w:sz w:val="28"/>
          <w:lang w:eastAsia="cs-CZ"/>
        </w:rPr>
      </w:pPr>
    </w:p>
    <w:p w14:paraId="6E72A7F4" w14:textId="77777777" w:rsidR="003E4CCB" w:rsidRPr="00347388" w:rsidRDefault="003E4CCB" w:rsidP="003E4CCB">
      <w:pPr>
        <w:rPr>
          <w:rFonts w:cs="Arial"/>
          <w:b/>
          <w:sz w:val="28"/>
          <w:lang w:eastAsia="cs-CZ"/>
        </w:rPr>
      </w:pPr>
    </w:p>
    <w:p w14:paraId="3FA22F8E" w14:textId="77777777" w:rsidR="003E4CCB" w:rsidRPr="00347388" w:rsidRDefault="003E4CCB" w:rsidP="003E4CCB">
      <w:pPr>
        <w:spacing w:line="360" w:lineRule="auto"/>
        <w:rPr>
          <w:rFonts w:cs="Arial"/>
          <w:sz w:val="20"/>
          <w:lang w:eastAsia="cs-CZ"/>
        </w:rPr>
      </w:pPr>
      <w:r w:rsidRPr="00347388">
        <w:rPr>
          <w:rFonts w:cs="Arial"/>
          <w:sz w:val="20"/>
          <w:lang w:eastAsia="cs-CZ"/>
        </w:rPr>
        <w:t>Vypracoval:</w:t>
      </w:r>
    </w:p>
    <w:p w14:paraId="4C07346D" w14:textId="77777777" w:rsidR="003E4CCB" w:rsidRPr="00347388" w:rsidRDefault="003E4CCB" w:rsidP="003E4CCB">
      <w:pPr>
        <w:tabs>
          <w:tab w:val="left" w:pos="6804"/>
          <w:tab w:val="left" w:leader="dot" w:pos="9071"/>
        </w:tabs>
        <w:spacing w:line="360" w:lineRule="auto"/>
        <w:rPr>
          <w:rFonts w:cs="Arial"/>
          <w:sz w:val="20"/>
          <w:lang w:eastAsia="cs-CZ"/>
        </w:rPr>
      </w:pPr>
      <w:r w:rsidRPr="00347388">
        <w:rPr>
          <w:rFonts w:cs="Arial"/>
          <w:sz w:val="20"/>
          <w:lang w:eastAsia="cs-CZ"/>
        </w:rPr>
        <w:t>JUDr. Matúš Dubovský</w:t>
      </w:r>
      <w:r w:rsidRPr="00347388" w:rsidDel="00347388">
        <w:rPr>
          <w:rFonts w:cs="Arial"/>
          <w:sz w:val="20"/>
          <w:lang w:eastAsia="cs-CZ"/>
        </w:rPr>
        <w:t xml:space="preserve"> </w:t>
      </w:r>
      <w:r w:rsidRPr="00347388">
        <w:rPr>
          <w:rFonts w:cs="Arial"/>
          <w:sz w:val="20"/>
          <w:lang w:eastAsia="cs-CZ"/>
        </w:rPr>
        <w:tab/>
        <w:t>..............................</w:t>
      </w:r>
    </w:p>
    <w:p w14:paraId="4B730B45" w14:textId="77777777"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programovania a metodiky</w:t>
      </w:r>
    </w:p>
    <w:p w14:paraId="17842F75" w14:textId="05AD8D36" w:rsidR="003E4CCB" w:rsidRPr="00347388" w:rsidRDefault="003E4CCB" w:rsidP="003E4CCB">
      <w:pPr>
        <w:spacing w:line="360" w:lineRule="auto"/>
        <w:rPr>
          <w:rFonts w:cs="Arial"/>
          <w:sz w:val="20"/>
          <w:lang w:eastAsia="cs-CZ"/>
        </w:rPr>
      </w:pPr>
      <w:r w:rsidRPr="00347388">
        <w:rPr>
          <w:rFonts w:cs="Arial"/>
          <w:sz w:val="20"/>
          <w:lang w:eastAsia="cs-CZ"/>
        </w:rPr>
        <w:t xml:space="preserve">Dátum: </w:t>
      </w:r>
      <w:ins w:id="1" w:author="Zuzana Hušeková" w:date="2017-02-16T09:59:00Z">
        <w:r w:rsidR="00E25071">
          <w:rPr>
            <w:rFonts w:cs="Arial"/>
            <w:sz w:val="20"/>
            <w:lang w:eastAsia="cs-CZ"/>
          </w:rPr>
          <w:t>17</w:t>
        </w:r>
      </w:ins>
      <w:del w:id="2" w:author="Zuzana Hušeková" w:date="2017-02-16T09:59:00Z">
        <w:r w:rsidRPr="00E25071" w:rsidDel="00E25071">
          <w:rPr>
            <w:rFonts w:cs="Arial"/>
            <w:sz w:val="20"/>
            <w:lang w:eastAsia="cs-CZ"/>
          </w:rPr>
          <w:delText>02</w:delText>
        </w:r>
      </w:del>
      <w:r w:rsidRPr="00E25071">
        <w:rPr>
          <w:rFonts w:cs="Arial"/>
          <w:sz w:val="20"/>
          <w:lang w:eastAsia="cs-CZ"/>
        </w:rPr>
        <w:t xml:space="preserve">. </w:t>
      </w:r>
      <w:ins w:id="3" w:author="Zuzana Hušeková" w:date="2017-02-16T09:59:00Z">
        <w:r w:rsidR="00E25071">
          <w:rPr>
            <w:rFonts w:cs="Arial"/>
            <w:sz w:val="20"/>
            <w:lang w:eastAsia="cs-CZ"/>
          </w:rPr>
          <w:t>02</w:t>
        </w:r>
      </w:ins>
      <w:del w:id="4" w:author="Zuzana Hušeková" w:date="2017-02-16T09:59:00Z">
        <w:r w:rsidRPr="00E25071" w:rsidDel="00E25071">
          <w:rPr>
            <w:rFonts w:cs="Arial"/>
            <w:sz w:val="20"/>
            <w:lang w:eastAsia="cs-CZ"/>
          </w:rPr>
          <w:delText>11</w:delText>
        </w:r>
      </w:del>
      <w:r w:rsidRPr="00E25071">
        <w:rPr>
          <w:rFonts w:cs="Arial"/>
          <w:sz w:val="20"/>
          <w:lang w:eastAsia="cs-CZ"/>
        </w:rPr>
        <w:t>. 201</w:t>
      </w:r>
      <w:ins w:id="5" w:author="Zuzana Hušeková" w:date="2017-02-16T10:00:00Z">
        <w:r w:rsidR="00E25071">
          <w:rPr>
            <w:rFonts w:cs="Arial"/>
            <w:sz w:val="20"/>
            <w:lang w:eastAsia="cs-CZ"/>
          </w:rPr>
          <w:t>7</w:t>
        </w:r>
      </w:ins>
      <w:del w:id="6" w:author="Zuzana Hušeková" w:date="2017-02-16T10:00:00Z">
        <w:r w:rsidRPr="00E25071" w:rsidDel="00E25071">
          <w:rPr>
            <w:rFonts w:cs="Arial"/>
            <w:sz w:val="20"/>
            <w:lang w:eastAsia="cs-CZ"/>
          </w:rPr>
          <w:delText>6</w:delText>
        </w:r>
      </w:del>
    </w:p>
    <w:p w14:paraId="451D69BB" w14:textId="77777777" w:rsidR="003E4CCB" w:rsidRPr="00347388" w:rsidRDefault="003E4CCB" w:rsidP="003E4CCB">
      <w:pPr>
        <w:spacing w:line="360" w:lineRule="auto"/>
        <w:rPr>
          <w:rFonts w:cs="Arial"/>
          <w:sz w:val="20"/>
          <w:lang w:eastAsia="cs-CZ"/>
        </w:rPr>
      </w:pPr>
    </w:p>
    <w:p w14:paraId="146DF6B0"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Predkladá:</w:t>
      </w:r>
    </w:p>
    <w:p w14:paraId="599D89EA" w14:textId="77777777" w:rsidR="003E4CCB" w:rsidRPr="00347388" w:rsidRDefault="003E4CCB" w:rsidP="003E4CCB">
      <w:pPr>
        <w:tabs>
          <w:tab w:val="left" w:pos="6804"/>
        </w:tabs>
        <w:spacing w:line="360" w:lineRule="auto"/>
        <w:ind w:left="425" w:hanging="425"/>
        <w:rPr>
          <w:rFonts w:cs="Arial"/>
          <w:sz w:val="20"/>
          <w:lang w:eastAsia="cs-CZ"/>
        </w:rPr>
      </w:pPr>
      <w:r w:rsidRPr="00347388">
        <w:rPr>
          <w:rFonts w:cs="Arial"/>
          <w:sz w:val="20"/>
          <w:lang w:eastAsia="cs-CZ"/>
        </w:rPr>
        <w:t>Mgr. Samuel Arbe</w:t>
      </w:r>
      <w:r w:rsidRPr="00347388">
        <w:rPr>
          <w:rFonts w:cs="Arial"/>
          <w:sz w:val="20"/>
          <w:lang w:eastAsia="cs-CZ"/>
        </w:rPr>
        <w:tab/>
        <w:t>..............................</w:t>
      </w:r>
    </w:p>
    <w:p w14:paraId="0BC0B6E5" w14:textId="77777777"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riaditeľ odboru operačného programu Efektívna verejná správa</w:t>
      </w:r>
    </w:p>
    <w:p w14:paraId="7B351D58" w14:textId="050EC3AB" w:rsidR="003E4CCB" w:rsidRPr="00347388" w:rsidRDefault="003E4CCB" w:rsidP="003E4CCB">
      <w:pPr>
        <w:spacing w:line="360" w:lineRule="auto"/>
        <w:rPr>
          <w:rFonts w:cs="Arial"/>
          <w:sz w:val="20"/>
          <w:lang w:eastAsia="cs-CZ"/>
        </w:rPr>
      </w:pPr>
      <w:r w:rsidRPr="00347388">
        <w:rPr>
          <w:rFonts w:cs="Arial"/>
          <w:sz w:val="20"/>
          <w:lang w:eastAsia="cs-CZ"/>
        </w:rPr>
        <w:t xml:space="preserve">Dátum: </w:t>
      </w:r>
      <w:ins w:id="7" w:author="Zuzana Hušeková" w:date="2017-02-16T09:59:00Z">
        <w:r w:rsidR="00E25071" w:rsidRPr="00E25071">
          <w:rPr>
            <w:rFonts w:cs="Arial"/>
            <w:sz w:val="20"/>
            <w:lang w:eastAsia="cs-CZ"/>
          </w:rPr>
          <w:t>17</w:t>
        </w:r>
      </w:ins>
      <w:del w:id="8" w:author="Zuzana Hušeková" w:date="2017-02-16T09:59:00Z">
        <w:r w:rsidRPr="00E25071" w:rsidDel="00E25071">
          <w:rPr>
            <w:rFonts w:cs="Arial"/>
            <w:sz w:val="20"/>
            <w:lang w:eastAsia="cs-CZ"/>
          </w:rPr>
          <w:delText>02</w:delText>
        </w:r>
      </w:del>
      <w:r w:rsidRPr="00E25071">
        <w:rPr>
          <w:rFonts w:cs="Arial"/>
          <w:sz w:val="20"/>
          <w:lang w:eastAsia="cs-CZ"/>
        </w:rPr>
        <w:t>. </w:t>
      </w:r>
      <w:ins w:id="9" w:author="Zuzana Hušeková" w:date="2017-02-16T09:59:00Z">
        <w:r w:rsidR="00E25071" w:rsidRPr="00E25071">
          <w:rPr>
            <w:rFonts w:cs="Arial"/>
            <w:sz w:val="20"/>
            <w:lang w:eastAsia="cs-CZ"/>
          </w:rPr>
          <w:t>02</w:t>
        </w:r>
      </w:ins>
      <w:del w:id="10" w:author="Zuzana Hušeková" w:date="2017-02-16T09:59:00Z">
        <w:r w:rsidRPr="00E25071" w:rsidDel="00E25071">
          <w:rPr>
            <w:rFonts w:cs="Arial"/>
            <w:sz w:val="20"/>
            <w:lang w:eastAsia="cs-CZ"/>
          </w:rPr>
          <w:delText>11</w:delText>
        </w:r>
      </w:del>
      <w:r w:rsidRPr="00E25071">
        <w:rPr>
          <w:rFonts w:cs="Arial"/>
          <w:sz w:val="20"/>
          <w:lang w:eastAsia="cs-CZ"/>
        </w:rPr>
        <w:t>. 201</w:t>
      </w:r>
      <w:ins w:id="11" w:author="Zuzana Hušeková" w:date="2017-02-16T09:59:00Z">
        <w:r w:rsidR="00E25071" w:rsidRPr="00E25071">
          <w:rPr>
            <w:rFonts w:cs="Arial"/>
            <w:sz w:val="20"/>
            <w:lang w:eastAsia="cs-CZ"/>
          </w:rPr>
          <w:t>7</w:t>
        </w:r>
      </w:ins>
      <w:del w:id="12" w:author="Zuzana Hušeková" w:date="2017-02-16T09:59:00Z">
        <w:r w:rsidRPr="00E25071" w:rsidDel="00E25071">
          <w:rPr>
            <w:rFonts w:cs="Arial"/>
            <w:sz w:val="20"/>
            <w:lang w:eastAsia="cs-CZ"/>
          </w:rPr>
          <w:delText>6</w:delText>
        </w:r>
      </w:del>
    </w:p>
    <w:p w14:paraId="3FB3B4FA" w14:textId="77777777" w:rsidR="003E4CCB" w:rsidRPr="00347388" w:rsidRDefault="003E4CCB" w:rsidP="003E4CCB">
      <w:pPr>
        <w:tabs>
          <w:tab w:val="left" w:pos="1134"/>
        </w:tabs>
        <w:spacing w:line="360" w:lineRule="auto"/>
        <w:ind w:left="426" w:hanging="426"/>
        <w:rPr>
          <w:rFonts w:cs="Arial"/>
          <w:sz w:val="20"/>
          <w:lang w:eastAsia="cs-CZ"/>
        </w:rPr>
      </w:pPr>
    </w:p>
    <w:p w14:paraId="6C32A5F9"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14:paraId="6E162269" w14:textId="77777777"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Adela Danišková</w:t>
      </w:r>
      <w:r w:rsidRPr="00347388">
        <w:rPr>
          <w:rFonts w:cs="Arial"/>
          <w:sz w:val="20"/>
          <w:lang w:eastAsia="cs-CZ"/>
        </w:rPr>
        <w:tab/>
        <w:t>..............................</w:t>
      </w:r>
    </w:p>
    <w:p w14:paraId="62331825" w14:textId="77777777"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5D3222F9" w14:textId="72DCC2F6" w:rsidR="003E4CCB" w:rsidRPr="00347388" w:rsidRDefault="003E4CCB" w:rsidP="003E4CCB">
      <w:pPr>
        <w:spacing w:line="360" w:lineRule="auto"/>
        <w:rPr>
          <w:rFonts w:cs="Arial"/>
          <w:sz w:val="20"/>
          <w:lang w:eastAsia="cs-CZ"/>
        </w:rPr>
      </w:pPr>
      <w:r w:rsidRPr="00347388">
        <w:rPr>
          <w:rFonts w:cs="Arial"/>
          <w:sz w:val="20"/>
          <w:lang w:eastAsia="cs-CZ"/>
        </w:rPr>
        <w:t xml:space="preserve">Dátum: </w:t>
      </w:r>
      <w:ins w:id="13" w:author="Zuzana Hušeková" w:date="2017-02-16T10:00:00Z">
        <w:r w:rsidR="00E25071" w:rsidRPr="00E25071">
          <w:rPr>
            <w:rFonts w:cs="Arial"/>
            <w:sz w:val="20"/>
            <w:lang w:eastAsia="cs-CZ"/>
          </w:rPr>
          <w:t>17</w:t>
        </w:r>
      </w:ins>
      <w:del w:id="14" w:author="Zuzana Hušeková" w:date="2017-02-16T10:00:00Z">
        <w:r w:rsidRPr="00E25071" w:rsidDel="00E25071">
          <w:rPr>
            <w:rFonts w:cs="Arial"/>
            <w:sz w:val="20"/>
            <w:lang w:eastAsia="cs-CZ"/>
          </w:rPr>
          <w:delText>02</w:delText>
        </w:r>
      </w:del>
      <w:r w:rsidRPr="00E25071">
        <w:rPr>
          <w:rFonts w:cs="Arial"/>
          <w:sz w:val="20"/>
          <w:lang w:eastAsia="cs-CZ"/>
        </w:rPr>
        <w:t>. </w:t>
      </w:r>
      <w:ins w:id="15" w:author="Zuzana Hušeková" w:date="2017-02-16T10:00:00Z">
        <w:r w:rsidR="00E25071" w:rsidRPr="00E25071">
          <w:rPr>
            <w:rFonts w:cs="Arial"/>
            <w:sz w:val="20"/>
            <w:lang w:eastAsia="cs-CZ"/>
          </w:rPr>
          <w:t>02</w:t>
        </w:r>
      </w:ins>
      <w:del w:id="16" w:author="Zuzana Hušeková" w:date="2017-02-16T10:00:00Z">
        <w:r w:rsidRPr="00E25071" w:rsidDel="00E25071">
          <w:rPr>
            <w:rFonts w:cs="Arial"/>
            <w:sz w:val="20"/>
            <w:lang w:eastAsia="cs-CZ"/>
          </w:rPr>
          <w:delText>11</w:delText>
        </w:r>
      </w:del>
      <w:r w:rsidRPr="00E25071">
        <w:rPr>
          <w:rFonts w:cs="Arial"/>
          <w:sz w:val="20"/>
          <w:lang w:eastAsia="cs-CZ"/>
        </w:rPr>
        <w:t>. 201</w:t>
      </w:r>
      <w:ins w:id="17" w:author="Zuzana Hušeková" w:date="2017-02-16T10:00:00Z">
        <w:r w:rsidR="00E25071" w:rsidRPr="00E25071">
          <w:rPr>
            <w:rFonts w:cs="Arial"/>
            <w:sz w:val="20"/>
            <w:lang w:eastAsia="cs-CZ"/>
          </w:rPr>
          <w:t>7</w:t>
        </w:r>
      </w:ins>
      <w:del w:id="18" w:author="Zuzana Hušeková" w:date="2017-02-16T10:00:00Z">
        <w:r w:rsidRPr="00E25071" w:rsidDel="00E25071">
          <w:rPr>
            <w:rFonts w:cs="Arial"/>
            <w:sz w:val="20"/>
            <w:lang w:eastAsia="cs-CZ"/>
          </w:rPr>
          <w:delText>6</w:delText>
        </w:r>
      </w:del>
    </w:p>
    <w:p w14:paraId="67749AFF" w14:textId="77777777" w:rsidR="003E4CCB" w:rsidRPr="00347388" w:rsidRDefault="003E4CCB" w:rsidP="003E4CCB">
      <w:pPr>
        <w:spacing w:line="360" w:lineRule="auto"/>
        <w:rPr>
          <w:rFonts w:cs="Arial"/>
          <w:sz w:val="20"/>
          <w:lang w:eastAsia="cs-CZ"/>
        </w:rPr>
      </w:pPr>
    </w:p>
    <w:p w14:paraId="7F6B2218" w14:textId="77777777" w:rsidR="003E4CCB" w:rsidRPr="00347388" w:rsidRDefault="003E4CCB" w:rsidP="003E4CCB">
      <w:pPr>
        <w:tabs>
          <w:tab w:val="center" w:pos="4536"/>
          <w:tab w:val="right" w:pos="9072"/>
        </w:tabs>
        <w:rPr>
          <w:rFonts w:cs="Arial"/>
          <w:sz w:val="20"/>
          <w:lang w:eastAsia="cs-CZ"/>
        </w:rPr>
      </w:pPr>
      <w:r w:rsidRPr="00347388">
        <w:rPr>
          <w:rFonts w:cs="Arial"/>
          <w:sz w:val="20"/>
          <w:lang w:eastAsia="cs-CZ"/>
        </w:rPr>
        <w:tab/>
      </w:r>
    </w:p>
    <w:p w14:paraId="4C07DD6B" w14:textId="77777777" w:rsidR="003E4CCB" w:rsidRPr="00347388" w:rsidRDefault="003E4CCB" w:rsidP="003E4CCB">
      <w:pPr>
        <w:jc w:val="center"/>
        <w:rPr>
          <w:rFonts w:cs="Arial"/>
          <w:sz w:val="18"/>
          <w:lang w:eastAsia="cs-CZ"/>
        </w:rPr>
      </w:pPr>
    </w:p>
    <w:p w14:paraId="64C61E85" w14:textId="4D9ACEF5" w:rsidR="003E4CCB" w:rsidRDefault="003E4CCB" w:rsidP="003E4CCB">
      <w:pPr>
        <w:jc w:val="center"/>
        <w:rPr>
          <w:color w:val="001D58"/>
          <w:sz w:val="60"/>
        </w:rPr>
      </w:pPr>
      <w:r w:rsidRPr="00E25071">
        <w:rPr>
          <w:rFonts w:cs="Arial"/>
          <w:sz w:val="18"/>
          <w:lang w:eastAsia="cs-CZ"/>
        </w:rPr>
        <w:t>Verzia: 2.</w:t>
      </w:r>
      <w:ins w:id="19" w:author="Zuzana Hušeková" w:date="2017-02-16T09:35:00Z">
        <w:r w:rsidR="0017330F" w:rsidRPr="00E25071">
          <w:rPr>
            <w:rFonts w:cs="Arial"/>
            <w:sz w:val="18"/>
            <w:lang w:eastAsia="cs-CZ"/>
          </w:rPr>
          <w:t>5</w:t>
        </w:r>
      </w:ins>
      <w:del w:id="20" w:author="Zuzana Hušeková" w:date="2017-02-16T09:35:00Z">
        <w:r w:rsidRPr="00E25071" w:rsidDel="0017330F">
          <w:rPr>
            <w:rFonts w:cs="Arial"/>
            <w:sz w:val="18"/>
            <w:lang w:eastAsia="cs-CZ"/>
          </w:rPr>
          <w:delText>4</w:delText>
        </w:r>
      </w:del>
      <w:r w:rsidRPr="00E25071">
        <w:rPr>
          <w:rFonts w:cs="Arial"/>
          <w:sz w:val="18"/>
          <w:lang w:eastAsia="cs-CZ"/>
        </w:rPr>
        <w:t xml:space="preserve">; platnosť od: </w:t>
      </w:r>
      <w:ins w:id="21" w:author="Zuzana Hušeková" w:date="2017-02-16T10:00:00Z">
        <w:r w:rsidR="00E25071" w:rsidRPr="00E25071">
          <w:rPr>
            <w:rFonts w:cs="Arial"/>
            <w:sz w:val="18"/>
            <w:lang w:eastAsia="cs-CZ"/>
          </w:rPr>
          <w:t>17</w:t>
        </w:r>
      </w:ins>
      <w:del w:id="22" w:author="Zuzana Hušeková" w:date="2017-02-16T10:00:00Z">
        <w:r w:rsidRPr="00E25071" w:rsidDel="00E25071">
          <w:rPr>
            <w:rFonts w:cs="Arial"/>
            <w:sz w:val="18"/>
            <w:lang w:eastAsia="cs-CZ"/>
          </w:rPr>
          <w:delText>02</w:delText>
        </w:r>
      </w:del>
      <w:r w:rsidRPr="00E25071">
        <w:rPr>
          <w:rFonts w:cs="Arial"/>
          <w:sz w:val="18"/>
          <w:lang w:eastAsia="cs-CZ"/>
        </w:rPr>
        <w:t xml:space="preserve">. </w:t>
      </w:r>
      <w:ins w:id="23" w:author="Zuzana Hušeková" w:date="2017-02-16T10:00:00Z">
        <w:r w:rsidR="00E25071" w:rsidRPr="00E25071">
          <w:rPr>
            <w:rFonts w:cs="Arial"/>
            <w:sz w:val="18"/>
            <w:lang w:eastAsia="cs-CZ"/>
          </w:rPr>
          <w:t>02</w:t>
        </w:r>
      </w:ins>
      <w:del w:id="24" w:author="Zuzana Hušeková" w:date="2017-02-16T10:00:00Z">
        <w:r w:rsidRPr="00E25071" w:rsidDel="00E25071">
          <w:rPr>
            <w:rFonts w:cs="Arial"/>
            <w:sz w:val="18"/>
            <w:lang w:eastAsia="cs-CZ"/>
          </w:rPr>
          <w:delText>11</w:delText>
        </w:r>
      </w:del>
      <w:r w:rsidRPr="00E25071">
        <w:rPr>
          <w:rFonts w:cs="Arial"/>
          <w:sz w:val="18"/>
          <w:lang w:eastAsia="cs-CZ"/>
        </w:rPr>
        <w:t>. 201</w:t>
      </w:r>
      <w:ins w:id="25" w:author="Zuzana Hušeková" w:date="2017-02-16T10:00:00Z">
        <w:r w:rsidR="00E25071" w:rsidRPr="00E25071">
          <w:rPr>
            <w:rFonts w:cs="Arial"/>
            <w:sz w:val="18"/>
            <w:lang w:eastAsia="cs-CZ"/>
          </w:rPr>
          <w:t>7</w:t>
        </w:r>
      </w:ins>
      <w:del w:id="26" w:author="Zuzana Hušeková" w:date="2017-02-16T10:00:00Z">
        <w:r w:rsidRPr="00E25071" w:rsidDel="00E25071">
          <w:rPr>
            <w:rFonts w:cs="Arial"/>
            <w:sz w:val="18"/>
            <w:lang w:eastAsia="cs-CZ"/>
          </w:rPr>
          <w:delText>6</w:delText>
        </w:r>
      </w:del>
      <w:r w:rsidRPr="00E25071">
        <w:rPr>
          <w:rFonts w:cs="Arial"/>
          <w:sz w:val="18"/>
          <w:lang w:eastAsia="cs-CZ"/>
        </w:rPr>
        <w:t xml:space="preserve">, účinnosť od: </w:t>
      </w:r>
      <w:ins w:id="27" w:author="Zuzana Hušeková" w:date="2017-02-16T10:00:00Z">
        <w:r w:rsidR="00E25071" w:rsidRPr="00E25071">
          <w:rPr>
            <w:rFonts w:cs="Arial"/>
            <w:sz w:val="18"/>
            <w:lang w:eastAsia="cs-CZ"/>
          </w:rPr>
          <w:t>17</w:t>
        </w:r>
      </w:ins>
      <w:del w:id="28" w:author="Zuzana Hušeková" w:date="2017-02-16T10:00:00Z">
        <w:r w:rsidRPr="00E25071" w:rsidDel="00E25071">
          <w:rPr>
            <w:rFonts w:cs="Arial"/>
            <w:sz w:val="18"/>
            <w:lang w:eastAsia="cs-CZ"/>
          </w:rPr>
          <w:delText>02</w:delText>
        </w:r>
      </w:del>
      <w:r w:rsidRPr="00E25071">
        <w:rPr>
          <w:rFonts w:cs="Arial"/>
          <w:sz w:val="18"/>
          <w:lang w:eastAsia="cs-CZ"/>
        </w:rPr>
        <w:t xml:space="preserve">. </w:t>
      </w:r>
      <w:ins w:id="29" w:author="Zuzana Hušeková" w:date="2017-02-16T10:00:00Z">
        <w:r w:rsidR="00E25071" w:rsidRPr="00E25071">
          <w:rPr>
            <w:rFonts w:cs="Arial"/>
            <w:sz w:val="18"/>
            <w:lang w:eastAsia="cs-CZ"/>
          </w:rPr>
          <w:t>02</w:t>
        </w:r>
      </w:ins>
      <w:del w:id="30" w:author="Zuzana Hušeková" w:date="2017-02-16T10:00:00Z">
        <w:r w:rsidRPr="00E25071" w:rsidDel="00E25071">
          <w:rPr>
            <w:rFonts w:cs="Arial"/>
            <w:sz w:val="18"/>
            <w:lang w:eastAsia="cs-CZ"/>
          </w:rPr>
          <w:delText>11</w:delText>
        </w:r>
      </w:del>
      <w:r w:rsidRPr="00E25071">
        <w:rPr>
          <w:rFonts w:cs="Arial"/>
          <w:sz w:val="18"/>
          <w:lang w:eastAsia="cs-CZ"/>
        </w:rPr>
        <w:t>. 201</w:t>
      </w:r>
      <w:ins w:id="31" w:author="Zuzana Hušeková" w:date="2017-02-16T10:01:00Z">
        <w:r w:rsidR="00E25071" w:rsidRPr="00E25071">
          <w:rPr>
            <w:rFonts w:cs="Arial"/>
            <w:sz w:val="18"/>
            <w:lang w:eastAsia="cs-CZ"/>
          </w:rPr>
          <w:t>7</w:t>
        </w:r>
      </w:ins>
      <w:del w:id="32" w:author="Zuzana Hušeková" w:date="2017-02-16T10:01:00Z">
        <w:r w:rsidRPr="00E25071" w:rsidDel="00E25071">
          <w:rPr>
            <w:rFonts w:cs="Arial"/>
            <w:sz w:val="18"/>
            <w:lang w:eastAsia="cs-CZ"/>
          </w:rPr>
          <w:delText>6</w:delText>
        </w:r>
      </w:del>
      <w:r>
        <w:rPr>
          <w:b/>
          <w:sz w:val="60"/>
        </w:rPr>
        <w:br w:type="page"/>
      </w:r>
    </w:p>
    <w:p w14:paraId="1F8DCD8D" w14:textId="77777777"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14:paraId="756D7824" w14:textId="77777777" w:rsidR="003E4CCB" w:rsidRDefault="003E4CCB">
      <w:pPr>
        <w:pStyle w:val="Obsah1"/>
        <w:tabs>
          <w:tab w:val="left" w:pos="482"/>
          <w:tab w:val="right" w:leader="dot" w:pos="9060"/>
        </w:tabs>
        <w:rPr>
          <w:rFonts w:eastAsiaTheme="majorEastAsia" w:cs="Arial"/>
          <w:caps/>
          <w:sz w:val="28"/>
          <w:lang w:eastAsia="cs-CZ"/>
        </w:rPr>
      </w:pPr>
    </w:p>
    <w:bookmarkStart w:id="33" w:name="_Toc410907843"/>
    <w:p w14:paraId="18BC38E9" w14:textId="77777777" w:rsidR="00BF74B6" w:rsidRPr="00E135DC" w:rsidRDefault="000C0542">
      <w:pPr>
        <w:pStyle w:val="Obsah1"/>
        <w:tabs>
          <w:tab w:val="left" w:pos="482"/>
          <w:tab w:val="right" w:leader="dot" w:pos="9060"/>
        </w:tabs>
        <w:rPr>
          <w:rFonts w:eastAsiaTheme="minorEastAsia" w:cs="Arial"/>
          <w:noProof/>
          <w:sz w:val="19"/>
          <w:szCs w:val="19"/>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hyperlink w:anchor="_Toc440636364" w:history="1">
        <w:r w:rsidR="00BF74B6" w:rsidRPr="00E135DC">
          <w:rPr>
            <w:rStyle w:val="Hypertextovprepojenie"/>
            <w:rFonts w:cs="Arial"/>
            <w:noProof/>
            <w:szCs w:val="19"/>
          </w:rPr>
          <w:t>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Úvod</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_Toc440636364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4</w:t>
        </w:r>
        <w:r w:rsidR="00BF74B6" w:rsidRPr="00E135DC">
          <w:rPr>
            <w:rFonts w:cs="Arial"/>
            <w:noProof/>
            <w:webHidden/>
            <w:sz w:val="19"/>
            <w:szCs w:val="19"/>
          </w:rPr>
          <w:fldChar w:fldCharType="end"/>
        </w:r>
      </w:hyperlink>
    </w:p>
    <w:p w14:paraId="07E00004" w14:textId="77777777" w:rsidR="00BF74B6" w:rsidRPr="00E135DC" w:rsidRDefault="00CA5D97">
      <w:pPr>
        <w:pStyle w:val="Obsah2"/>
        <w:tabs>
          <w:tab w:val="left" w:pos="960"/>
          <w:tab w:val="right" w:leader="dot" w:pos="9060"/>
        </w:tabs>
        <w:rPr>
          <w:rFonts w:eastAsiaTheme="minorEastAsia" w:cs="Arial"/>
          <w:noProof/>
          <w:sz w:val="19"/>
          <w:szCs w:val="19"/>
          <w:lang w:eastAsia="sk-SK"/>
        </w:rPr>
      </w:pPr>
      <w:hyperlink w:anchor="_Toc440636365" w:history="1">
        <w:r w:rsidR="00BF74B6" w:rsidRPr="00E135DC">
          <w:rPr>
            <w:rStyle w:val="Hypertextovprepojenie"/>
            <w:rFonts w:cs="Arial"/>
            <w:noProof/>
            <w:szCs w:val="19"/>
          </w:rPr>
          <w:t>1.1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Účinnosť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_Toc440636365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4</w:t>
        </w:r>
        <w:r w:rsidR="00BF74B6" w:rsidRPr="00E135DC">
          <w:rPr>
            <w:rFonts w:cs="Arial"/>
            <w:noProof/>
            <w:webHidden/>
            <w:sz w:val="19"/>
            <w:szCs w:val="19"/>
          </w:rPr>
          <w:fldChar w:fldCharType="end"/>
        </w:r>
      </w:hyperlink>
    </w:p>
    <w:p w14:paraId="376D43DD" w14:textId="77777777" w:rsidR="00BF74B6" w:rsidRPr="00E135DC" w:rsidRDefault="00CA5D97">
      <w:pPr>
        <w:pStyle w:val="Obsah2"/>
        <w:tabs>
          <w:tab w:val="left" w:pos="960"/>
          <w:tab w:val="right" w:leader="dot" w:pos="9060"/>
        </w:tabs>
        <w:rPr>
          <w:rFonts w:eastAsiaTheme="minorEastAsia" w:cs="Arial"/>
          <w:noProof/>
          <w:sz w:val="19"/>
          <w:szCs w:val="19"/>
          <w:lang w:eastAsia="sk-SK"/>
        </w:rPr>
      </w:pPr>
      <w:hyperlink w:anchor="_Toc440636366" w:history="1">
        <w:r w:rsidR="00BF74B6" w:rsidRPr="00E135DC">
          <w:rPr>
            <w:rStyle w:val="Hypertextovprepojenie"/>
            <w:rFonts w:cs="Arial"/>
            <w:noProof/>
            <w:szCs w:val="19"/>
          </w:rPr>
          <w:t>1.2</w:t>
        </w:r>
        <w:r w:rsidR="00BF74B6" w:rsidRPr="00E135DC">
          <w:rPr>
            <w:rFonts w:eastAsiaTheme="minorEastAsia" w:cs="Arial"/>
            <w:noProof/>
            <w:sz w:val="19"/>
            <w:szCs w:val="19"/>
            <w:lang w:eastAsia="sk-SK"/>
          </w:rPr>
          <w:tab/>
        </w:r>
        <w:r w:rsidR="00BF74B6" w:rsidRPr="00E135DC">
          <w:rPr>
            <w:rStyle w:val="Hypertextovprepojenie"/>
            <w:rFonts w:cs="Arial"/>
            <w:noProof/>
            <w:szCs w:val="19"/>
          </w:rPr>
          <w:t>Cieľ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_Toc440636366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4</w:t>
        </w:r>
        <w:r w:rsidR="00BF74B6" w:rsidRPr="00E135DC">
          <w:rPr>
            <w:rFonts w:cs="Arial"/>
            <w:noProof/>
            <w:webHidden/>
            <w:sz w:val="19"/>
            <w:szCs w:val="19"/>
          </w:rPr>
          <w:fldChar w:fldCharType="end"/>
        </w:r>
      </w:hyperlink>
    </w:p>
    <w:p w14:paraId="75D147C7" w14:textId="77777777" w:rsidR="00BF74B6" w:rsidRPr="00E135DC" w:rsidRDefault="00CA5D97">
      <w:pPr>
        <w:pStyle w:val="Obsah2"/>
        <w:tabs>
          <w:tab w:val="left" w:pos="960"/>
          <w:tab w:val="right" w:leader="dot" w:pos="9060"/>
        </w:tabs>
        <w:rPr>
          <w:rFonts w:eastAsiaTheme="minorEastAsia" w:cs="Arial"/>
          <w:noProof/>
          <w:sz w:val="19"/>
          <w:szCs w:val="19"/>
          <w:lang w:eastAsia="sk-SK"/>
        </w:rPr>
      </w:pPr>
      <w:hyperlink w:anchor="_Toc440636367" w:history="1">
        <w:r w:rsidR="00BF74B6" w:rsidRPr="00E135DC">
          <w:rPr>
            <w:rStyle w:val="Hypertextovprepojenie"/>
            <w:rFonts w:cs="Arial"/>
            <w:noProof/>
            <w:szCs w:val="19"/>
          </w:rPr>
          <w:t>1.3</w:t>
        </w:r>
        <w:r w:rsidR="00BF74B6" w:rsidRPr="00E135DC">
          <w:rPr>
            <w:rFonts w:eastAsiaTheme="minorEastAsia" w:cs="Arial"/>
            <w:noProof/>
            <w:sz w:val="19"/>
            <w:szCs w:val="19"/>
            <w:lang w:eastAsia="sk-SK"/>
          </w:rPr>
          <w:tab/>
        </w:r>
        <w:r w:rsidR="00BF74B6" w:rsidRPr="00E135DC">
          <w:rPr>
            <w:rStyle w:val="Hypertextovprepojenie"/>
            <w:rFonts w:cs="Arial"/>
            <w:noProof/>
            <w:szCs w:val="19"/>
          </w:rPr>
          <w:t>Definícia pojmov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_Toc440636367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5</w:t>
        </w:r>
        <w:r w:rsidR="00BF74B6" w:rsidRPr="00E135DC">
          <w:rPr>
            <w:rFonts w:cs="Arial"/>
            <w:noProof/>
            <w:webHidden/>
            <w:sz w:val="19"/>
            <w:szCs w:val="19"/>
          </w:rPr>
          <w:fldChar w:fldCharType="end"/>
        </w:r>
      </w:hyperlink>
    </w:p>
    <w:p w14:paraId="78BB9CF8" w14:textId="6EAF5739" w:rsidR="00BF74B6" w:rsidRPr="00E135DC" w:rsidRDefault="00CA5D97">
      <w:pPr>
        <w:pStyle w:val="Obsah2"/>
        <w:tabs>
          <w:tab w:val="left" w:pos="960"/>
          <w:tab w:val="right" w:leader="dot" w:pos="9060"/>
        </w:tabs>
        <w:rPr>
          <w:rFonts w:eastAsiaTheme="minorEastAsia" w:cs="Arial"/>
          <w:noProof/>
          <w:sz w:val="19"/>
          <w:szCs w:val="19"/>
          <w:lang w:eastAsia="sk-SK"/>
        </w:rPr>
      </w:pPr>
      <w:hyperlink w:anchor="_Toc440636368" w:history="1">
        <w:r w:rsidR="00BF74B6" w:rsidRPr="00E135DC">
          <w:rPr>
            <w:rStyle w:val="Hypertextovprepojenie"/>
            <w:rFonts w:cs="Arial"/>
            <w:noProof/>
            <w:szCs w:val="19"/>
          </w:rPr>
          <w:t>1.4</w:t>
        </w:r>
        <w:r w:rsidR="00BF74B6" w:rsidRPr="00E135DC">
          <w:rPr>
            <w:rFonts w:eastAsiaTheme="minorEastAsia" w:cs="Arial"/>
            <w:noProof/>
            <w:sz w:val="19"/>
            <w:szCs w:val="19"/>
            <w:lang w:eastAsia="sk-SK"/>
          </w:rPr>
          <w:tab/>
        </w:r>
        <w:r w:rsidR="00BF74B6" w:rsidRPr="00E135DC">
          <w:rPr>
            <w:rStyle w:val="Hypertextovprepojenie"/>
            <w:rFonts w:cs="Arial"/>
            <w:noProof/>
            <w:szCs w:val="19"/>
          </w:rPr>
          <w:t>Skratky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_Toc440636368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15</w:t>
        </w:r>
        <w:r w:rsidR="00BF74B6" w:rsidRPr="00E135DC">
          <w:rPr>
            <w:rFonts w:cs="Arial"/>
            <w:noProof/>
            <w:webHidden/>
            <w:sz w:val="19"/>
            <w:szCs w:val="19"/>
          </w:rPr>
          <w:fldChar w:fldCharType="end"/>
        </w:r>
      </w:hyperlink>
    </w:p>
    <w:p w14:paraId="5081C3B7" w14:textId="57B2187F" w:rsidR="00BF74B6" w:rsidRPr="00E135DC" w:rsidRDefault="00CA5D97">
      <w:pPr>
        <w:pStyle w:val="Obsah2"/>
        <w:tabs>
          <w:tab w:val="left" w:pos="960"/>
          <w:tab w:val="right" w:leader="dot" w:pos="9060"/>
        </w:tabs>
        <w:rPr>
          <w:rFonts w:eastAsiaTheme="minorEastAsia" w:cs="Arial"/>
          <w:noProof/>
          <w:sz w:val="19"/>
          <w:szCs w:val="19"/>
          <w:lang w:eastAsia="sk-SK"/>
        </w:rPr>
      </w:pPr>
      <w:hyperlink w:anchor="_Toc440636369" w:history="1">
        <w:r w:rsidR="00BF74B6" w:rsidRPr="00E135DC">
          <w:rPr>
            <w:rStyle w:val="Hypertextovprepojenie"/>
            <w:rFonts w:cs="Arial"/>
            <w:noProof/>
            <w:szCs w:val="19"/>
          </w:rPr>
          <w:t>1.5</w:t>
        </w:r>
        <w:r w:rsidR="00BF74B6" w:rsidRPr="00E135DC">
          <w:rPr>
            <w:rFonts w:eastAsiaTheme="minorEastAsia" w:cs="Arial"/>
            <w:noProof/>
            <w:sz w:val="19"/>
            <w:szCs w:val="19"/>
            <w:lang w:eastAsia="sk-SK"/>
          </w:rPr>
          <w:tab/>
        </w:r>
        <w:r w:rsidR="00BF74B6" w:rsidRPr="00E135DC">
          <w:rPr>
            <w:rStyle w:val="Hypertextovprepojenie"/>
            <w:rFonts w:cs="Arial"/>
            <w:noProof/>
            <w:szCs w:val="19"/>
          </w:rPr>
          <w:t>Legislatíva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_Toc440636369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16</w:t>
        </w:r>
        <w:r w:rsidR="00BF74B6" w:rsidRPr="00E135DC">
          <w:rPr>
            <w:rFonts w:cs="Arial"/>
            <w:noProof/>
            <w:webHidden/>
            <w:sz w:val="19"/>
            <w:szCs w:val="19"/>
          </w:rPr>
          <w:fldChar w:fldCharType="end"/>
        </w:r>
      </w:hyperlink>
    </w:p>
    <w:p w14:paraId="1D3E136E" w14:textId="6662B2DA" w:rsidR="00BF74B6" w:rsidRPr="00E135DC" w:rsidRDefault="00CA5D97">
      <w:pPr>
        <w:pStyle w:val="Obsah1"/>
        <w:tabs>
          <w:tab w:val="left" w:pos="482"/>
          <w:tab w:val="right" w:leader="dot" w:pos="9060"/>
        </w:tabs>
        <w:rPr>
          <w:rFonts w:eastAsiaTheme="minorEastAsia" w:cs="Arial"/>
          <w:noProof/>
          <w:sz w:val="19"/>
          <w:szCs w:val="19"/>
          <w:lang w:eastAsia="sk-SK"/>
        </w:rPr>
      </w:pPr>
      <w:hyperlink w:anchor="_Toc440636370" w:history="1">
        <w:r w:rsidR="00BF74B6" w:rsidRPr="00E135DC">
          <w:rPr>
            <w:rStyle w:val="Hypertextovprepojenie"/>
            <w:rFonts w:cs="Arial"/>
            <w:noProof/>
            <w:szCs w:val="19"/>
          </w:rPr>
          <w:t>2</w:t>
        </w:r>
        <w:r w:rsidR="00BF74B6" w:rsidRPr="00E135DC">
          <w:rPr>
            <w:rFonts w:eastAsiaTheme="minorEastAsia" w:cs="Arial"/>
            <w:noProof/>
            <w:sz w:val="19"/>
            <w:szCs w:val="19"/>
            <w:lang w:eastAsia="sk-SK"/>
          </w:rPr>
          <w:tab/>
        </w:r>
        <w:r w:rsidR="00BF74B6" w:rsidRPr="00E135DC">
          <w:rPr>
            <w:rStyle w:val="Hypertextovprepojenie"/>
            <w:rFonts w:cs="Arial"/>
            <w:noProof/>
            <w:szCs w:val="19"/>
          </w:rPr>
          <w:t>Realizácia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_Toc440636370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17</w:t>
        </w:r>
        <w:r w:rsidR="00BF74B6" w:rsidRPr="00E135DC">
          <w:rPr>
            <w:rFonts w:cs="Arial"/>
            <w:noProof/>
            <w:webHidden/>
            <w:sz w:val="19"/>
            <w:szCs w:val="19"/>
          </w:rPr>
          <w:fldChar w:fldCharType="end"/>
        </w:r>
      </w:hyperlink>
    </w:p>
    <w:p w14:paraId="717C3587" w14:textId="7374328E" w:rsidR="00BF74B6" w:rsidRPr="00E135DC" w:rsidRDefault="00CA5D97">
      <w:pPr>
        <w:pStyle w:val="Obsah2"/>
        <w:tabs>
          <w:tab w:val="left" w:pos="960"/>
          <w:tab w:val="right" w:leader="dot" w:pos="9060"/>
        </w:tabs>
        <w:rPr>
          <w:rFonts w:eastAsiaTheme="minorEastAsia" w:cs="Arial"/>
          <w:noProof/>
          <w:sz w:val="19"/>
          <w:szCs w:val="19"/>
          <w:lang w:eastAsia="sk-SK"/>
        </w:rPr>
      </w:pPr>
      <w:hyperlink w:anchor="_Toc440636371" w:history="1">
        <w:r w:rsidR="00BF74B6" w:rsidRPr="00E135DC">
          <w:rPr>
            <w:rStyle w:val="Hypertextovprepojenie"/>
            <w:rFonts w:cs="Arial"/>
            <w:noProof/>
            <w:szCs w:val="19"/>
          </w:rPr>
          <w:t>2.1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 k realizácii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_Toc440636371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17</w:t>
        </w:r>
        <w:r w:rsidR="00BF74B6" w:rsidRPr="00E135DC">
          <w:rPr>
            <w:rFonts w:cs="Arial"/>
            <w:noProof/>
            <w:webHidden/>
            <w:sz w:val="19"/>
            <w:szCs w:val="19"/>
          </w:rPr>
          <w:fldChar w:fldCharType="end"/>
        </w:r>
      </w:hyperlink>
    </w:p>
    <w:p w14:paraId="451E82B0" w14:textId="4BC457DD" w:rsidR="00BF74B6" w:rsidRPr="00E135DC" w:rsidRDefault="00CA5D97">
      <w:pPr>
        <w:pStyle w:val="Obsah3"/>
        <w:rPr>
          <w:rFonts w:eastAsiaTheme="minorEastAsia" w:cs="Arial"/>
          <w:noProof/>
          <w:sz w:val="19"/>
          <w:szCs w:val="19"/>
          <w:lang w:eastAsia="sk-SK"/>
        </w:rPr>
      </w:pPr>
      <w:hyperlink w:anchor="_Toc440636372" w:history="1">
        <w:r w:rsidR="00BF74B6" w:rsidRPr="00E135DC">
          <w:rPr>
            <w:rStyle w:val="Hypertextovprepojenie"/>
            <w:rFonts w:cs="Arial"/>
            <w:noProof/>
            <w:szCs w:val="19"/>
          </w:rPr>
          <w:t>2.1.1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_Toc440636372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17</w:t>
        </w:r>
        <w:r w:rsidR="00BF74B6" w:rsidRPr="00E135DC">
          <w:rPr>
            <w:rFonts w:cs="Arial"/>
            <w:noProof/>
            <w:webHidden/>
            <w:sz w:val="19"/>
            <w:szCs w:val="19"/>
          </w:rPr>
          <w:fldChar w:fldCharType="end"/>
        </w:r>
      </w:hyperlink>
    </w:p>
    <w:p w14:paraId="3E888383" w14:textId="466B90E0" w:rsidR="00BF74B6" w:rsidRPr="00E135DC" w:rsidRDefault="00CA5D97">
      <w:pPr>
        <w:pStyle w:val="Obsah3"/>
        <w:rPr>
          <w:rFonts w:eastAsiaTheme="minorEastAsia" w:cs="Arial"/>
          <w:noProof/>
          <w:sz w:val="19"/>
          <w:szCs w:val="19"/>
          <w:lang w:eastAsia="sk-SK"/>
        </w:rPr>
      </w:pPr>
      <w:hyperlink w:anchor="_Toc440636373" w:history="1">
        <w:r w:rsidR="00BF74B6" w:rsidRPr="00E135DC">
          <w:rPr>
            <w:rStyle w:val="Hypertextovprepojenie"/>
            <w:rFonts w:cs="Arial"/>
            <w:noProof/>
            <w:szCs w:val="19"/>
          </w:rPr>
          <w:t>2.1.2</w:t>
        </w:r>
        <w:r w:rsidR="00BF74B6" w:rsidRPr="00E135DC">
          <w:rPr>
            <w:rFonts w:eastAsiaTheme="minorEastAsia" w:cs="Arial"/>
            <w:noProof/>
            <w:sz w:val="19"/>
            <w:szCs w:val="19"/>
            <w:lang w:eastAsia="sk-SK"/>
          </w:rPr>
          <w:tab/>
        </w:r>
        <w:r w:rsidR="00BF74B6" w:rsidRPr="00E135DC">
          <w:rPr>
            <w:rStyle w:val="Hypertextovprepojenie"/>
            <w:rFonts w:cs="Arial"/>
            <w:noProof/>
            <w:szCs w:val="19"/>
          </w:rPr>
          <w:t>Na čo nezabudnúť po podpise zmluvy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_Toc440636373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17</w:t>
        </w:r>
        <w:r w:rsidR="00BF74B6" w:rsidRPr="00E135DC">
          <w:rPr>
            <w:rFonts w:cs="Arial"/>
            <w:noProof/>
            <w:webHidden/>
            <w:sz w:val="19"/>
            <w:szCs w:val="19"/>
          </w:rPr>
          <w:fldChar w:fldCharType="end"/>
        </w:r>
      </w:hyperlink>
    </w:p>
    <w:p w14:paraId="162A0FCF" w14:textId="27A1C82E" w:rsidR="00BF74B6" w:rsidRPr="00E135DC" w:rsidRDefault="00CA5D97">
      <w:pPr>
        <w:pStyle w:val="Obsah2"/>
        <w:tabs>
          <w:tab w:val="left" w:pos="960"/>
          <w:tab w:val="right" w:leader="dot" w:pos="9060"/>
        </w:tabs>
        <w:rPr>
          <w:rFonts w:eastAsiaTheme="minorEastAsia" w:cs="Arial"/>
          <w:noProof/>
          <w:sz w:val="19"/>
          <w:szCs w:val="19"/>
          <w:lang w:eastAsia="sk-SK"/>
        </w:rPr>
      </w:pPr>
      <w:hyperlink w:anchor="_Toc440636374" w:history="1">
        <w:r w:rsidR="00BF74B6" w:rsidRPr="00E135DC">
          <w:rPr>
            <w:rStyle w:val="Hypertextovprepojenie"/>
            <w:rFonts w:cs="Arial"/>
            <w:noProof/>
            <w:szCs w:val="19"/>
          </w:rPr>
          <w:t>2.2</w:t>
        </w:r>
        <w:r w:rsidR="00BF74B6" w:rsidRPr="00E135DC">
          <w:rPr>
            <w:rFonts w:eastAsiaTheme="minorEastAsia" w:cs="Arial"/>
            <w:noProof/>
            <w:sz w:val="19"/>
            <w:szCs w:val="19"/>
            <w:lang w:eastAsia="sk-SK"/>
          </w:rPr>
          <w:tab/>
        </w:r>
        <w:r w:rsidR="00BF74B6" w:rsidRPr="00E135DC">
          <w:rPr>
            <w:rStyle w:val="Hypertextovprepojenie"/>
            <w:rFonts w:cs="Arial"/>
            <w:noProof/>
            <w:szCs w:val="19"/>
          </w:rPr>
          <w:t>Monitorovanie projektu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_Toc440636374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19</w:t>
        </w:r>
        <w:r w:rsidR="00BF74B6" w:rsidRPr="00E135DC">
          <w:rPr>
            <w:rFonts w:cs="Arial"/>
            <w:noProof/>
            <w:webHidden/>
            <w:sz w:val="19"/>
            <w:szCs w:val="19"/>
          </w:rPr>
          <w:fldChar w:fldCharType="end"/>
        </w:r>
      </w:hyperlink>
    </w:p>
    <w:p w14:paraId="66AD3C28" w14:textId="04894848" w:rsidR="00BF74B6" w:rsidRPr="00E135DC" w:rsidRDefault="00CA5D97">
      <w:pPr>
        <w:pStyle w:val="Obsah2"/>
        <w:tabs>
          <w:tab w:val="left" w:pos="960"/>
          <w:tab w:val="right" w:leader="dot" w:pos="9060"/>
        </w:tabs>
        <w:rPr>
          <w:rFonts w:eastAsiaTheme="minorEastAsia" w:cs="Arial"/>
          <w:noProof/>
          <w:sz w:val="19"/>
          <w:szCs w:val="19"/>
          <w:lang w:eastAsia="sk-SK"/>
        </w:rPr>
      </w:pPr>
      <w:hyperlink w:anchor="_Toc440636375" w:history="1">
        <w:r w:rsidR="00BF74B6" w:rsidRPr="00E135DC">
          <w:rPr>
            <w:rStyle w:val="Hypertextovprepojenie"/>
            <w:rFonts w:cs="Arial"/>
            <w:noProof/>
            <w:szCs w:val="19"/>
          </w:rPr>
          <w:t>2.3</w:t>
        </w:r>
        <w:r w:rsidR="00BF74B6" w:rsidRPr="00E135DC">
          <w:rPr>
            <w:rFonts w:eastAsiaTheme="minorEastAsia" w:cs="Arial"/>
            <w:noProof/>
            <w:sz w:val="19"/>
            <w:szCs w:val="19"/>
            <w:lang w:eastAsia="sk-SK"/>
          </w:rPr>
          <w:tab/>
        </w:r>
        <w:r w:rsidR="00BF74B6" w:rsidRPr="00E135DC">
          <w:rPr>
            <w:rStyle w:val="Hypertextovprepojenie"/>
            <w:rFonts w:cs="Arial"/>
            <w:noProof/>
            <w:szCs w:val="19"/>
          </w:rPr>
          <w:t>Zmena zmluvy o NFP</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_Toc440636375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22</w:t>
        </w:r>
        <w:r w:rsidR="00BF74B6" w:rsidRPr="00E135DC">
          <w:rPr>
            <w:rFonts w:cs="Arial"/>
            <w:noProof/>
            <w:webHidden/>
            <w:sz w:val="19"/>
            <w:szCs w:val="19"/>
          </w:rPr>
          <w:fldChar w:fldCharType="end"/>
        </w:r>
      </w:hyperlink>
    </w:p>
    <w:p w14:paraId="1EE9C112" w14:textId="21A6B525" w:rsidR="00BF74B6" w:rsidRPr="00E135DC" w:rsidRDefault="00CA5D97">
      <w:pPr>
        <w:pStyle w:val="Obsah3"/>
        <w:rPr>
          <w:rFonts w:eastAsiaTheme="minorEastAsia" w:cs="Arial"/>
          <w:noProof/>
          <w:sz w:val="19"/>
          <w:szCs w:val="19"/>
          <w:lang w:eastAsia="sk-SK"/>
        </w:rPr>
      </w:pPr>
      <w:hyperlink w:anchor="_Toc440636376" w:history="1">
        <w:r w:rsidR="00BF74B6" w:rsidRPr="00E135DC">
          <w:rPr>
            <w:rStyle w:val="Hypertextovprepojenie"/>
            <w:rFonts w:cs="Arial"/>
            <w:noProof/>
            <w:szCs w:val="19"/>
          </w:rPr>
          <w:t>2.3.1</w:t>
        </w:r>
        <w:r w:rsidR="00BF74B6" w:rsidRPr="00E135DC">
          <w:rPr>
            <w:rFonts w:eastAsiaTheme="minorEastAsia" w:cs="Arial"/>
            <w:noProof/>
            <w:sz w:val="19"/>
            <w:szCs w:val="19"/>
            <w:lang w:eastAsia="sk-SK"/>
          </w:rPr>
          <w:tab/>
        </w:r>
        <w:r w:rsidR="00BF74B6" w:rsidRPr="00E135DC">
          <w:rPr>
            <w:rStyle w:val="Hypertextovprepojenie"/>
            <w:rFonts w:cs="Arial"/>
            <w:noProof/>
            <w:szCs w:val="19"/>
          </w:rPr>
          <w:t>Charakter zmien a spôsob posudzovania zmien</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_Toc440636376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22</w:t>
        </w:r>
        <w:r w:rsidR="00BF74B6" w:rsidRPr="00E135DC">
          <w:rPr>
            <w:rFonts w:cs="Arial"/>
            <w:noProof/>
            <w:webHidden/>
            <w:sz w:val="19"/>
            <w:szCs w:val="19"/>
          </w:rPr>
          <w:fldChar w:fldCharType="end"/>
        </w:r>
      </w:hyperlink>
    </w:p>
    <w:p w14:paraId="08A090A8" w14:textId="13800EC2" w:rsidR="00BF74B6" w:rsidRPr="00E135DC" w:rsidRDefault="00CA5D97">
      <w:pPr>
        <w:pStyle w:val="Obsah3"/>
        <w:rPr>
          <w:rFonts w:eastAsiaTheme="minorEastAsia" w:cs="Arial"/>
          <w:noProof/>
          <w:sz w:val="19"/>
          <w:szCs w:val="19"/>
          <w:lang w:eastAsia="sk-SK"/>
        </w:rPr>
      </w:pPr>
      <w:hyperlink w:anchor="_Toc440636377" w:history="1">
        <w:r w:rsidR="00BF74B6" w:rsidRPr="00E135DC">
          <w:rPr>
            <w:rStyle w:val="Hypertextovprepojenie"/>
            <w:rFonts w:cs="Arial"/>
            <w:noProof/>
            <w:szCs w:val="19"/>
          </w:rPr>
          <w:t>2.3.2</w:t>
        </w:r>
        <w:r w:rsidR="00BF74B6" w:rsidRPr="00E135DC">
          <w:rPr>
            <w:rFonts w:eastAsiaTheme="minorEastAsia" w:cs="Arial"/>
            <w:noProof/>
            <w:sz w:val="19"/>
            <w:szCs w:val="19"/>
            <w:lang w:eastAsia="sk-SK"/>
          </w:rPr>
          <w:tab/>
        </w:r>
        <w:r w:rsidR="00BF74B6" w:rsidRPr="00E135DC">
          <w:rPr>
            <w:rStyle w:val="Hypertextovprepojenie"/>
            <w:rFonts w:cs="Arial"/>
            <w:noProof/>
            <w:szCs w:val="19"/>
          </w:rPr>
          <w:t>Administrácia zmenového konania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_Toc440636377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24</w:t>
        </w:r>
        <w:r w:rsidR="00BF74B6" w:rsidRPr="00E135DC">
          <w:rPr>
            <w:rFonts w:cs="Arial"/>
            <w:noProof/>
            <w:webHidden/>
            <w:sz w:val="19"/>
            <w:szCs w:val="19"/>
          </w:rPr>
          <w:fldChar w:fldCharType="end"/>
        </w:r>
      </w:hyperlink>
    </w:p>
    <w:p w14:paraId="12DA2A97" w14:textId="32C2D270" w:rsidR="00BF74B6" w:rsidRPr="00E135DC" w:rsidRDefault="00CA5D97">
      <w:pPr>
        <w:pStyle w:val="Obsah3"/>
        <w:rPr>
          <w:rFonts w:eastAsiaTheme="minorEastAsia" w:cs="Arial"/>
          <w:noProof/>
          <w:sz w:val="19"/>
          <w:szCs w:val="19"/>
          <w:lang w:eastAsia="sk-SK"/>
        </w:rPr>
      </w:pPr>
      <w:hyperlink w:anchor="_Toc440636378" w:history="1">
        <w:r w:rsidR="00BF74B6" w:rsidRPr="00E135DC">
          <w:rPr>
            <w:rStyle w:val="Hypertextovprepojenie"/>
            <w:rFonts w:cs="Arial"/>
            <w:noProof/>
            <w:szCs w:val="19"/>
          </w:rPr>
          <w:t>2.3.3</w:t>
        </w:r>
        <w:r w:rsidR="00BF74B6" w:rsidRPr="00E135DC">
          <w:rPr>
            <w:rFonts w:eastAsiaTheme="minorEastAsia" w:cs="Arial"/>
            <w:noProof/>
            <w:sz w:val="19"/>
            <w:szCs w:val="19"/>
            <w:lang w:eastAsia="sk-SK"/>
          </w:rPr>
          <w:tab/>
        </w:r>
        <w:r w:rsidR="00BF74B6" w:rsidRPr="00E135DC">
          <w:rPr>
            <w:rStyle w:val="Hypertextovprepojenie"/>
            <w:rFonts w:cs="Arial"/>
            <w:noProof/>
            <w:szCs w:val="19"/>
          </w:rPr>
          <w:t>Ukončenie zmluvného vzťahu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_Toc440636378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26</w:t>
        </w:r>
        <w:r w:rsidR="00BF74B6" w:rsidRPr="00E135DC">
          <w:rPr>
            <w:rFonts w:cs="Arial"/>
            <w:noProof/>
            <w:webHidden/>
            <w:sz w:val="19"/>
            <w:szCs w:val="19"/>
          </w:rPr>
          <w:fldChar w:fldCharType="end"/>
        </w:r>
      </w:hyperlink>
    </w:p>
    <w:p w14:paraId="56A0A71D" w14:textId="770FE1BC" w:rsidR="00BF74B6" w:rsidRPr="00E135DC" w:rsidRDefault="00CA5D97">
      <w:pPr>
        <w:pStyle w:val="Obsah2"/>
        <w:tabs>
          <w:tab w:val="left" w:pos="960"/>
          <w:tab w:val="right" w:leader="dot" w:pos="9060"/>
        </w:tabs>
        <w:rPr>
          <w:rFonts w:eastAsiaTheme="minorEastAsia" w:cs="Arial"/>
          <w:noProof/>
          <w:sz w:val="19"/>
          <w:szCs w:val="19"/>
          <w:lang w:eastAsia="sk-SK"/>
        </w:rPr>
      </w:pPr>
      <w:hyperlink w:anchor="_Toc440636379" w:history="1">
        <w:r w:rsidR="00BF74B6" w:rsidRPr="00E135DC">
          <w:rPr>
            <w:rStyle w:val="Hypertextovprepojenie"/>
            <w:rFonts w:cs="Arial"/>
            <w:noProof/>
            <w:szCs w:val="19"/>
          </w:rPr>
          <w:t>2.4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riadenie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_Toc440636379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27</w:t>
        </w:r>
        <w:r w:rsidR="00BF74B6" w:rsidRPr="00E135DC">
          <w:rPr>
            <w:rFonts w:cs="Arial"/>
            <w:noProof/>
            <w:webHidden/>
            <w:sz w:val="19"/>
            <w:szCs w:val="19"/>
          </w:rPr>
          <w:fldChar w:fldCharType="end"/>
        </w:r>
      </w:hyperlink>
    </w:p>
    <w:p w14:paraId="6C37EF94" w14:textId="3753DB57" w:rsidR="00BF74B6" w:rsidRPr="00E135DC" w:rsidRDefault="00CA5D97">
      <w:pPr>
        <w:pStyle w:val="Obsah3"/>
        <w:rPr>
          <w:rFonts w:eastAsiaTheme="minorEastAsia" w:cs="Arial"/>
          <w:noProof/>
          <w:sz w:val="19"/>
          <w:szCs w:val="19"/>
          <w:lang w:eastAsia="sk-SK"/>
        </w:rPr>
      </w:pPr>
      <w:hyperlink w:anchor="_Toc440636380" w:history="1">
        <w:r w:rsidR="00BF74B6" w:rsidRPr="00E135DC">
          <w:rPr>
            <w:rStyle w:val="Hypertextovprepojenie"/>
            <w:rFonts w:cs="Arial"/>
            <w:noProof/>
            <w:szCs w:val="19"/>
          </w:rPr>
          <w:t>2.4.1</w:t>
        </w:r>
        <w:r w:rsidR="00BF74B6" w:rsidRPr="00E135DC">
          <w:rPr>
            <w:rFonts w:eastAsiaTheme="minorEastAsia" w:cs="Arial"/>
            <w:noProof/>
            <w:sz w:val="19"/>
            <w:szCs w:val="19"/>
            <w:lang w:eastAsia="sk-SK"/>
          </w:rPr>
          <w:tab/>
        </w:r>
        <w:r w:rsidR="00BF74B6" w:rsidRPr="00E135DC">
          <w:rPr>
            <w:rStyle w:val="Hypertextovprepojenie"/>
            <w:rFonts w:cs="Arial"/>
            <w:noProof/>
            <w:szCs w:val="19"/>
          </w:rPr>
          <w:t>Vedenie účtovníctva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_Toc440636380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27</w:t>
        </w:r>
        <w:r w:rsidR="00BF74B6" w:rsidRPr="00E135DC">
          <w:rPr>
            <w:rFonts w:cs="Arial"/>
            <w:noProof/>
            <w:webHidden/>
            <w:sz w:val="19"/>
            <w:szCs w:val="19"/>
          </w:rPr>
          <w:fldChar w:fldCharType="end"/>
        </w:r>
      </w:hyperlink>
    </w:p>
    <w:p w14:paraId="38EEFE1F" w14:textId="27125DC4" w:rsidR="00BF74B6" w:rsidRPr="00E135DC" w:rsidRDefault="00CA5D97">
      <w:pPr>
        <w:pStyle w:val="Obsah3"/>
        <w:rPr>
          <w:rFonts w:eastAsiaTheme="minorEastAsia" w:cs="Arial"/>
          <w:noProof/>
          <w:sz w:val="19"/>
          <w:szCs w:val="19"/>
          <w:lang w:eastAsia="sk-SK"/>
        </w:rPr>
      </w:pPr>
      <w:hyperlink w:anchor="_Toc440636381" w:history="1">
        <w:r w:rsidR="00BF74B6" w:rsidRPr="00E135DC">
          <w:rPr>
            <w:rStyle w:val="Hypertextovprepojenie"/>
            <w:rFonts w:cs="Arial"/>
            <w:noProof/>
            <w:szCs w:val="19"/>
          </w:rPr>
          <w:t>2.4.2</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Účty a platby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_Toc440636381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28</w:t>
        </w:r>
        <w:r w:rsidR="00BF74B6" w:rsidRPr="00E135DC">
          <w:rPr>
            <w:rFonts w:cs="Arial"/>
            <w:noProof/>
            <w:webHidden/>
            <w:sz w:val="19"/>
            <w:szCs w:val="19"/>
          </w:rPr>
          <w:fldChar w:fldCharType="end"/>
        </w:r>
      </w:hyperlink>
    </w:p>
    <w:p w14:paraId="4397C0C1" w14:textId="06A3F4C9" w:rsidR="00BF74B6" w:rsidRPr="00E135DC" w:rsidRDefault="00CA5D97">
      <w:pPr>
        <w:pStyle w:val="Obsah3"/>
        <w:rPr>
          <w:rFonts w:eastAsiaTheme="minorEastAsia" w:cs="Arial"/>
          <w:noProof/>
          <w:sz w:val="19"/>
          <w:szCs w:val="19"/>
          <w:lang w:eastAsia="sk-SK"/>
        </w:rPr>
      </w:pPr>
      <w:hyperlink w:anchor="_Toc440636382" w:history="1">
        <w:r w:rsidR="00BF74B6" w:rsidRPr="00E135DC">
          <w:rPr>
            <w:rStyle w:val="Hypertextovprepojenie"/>
            <w:rFonts w:cs="Arial"/>
            <w:noProof/>
            <w:szCs w:val="19"/>
          </w:rPr>
          <w:t>Platby vo vzťahu prijímateľ – dodávateľ/zhotoviteľ</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_Toc440636382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31</w:t>
        </w:r>
        <w:r w:rsidR="00BF74B6" w:rsidRPr="00E135DC">
          <w:rPr>
            <w:rFonts w:cs="Arial"/>
            <w:noProof/>
            <w:webHidden/>
            <w:sz w:val="19"/>
            <w:szCs w:val="19"/>
          </w:rPr>
          <w:fldChar w:fldCharType="end"/>
        </w:r>
      </w:hyperlink>
    </w:p>
    <w:p w14:paraId="2FCA8F9F" w14:textId="5AF2688F" w:rsidR="00BF74B6" w:rsidRPr="00E135DC" w:rsidRDefault="00CA5D97">
      <w:pPr>
        <w:pStyle w:val="Obsah3"/>
        <w:rPr>
          <w:rFonts w:eastAsiaTheme="minorEastAsia" w:cs="Arial"/>
          <w:noProof/>
          <w:sz w:val="19"/>
          <w:szCs w:val="19"/>
          <w:lang w:eastAsia="sk-SK"/>
        </w:rPr>
      </w:pPr>
      <w:hyperlink w:anchor="_Toc440636383" w:history="1">
        <w:r w:rsidR="00BF74B6" w:rsidRPr="00E135DC">
          <w:rPr>
            <w:rStyle w:val="Hypertextovprepojenie"/>
            <w:rFonts w:cs="Arial"/>
            <w:noProof/>
            <w:szCs w:val="19"/>
          </w:rPr>
          <w:t>2.4.3</w:t>
        </w:r>
        <w:r w:rsidR="00BF74B6" w:rsidRPr="00E135DC">
          <w:rPr>
            <w:rFonts w:eastAsiaTheme="minorEastAsia" w:cs="Arial"/>
            <w:noProof/>
            <w:sz w:val="19"/>
            <w:szCs w:val="19"/>
            <w:lang w:eastAsia="sk-SK"/>
          </w:rPr>
          <w:tab/>
        </w:r>
        <w:r w:rsidR="00BF74B6" w:rsidRPr="00E135DC">
          <w:rPr>
            <w:rStyle w:val="Hypertextovprepojenie"/>
            <w:rFonts w:cs="Arial"/>
            <w:noProof/>
            <w:szCs w:val="19"/>
          </w:rPr>
          <w:t>Oprávnenosť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_Toc440636383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31</w:t>
        </w:r>
        <w:r w:rsidR="00BF74B6" w:rsidRPr="00E135DC">
          <w:rPr>
            <w:rFonts w:cs="Arial"/>
            <w:noProof/>
            <w:webHidden/>
            <w:sz w:val="19"/>
            <w:szCs w:val="19"/>
          </w:rPr>
          <w:fldChar w:fldCharType="end"/>
        </w:r>
      </w:hyperlink>
    </w:p>
    <w:p w14:paraId="08F482A2" w14:textId="5D3AD42A" w:rsidR="00BF74B6" w:rsidRPr="00E135DC" w:rsidRDefault="00CA5D97">
      <w:pPr>
        <w:pStyle w:val="Obsah3"/>
        <w:rPr>
          <w:rFonts w:eastAsiaTheme="minorEastAsia" w:cs="Arial"/>
          <w:noProof/>
          <w:sz w:val="19"/>
          <w:szCs w:val="19"/>
          <w:lang w:eastAsia="sk-SK"/>
        </w:rPr>
      </w:pPr>
      <w:hyperlink w:anchor="_Toc440636384" w:history="1">
        <w:r w:rsidR="00BF74B6" w:rsidRPr="00E135DC">
          <w:rPr>
            <w:rStyle w:val="Hypertextovprepojenie"/>
            <w:rFonts w:cs="Arial"/>
            <w:noProof/>
            <w:szCs w:val="19"/>
          </w:rPr>
          <w:t>2.4.4</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pri žiadosti o platbu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_Toc440636384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53</w:t>
        </w:r>
        <w:r w:rsidR="00BF74B6" w:rsidRPr="00E135DC">
          <w:rPr>
            <w:rFonts w:cs="Arial"/>
            <w:noProof/>
            <w:webHidden/>
            <w:sz w:val="19"/>
            <w:szCs w:val="19"/>
          </w:rPr>
          <w:fldChar w:fldCharType="end"/>
        </w:r>
      </w:hyperlink>
    </w:p>
    <w:p w14:paraId="27443959" w14:textId="34EA31A4" w:rsidR="00BF74B6" w:rsidRPr="00E135DC" w:rsidRDefault="00CA5D97">
      <w:pPr>
        <w:pStyle w:val="Obsah3"/>
        <w:rPr>
          <w:rFonts w:eastAsiaTheme="minorEastAsia" w:cs="Arial"/>
          <w:noProof/>
          <w:sz w:val="19"/>
          <w:szCs w:val="19"/>
          <w:lang w:eastAsia="sk-SK"/>
        </w:rPr>
      </w:pPr>
      <w:hyperlink w:anchor="_Toc440636385" w:history="1">
        <w:r w:rsidR="00BF74B6" w:rsidRPr="00E135DC">
          <w:rPr>
            <w:rStyle w:val="Hypertextovprepojenie"/>
            <w:rFonts w:cs="Arial"/>
            <w:noProof/>
            <w:szCs w:val="19"/>
          </w:rPr>
          <w:t>2.4.5</w:t>
        </w:r>
        <w:r w:rsidR="00BF74B6" w:rsidRPr="00E135DC">
          <w:rPr>
            <w:rFonts w:eastAsiaTheme="minorEastAsia" w:cs="Arial"/>
            <w:noProof/>
            <w:sz w:val="19"/>
            <w:szCs w:val="19"/>
            <w:lang w:eastAsia="sk-SK"/>
          </w:rPr>
          <w:tab/>
        </w:r>
        <w:r w:rsidR="00BF74B6" w:rsidRPr="00E135DC">
          <w:rPr>
            <w:rStyle w:val="Hypertextovprepojenie"/>
            <w:rFonts w:cs="Arial"/>
            <w:noProof/>
            <w:szCs w:val="19"/>
          </w:rPr>
          <w:t>Špecifiká jednotlivých systémov financovania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_Toc440636385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54</w:t>
        </w:r>
        <w:r w:rsidR="00BF74B6" w:rsidRPr="00E135DC">
          <w:rPr>
            <w:rFonts w:cs="Arial"/>
            <w:noProof/>
            <w:webHidden/>
            <w:sz w:val="19"/>
            <w:szCs w:val="19"/>
          </w:rPr>
          <w:fldChar w:fldCharType="end"/>
        </w:r>
      </w:hyperlink>
    </w:p>
    <w:p w14:paraId="7F58E385" w14:textId="177F2703" w:rsidR="00BF74B6" w:rsidRPr="00E135DC" w:rsidRDefault="00CA5D97">
      <w:pPr>
        <w:pStyle w:val="Obsah3"/>
        <w:rPr>
          <w:rFonts w:eastAsiaTheme="minorEastAsia" w:cs="Arial"/>
          <w:noProof/>
          <w:sz w:val="19"/>
          <w:szCs w:val="19"/>
          <w:lang w:eastAsia="sk-SK"/>
        </w:rPr>
      </w:pPr>
      <w:hyperlink w:anchor="_Toc440636386" w:history="1">
        <w:r w:rsidR="00BF74B6" w:rsidRPr="00E135DC">
          <w:rPr>
            <w:rStyle w:val="Hypertextovprepojenie"/>
            <w:rFonts w:cs="Arial"/>
            <w:noProof/>
            <w:szCs w:val="19"/>
            <w:lang w:eastAsia="cs-CZ"/>
          </w:rPr>
          <w:t>2.4.6</w:t>
        </w:r>
        <w:r w:rsidR="00BF74B6" w:rsidRPr="00E135DC">
          <w:rPr>
            <w:rFonts w:eastAsiaTheme="minorEastAsia" w:cs="Arial"/>
            <w:noProof/>
            <w:sz w:val="19"/>
            <w:szCs w:val="19"/>
            <w:lang w:eastAsia="sk-SK"/>
          </w:rPr>
          <w:tab/>
        </w:r>
        <w:r w:rsidR="00BF74B6" w:rsidRPr="00E135DC">
          <w:rPr>
            <w:rStyle w:val="Hypertextovprepojenie"/>
            <w:rFonts w:cs="Arial"/>
            <w:caps/>
            <w:noProof/>
            <w:szCs w:val="19"/>
            <w:lang w:eastAsia="cs-CZ"/>
          </w:rPr>
          <w:t>Ú</w:t>
        </w:r>
        <w:r w:rsidR="00BF74B6" w:rsidRPr="00E135DC">
          <w:rPr>
            <w:rStyle w:val="Hypertextovprepojenie"/>
            <w:rFonts w:cs="Arial"/>
            <w:noProof/>
            <w:szCs w:val="19"/>
            <w:lang w:eastAsia="cs-CZ"/>
          </w:rPr>
          <w:t>čtovné doklady a ich 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_Toc440636386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61</w:t>
        </w:r>
        <w:r w:rsidR="00BF74B6" w:rsidRPr="00E135DC">
          <w:rPr>
            <w:rFonts w:cs="Arial"/>
            <w:noProof/>
            <w:webHidden/>
            <w:sz w:val="19"/>
            <w:szCs w:val="19"/>
          </w:rPr>
          <w:fldChar w:fldCharType="end"/>
        </w:r>
      </w:hyperlink>
    </w:p>
    <w:p w14:paraId="101D5D81" w14:textId="1477AAC0" w:rsidR="00BF74B6" w:rsidRPr="00E135DC" w:rsidRDefault="00CA5D97">
      <w:pPr>
        <w:pStyle w:val="Obsah3"/>
        <w:rPr>
          <w:rFonts w:eastAsiaTheme="minorEastAsia" w:cs="Arial"/>
          <w:noProof/>
          <w:sz w:val="19"/>
          <w:szCs w:val="19"/>
          <w:lang w:eastAsia="sk-SK"/>
        </w:rPr>
      </w:pPr>
      <w:hyperlink w:anchor="_Toc440636387" w:history="1">
        <w:r w:rsidR="00BF74B6" w:rsidRPr="00E135DC">
          <w:rPr>
            <w:rStyle w:val="Hypertextovprepojenie"/>
            <w:rFonts w:cs="Arial"/>
            <w:noProof/>
            <w:szCs w:val="19"/>
          </w:rPr>
          <w:t>2.4.7</w:t>
        </w:r>
        <w:r w:rsidR="00BF74B6" w:rsidRPr="00E135DC">
          <w:rPr>
            <w:rFonts w:eastAsiaTheme="minorEastAsia" w:cs="Arial"/>
            <w:noProof/>
            <w:sz w:val="19"/>
            <w:szCs w:val="19"/>
            <w:lang w:eastAsia="sk-SK"/>
          </w:rPr>
          <w:tab/>
        </w:r>
        <w:r w:rsidR="00BF74B6" w:rsidRPr="00E135DC">
          <w:rPr>
            <w:rStyle w:val="Hypertextovprepojenie"/>
            <w:rFonts w:cs="Arial"/>
            <w:noProof/>
            <w:szCs w:val="19"/>
          </w:rPr>
          <w:t>Nezrovnalosti a vysporiadanie finančných vzťahov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_Toc440636387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74</w:t>
        </w:r>
        <w:r w:rsidR="00BF74B6" w:rsidRPr="00E135DC">
          <w:rPr>
            <w:rFonts w:cs="Arial"/>
            <w:noProof/>
            <w:webHidden/>
            <w:sz w:val="19"/>
            <w:szCs w:val="19"/>
          </w:rPr>
          <w:fldChar w:fldCharType="end"/>
        </w:r>
      </w:hyperlink>
    </w:p>
    <w:p w14:paraId="5198DED3" w14:textId="4DDE4FFB" w:rsidR="00BF74B6" w:rsidRPr="00E135DC" w:rsidRDefault="00CA5D97">
      <w:pPr>
        <w:pStyle w:val="Obsah2"/>
        <w:tabs>
          <w:tab w:val="left" w:pos="960"/>
          <w:tab w:val="right" w:leader="dot" w:pos="9060"/>
        </w:tabs>
        <w:rPr>
          <w:rFonts w:eastAsiaTheme="minorEastAsia" w:cs="Arial"/>
          <w:noProof/>
          <w:sz w:val="19"/>
          <w:szCs w:val="19"/>
          <w:lang w:eastAsia="sk-SK"/>
        </w:rPr>
      </w:pPr>
      <w:hyperlink w:anchor="_Toc440636388" w:history="1">
        <w:r w:rsidR="00BF74B6" w:rsidRPr="00E135DC">
          <w:rPr>
            <w:rStyle w:val="Hypertextovprepojenie"/>
            <w:rFonts w:cs="Arial"/>
            <w:noProof/>
            <w:szCs w:val="19"/>
          </w:rPr>
          <w:t>2.5</w:t>
        </w:r>
        <w:r w:rsidR="00BF74B6" w:rsidRPr="00E135DC">
          <w:rPr>
            <w:rFonts w:eastAsiaTheme="minorEastAsia" w:cs="Arial"/>
            <w:noProof/>
            <w:sz w:val="19"/>
            <w:szCs w:val="19"/>
            <w:lang w:eastAsia="sk-SK"/>
          </w:rPr>
          <w:tab/>
        </w:r>
        <w:r w:rsidR="00BF74B6" w:rsidRPr="00E135DC">
          <w:rPr>
            <w:rStyle w:val="Hypertextovprepojenie"/>
            <w:rFonts w:cs="Arial"/>
            <w:noProof/>
            <w:szCs w:val="19"/>
          </w:rPr>
          <w:t>Verejné obstarávanie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_Toc440636388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79</w:t>
        </w:r>
        <w:r w:rsidR="00BF74B6" w:rsidRPr="00E135DC">
          <w:rPr>
            <w:rFonts w:cs="Arial"/>
            <w:noProof/>
            <w:webHidden/>
            <w:sz w:val="19"/>
            <w:szCs w:val="19"/>
          </w:rPr>
          <w:fldChar w:fldCharType="end"/>
        </w:r>
      </w:hyperlink>
    </w:p>
    <w:p w14:paraId="70A930FF" w14:textId="04086E0B" w:rsidR="00BF74B6" w:rsidRPr="00E135DC" w:rsidRDefault="00251889">
      <w:pPr>
        <w:pStyle w:val="Obsah3"/>
        <w:rPr>
          <w:rFonts w:eastAsiaTheme="minorEastAsia" w:cs="Arial"/>
          <w:noProof/>
          <w:sz w:val="19"/>
          <w:szCs w:val="19"/>
          <w:lang w:eastAsia="sk-SK"/>
        </w:rPr>
      </w:pPr>
      <w:r w:rsidRPr="00E135DC">
        <w:rPr>
          <w:rFonts w:cs="Arial"/>
          <w:b/>
          <w:bCs/>
          <w:smallCaps/>
          <w:noProof/>
          <w:sz w:val="19"/>
          <w:szCs w:val="19"/>
          <w:lang w:eastAsia="sk-SK"/>
        </w:rPr>
        <w:drawing>
          <wp:anchor distT="0" distB="0" distL="114300" distR="114300" simplePos="0" relativeHeight="251658752" behindDoc="1" locked="0" layoutInCell="1" allowOverlap="1" wp14:anchorId="2B884D8D" wp14:editId="22E96868">
            <wp:simplePos x="0" y="0"/>
            <wp:positionH relativeFrom="page">
              <wp:posOffset>-111125</wp:posOffset>
            </wp:positionH>
            <wp:positionV relativeFrom="margin">
              <wp:posOffset>-21001024</wp:posOffset>
            </wp:positionV>
            <wp:extent cx="7559675" cy="10699115"/>
            <wp:effectExtent l="0" t="0" r="3175" b="6985"/>
            <wp:wrapNone/>
            <wp:docPr id="1" name="Obrázok 1"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59675" cy="10699115"/>
                    </a:xfrm>
                    <a:prstGeom prst="rect">
                      <a:avLst/>
                    </a:prstGeom>
                    <a:noFill/>
                    <a:ln>
                      <a:noFill/>
                    </a:ln>
                  </pic:spPr>
                </pic:pic>
              </a:graphicData>
            </a:graphic>
            <wp14:sizeRelH relativeFrom="page">
              <wp14:pctWidth>0</wp14:pctWidth>
            </wp14:sizeRelH>
            <wp14:sizeRelV relativeFrom="page">
              <wp14:pctHeight>0</wp14:pctHeight>
            </wp14:sizeRelV>
          </wp:anchor>
        </w:drawing>
      </w:r>
      <w:hyperlink w:anchor="_Toc440636389" w:history="1">
        <w:r w:rsidR="00BF74B6" w:rsidRPr="00E135DC">
          <w:rPr>
            <w:rStyle w:val="Hypertextovprepojenie"/>
            <w:rFonts w:cs="Arial"/>
            <w:noProof/>
            <w:szCs w:val="19"/>
          </w:rPr>
          <w:t>2.5.1</w:t>
        </w:r>
        <w:r w:rsidR="00BF74B6" w:rsidRPr="00E135DC">
          <w:rPr>
            <w:rFonts w:eastAsiaTheme="minorEastAsia" w:cs="Arial"/>
            <w:noProof/>
            <w:sz w:val="19"/>
            <w:szCs w:val="19"/>
            <w:lang w:eastAsia="sk-SK"/>
          </w:rPr>
          <w:tab/>
        </w:r>
        <w:r w:rsidR="00BF74B6" w:rsidRPr="00E135DC">
          <w:rPr>
            <w:rStyle w:val="Hypertextovprepojenie"/>
            <w:rFonts w:cs="Arial"/>
            <w:noProof/>
            <w:szCs w:val="19"/>
          </w:rPr>
          <w:t>Plán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_Toc440636389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80</w:t>
        </w:r>
        <w:r w:rsidR="00BF74B6" w:rsidRPr="00E135DC">
          <w:rPr>
            <w:rFonts w:cs="Arial"/>
            <w:noProof/>
            <w:webHidden/>
            <w:sz w:val="19"/>
            <w:szCs w:val="19"/>
          </w:rPr>
          <w:fldChar w:fldCharType="end"/>
        </w:r>
      </w:hyperlink>
    </w:p>
    <w:p w14:paraId="25C99981" w14:textId="52724834" w:rsidR="00BF74B6" w:rsidRPr="00E135DC" w:rsidRDefault="00CA5D97">
      <w:pPr>
        <w:pStyle w:val="Obsah3"/>
        <w:rPr>
          <w:rFonts w:eastAsiaTheme="minorEastAsia" w:cs="Arial"/>
          <w:noProof/>
          <w:sz w:val="19"/>
          <w:szCs w:val="19"/>
          <w:lang w:eastAsia="sk-SK"/>
        </w:rPr>
      </w:pPr>
      <w:hyperlink w:anchor="_Toc440636390" w:history="1">
        <w:r w:rsidR="00BF74B6" w:rsidRPr="00E135DC">
          <w:rPr>
            <w:rStyle w:val="Hypertextovprepojenie"/>
            <w:rFonts w:cs="Arial"/>
            <w:noProof/>
            <w:szCs w:val="19"/>
          </w:rPr>
          <w:t>2.5.2</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Predpokladaná hodnota zákazky (PHZ)</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_Toc440636390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81</w:t>
        </w:r>
        <w:r w:rsidR="00BF74B6" w:rsidRPr="00E135DC">
          <w:rPr>
            <w:rFonts w:cs="Arial"/>
            <w:noProof/>
            <w:webHidden/>
            <w:sz w:val="19"/>
            <w:szCs w:val="19"/>
          </w:rPr>
          <w:fldChar w:fldCharType="end"/>
        </w:r>
      </w:hyperlink>
    </w:p>
    <w:p w14:paraId="4212AEDF" w14:textId="0548D32D" w:rsidR="00BF74B6" w:rsidRPr="00E135DC" w:rsidRDefault="00CA5D97">
      <w:pPr>
        <w:pStyle w:val="Obsah3"/>
        <w:rPr>
          <w:rFonts w:eastAsiaTheme="minorEastAsia" w:cs="Arial"/>
          <w:noProof/>
          <w:sz w:val="19"/>
          <w:szCs w:val="19"/>
          <w:lang w:eastAsia="sk-SK"/>
        </w:rPr>
      </w:pPr>
      <w:hyperlink w:anchor="_Toc440636391" w:history="1">
        <w:r w:rsidR="00BF74B6" w:rsidRPr="00E135DC">
          <w:rPr>
            <w:rStyle w:val="Hypertextovprepojenie"/>
            <w:rFonts w:cs="Arial"/>
            <w:noProof/>
            <w:szCs w:val="19"/>
          </w:rPr>
          <w:t>2.5.3</w:t>
        </w:r>
        <w:r w:rsidR="00BF74B6" w:rsidRPr="00E135DC">
          <w:rPr>
            <w:rFonts w:eastAsiaTheme="minorEastAsia" w:cs="Arial"/>
            <w:noProof/>
            <w:sz w:val="19"/>
            <w:szCs w:val="19"/>
            <w:lang w:eastAsia="sk-SK"/>
          </w:rPr>
          <w:tab/>
        </w:r>
        <w:r w:rsidR="00BF74B6" w:rsidRPr="00E135DC">
          <w:rPr>
            <w:rStyle w:val="Hypertextovprepojenie"/>
            <w:rFonts w:cs="Arial"/>
            <w:noProof/>
            <w:szCs w:val="19"/>
          </w:rPr>
          <w:t>Povinnosť uzatvoriť zmluvu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_Toc440636391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83</w:t>
        </w:r>
        <w:r w:rsidR="00BF74B6" w:rsidRPr="00E135DC">
          <w:rPr>
            <w:rFonts w:cs="Arial"/>
            <w:noProof/>
            <w:webHidden/>
            <w:sz w:val="19"/>
            <w:szCs w:val="19"/>
          </w:rPr>
          <w:fldChar w:fldCharType="end"/>
        </w:r>
      </w:hyperlink>
    </w:p>
    <w:p w14:paraId="61CB8603" w14:textId="55DA287B" w:rsidR="00BF74B6" w:rsidRPr="00E135DC" w:rsidRDefault="00CA5D97">
      <w:pPr>
        <w:pStyle w:val="Obsah3"/>
        <w:rPr>
          <w:rFonts w:eastAsiaTheme="minorEastAsia" w:cs="Arial"/>
          <w:noProof/>
          <w:sz w:val="19"/>
          <w:szCs w:val="19"/>
          <w:lang w:eastAsia="sk-SK"/>
        </w:rPr>
      </w:pPr>
      <w:hyperlink w:anchor="_Toc440636392" w:history="1">
        <w:r w:rsidR="00BF74B6" w:rsidRPr="00E135DC">
          <w:rPr>
            <w:rStyle w:val="Hypertextovprepojenie"/>
            <w:rFonts w:cs="Arial"/>
            <w:noProof/>
            <w:szCs w:val="19"/>
          </w:rPr>
          <w:t>2.5.4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limity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_Toc440636392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83</w:t>
        </w:r>
        <w:r w:rsidR="00BF74B6" w:rsidRPr="00E135DC">
          <w:rPr>
            <w:rFonts w:cs="Arial"/>
            <w:noProof/>
            <w:webHidden/>
            <w:sz w:val="19"/>
            <w:szCs w:val="19"/>
          </w:rPr>
          <w:fldChar w:fldCharType="end"/>
        </w:r>
      </w:hyperlink>
    </w:p>
    <w:p w14:paraId="57E11B99" w14:textId="79A9C6C8" w:rsidR="00BF74B6" w:rsidRPr="00E135DC" w:rsidRDefault="00CA5D97">
      <w:pPr>
        <w:pStyle w:val="Obsah3"/>
        <w:rPr>
          <w:rFonts w:eastAsiaTheme="minorEastAsia" w:cs="Arial"/>
          <w:noProof/>
          <w:sz w:val="19"/>
          <w:szCs w:val="19"/>
          <w:lang w:eastAsia="sk-SK"/>
        </w:rPr>
      </w:pPr>
      <w:hyperlink w:anchor="_Toc440636393" w:history="1">
        <w:r w:rsidR="00BF74B6" w:rsidRPr="00E135DC">
          <w:rPr>
            <w:rStyle w:val="Hypertextovprepojenie"/>
            <w:rFonts w:cs="Arial"/>
            <w:noProof/>
            <w:szCs w:val="19"/>
          </w:rPr>
          <w:t>2.5.5</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_Toc440636393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83</w:t>
        </w:r>
        <w:r w:rsidR="00BF74B6" w:rsidRPr="00E135DC">
          <w:rPr>
            <w:rFonts w:cs="Arial"/>
            <w:noProof/>
            <w:webHidden/>
            <w:sz w:val="19"/>
            <w:szCs w:val="19"/>
          </w:rPr>
          <w:fldChar w:fldCharType="end"/>
        </w:r>
      </w:hyperlink>
    </w:p>
    <w:p w14:paraId="71EC95BE" w14:textId="2D4FED4C" w:rsidR="00BF74B6" w:rsidRPr="00E135DC" w:rsidRDefault="00CA5D97">
      <w:pPr>
        <w:pStyle w:val="Obsah3"/>
        <w:rPr>
          <w:rFonts w:eastAsiaTheme="minorEastAsia" w:cs="Arial"/>
          <w:noProof/>
          <w:sz w:val="19"/>
          <w:szCs w:val="19"/>
          <w:lang w:eastAsia="sk-SK"/>
        </w:rPr>
      </w:pPr>
      <w:hyperlink w:anchor="_Toc440636394" w:history="1">
        <w:r w:rsidR="00BF74B6" w:rsidRPr="00E135DC">
          <w:rPr>
            <w:rStyle w:val="Hypertextovprepojenie"/>
            <w:rFonts w:cs="Arial"/>
            <w:noProof/>
            <w:szCs w:val="19"/>
          </w:rPr>
          <w:t>2.5.6</w:t>
        </w:r>
        <w:r w:rsidR="00BF74B6" w:rsidRPr="00E135DC">
          <w:rPr>
            <w:rFonts w:eastAsiaTheme="minorEastAsia" w:cs="Arial"/>
            <w:noProof/>
            <w:sz w:val="19"/>
            <w:szCs w:val="19"/>
            <w:lang w:eastAsia="sk-SK"/>
          </w:rPr>
          <w:tab/>
        </w:r>
        <w:r w:rsidR="00BF74B6" w:rsidRPr="00E135DC">
          <w:rPr>
            <w:rStyle w:val="Hypertextovprepojenie"/>
            <w:rFonts w:cs="Arial"/>
            <w:noProof/>
            <w:szCs w:val="19"/>
          </w:rPr>
          <w:t>Typy administratívnej kontroly VO</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_Toc440636394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88</w:t>
        </w:r>
        <w:r w:rsidR="00BF74B6" w:rsidRPr="00E135DC">
          <w:rPr>
            <w:rFonts w:cs="Arial"/>
            <w:noProof/>
            <w:webHidden/>
            <w:sz w:val="19"/>
            <w:szCs w:val="19"/>
          </w:rPr>
          <w:fldChar w:fldCharType="end"/>
        </w:r>
      </w:hyperlink>
    </w:p>
    <w:p w14:paraId="1C39A013" w14:textId="6E4F44B0" w:rsidR="00BF74B6" w:rsidRPr="00E135DC" w:rsidRDefault="00CA5D97">
      <w:pPr>
        <w:pStyle w:val="Obsah3"/>
        <w:rPr>
          <w:rFonts w:eastAsiaTheme="minorEastAsia" w:cs="Arial"/>
          <w:noProof/>
          <w:sz w:val="19"/>
          <w:szCs w:val="19"/>
          <w:lang w:eastAsia="sk-SK"/>
        </w:rPr>
      </w:pPr>
      <w:hyperlink w:anchor="_Toc440636395" w:history="1">
        <w:r w:rsidR="00BF74B6" w:rsidRPr="00E135DC">
          <w:rPr>
            <w:rStyle w:val="Hypertextovprepojenie"/>
            <w:rFonts w:cs="Arial"/>
            <w:noProof/>
            <w:szCs w:val="19"/>
          </w:rPr>
          <w:t>2.5.7</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opravy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_Toc440636395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102</w:t>
        </w:r>
        <w:r w:rsidR="00BF74B6" w:rsidRPr="00E135DC">
          <w:rPr>
            <w:rFonts w:cs="Arial"/>
            <w:noProof/>
            <w:webHidden/>
            <w:sz w:val="19"/>
            <w:szCs w:val="19"/>
          </w:rPr>
          <w:fldChar w:fldCharType="end"/>
        </w:r>
      </w:hyperlink>
    </w:p>
    <w:p w14:paraId="69BEAABA" w14:textId="720B0A19" w:rsidR="00BF74B6" w:rsidRPr="00E135DC" w:rsidRDefault="00CA5D97">
      <w:pPr>
        <w:pStyle w:val="Obsah3"/>
        <w:rPr>
          <w:rFonts w:eastAsiaTheme="minorEastAsia" w:cs="Arial"/>
          <w:noProof/>
          <w:sz w:val="19"/>
          <w:szCs w:val="19"/>
          <w:lang w:eastAsia="sk-SK"/>
        </w:rPr>
      </w:pPr>
      <w:hyperlink w:anchor="_Toc440636396" w:history="1">
        <w:r w:rsidR="00BF74B6" w:rsidRPr="00E135DC">
          <w:rPr>
            <w:rStyle w:val="Hypertextovprepojenie"/>
            <w:rFonts w:cs="Arial"/>
            <w:noProof/>
            <w:szCs w:val="19"/>
          </w:rPr>
          <w:t>2.5.8</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vo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_Toc440636396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105</w:t>
        </w:r>
        <w:r w:rsidR="00BF74B6" w:rsidRPr="00E135DC">
          <w:rPr>
            <w:rFonts w:cs="Arial"/>
            <w:noProof/>
            <w:webHidden/>
            <w:sz w:val="19"/>
            <w:szCs w:val="19"/>
          </w:rPr>
          <w:fldChar w:fldCharType="end"/>
        </w:r>
      </w:hyperlink>
    </w:p>
    <w:p w14:paraId="52A899C1" w14:textId="2C8F4C28" w:rsidR="00BF74B6" w:rsidRPr="00E135DC" w:rsidRDefault="00CA5D97">
      <w:pPr>
        <w:pStyle w:val="Obsah3"/>
        <w:rPr>
          <w:rFonts w:eastAsiaTheme="minorEastAsia" w:cs="Arial"/>
          <w:noProof/>
          <w:sz w:val="19"/>
          <w:szCs w:val="19"/>
          <w:lang w:eastAsia="sk-SK"/>
        </w:rPr>
      </w:pPr>
      <w:hyperlink w:anchor="_Toc440636397" w:history="1">
        <w:r w:rsidR="00BF74B6" w:rsidRPr="00E135DC">
          <w:rPr>
            <w:rStyle w:val="Hypertextovprepojenie"/>
            <w:rFonts w:cs="Arial"/>
            <w:noProof/>
            <w:szCs w:val="19"/>
          </w:rPr>
          <w:t>2.5.9</w:t>
        </w:r>
        <w:r w:rsidR="00BF74B6" w:rsidRPr="00E135DC">
          <w:rPr>
            <w:rFonts w:eastAsiaTheme="minorEastAsia" w:cs="Arial"/>
            <w:noProof/>
            <w:sz w:val="19"/>
            <w:szCs w:val="19"/>
            <w:lang w:eastAsia="sk-SK"/>
          </w:rPr>
          <w:tab/>
        </w:r>
        <w:r w:rsidR="00BF74B6" w:rsidRPr="00E135DC">
          <w:rPr>
            <w:rStyle w:val="Hypertextovprepojenie"/>
            <w:rFonts w:cs="Arial"/>
            <w:noProof/>
            <w:szCs w:val="19"/>
          </w:rPr>
          <w:t>Zákazky nespadajúce pod zákon 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_Toc440636397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114</w:t>
        </w:r>
        <w:r w:rsidR="00BF74B6" w:rsidRPr="00E135DC">
          <w:rPr>
            <w:rFonts w:cs="Arial"/>
            <w:noProof/>
            <w:webHidden/>
            <w:sz w:val="19"/>
            <w:szCs w:val="19"/>
          </w:rPr>
          <w:fldChar w:fldCharType="end"/>
        </w:r>
      </w:hyperlink>
    </w:p>
    <w:p w14:paraId="291F6871" w14:textId="106963BD" w:rsidR="00BF74B6" w:rsidRPr="00E135DC" w:rsidRDefault="00CA5D97">
      <w:pPr>
        <w:pStyle w:val="Obsah3"/>
        <w:rPr>
          <w:rFonts w:eastAsiaTheme="minorEastAsia" w:cs="Arial"/>
          <w:noProof/>
          <w:sz w:val="19"/>
          <w:szCs w:val="19"/>
          <w:lang w:eastAsia="sk-SK"/>
        </w:rPr>
      </w:pPr>
      <w:hyperlink w:anchor="_Toc440636398" w:history="1">
        <w:r w:rsidR="00BF74B6" w:rsidRPr="00E135DC">
          <w:rPr>
            <w:rStyle w:val="Hypertextovprepojenie"/>
            <w:rFonts w:cs="Arial"/>
            <w:noProof/>
            <w:szCs w:val="19"/>
          </w:rPr>
          <w:t>2.5.10</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Konflikt záujmov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_Toc440636398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118</w:t>
        </w:r>
        <w:r w:rsidR="00BF74B6" w:rsidRPr="00E135DC">
          <w:rPr>
            <w:rFonts w:cs="Arial"/>
            <w:noProof/>
            <w:webHidden/>
            <w:sz w:val="19"/>
            <w:szCs w:val="19"/>
          </w:rPr>
          <w:fldChar w:fldCharType="end"/>
        </w:r>
      </w:hyperlink>
    </w:p>
    <w:p w14:paraId="34F67D09" w14:textId="36240EE5" w:rsidR="00BF74B6" w:rsidRPr="00E135DC" w:rsidRDefault="00CA5D97">
      <w:pPr>
        <w:pStyle w:val="Obsah2"/>
        <w:tabs>
          <w:tab w:val="left" w:pos="960"/>
          <w:tab w:val="right" w:leader="dot" w:pos="9060"/>
        </w:tabs>
        <w:rPr>
          <w:rFonts w:eastAsiaTheme="minorEastAsia" w:cs="Arial"/>
          <w:noProof/>
          <w:sz w:val="19"/>
          <w:szCs w:val="19"/>
          <w:lang w:eastAsia="sk-SK"/>
        </w:rPr>
      </w:pPr>
      <w:hyperlink w:anchor="_Toc440636399" w:history="1">
        <w:r w:rsidR="00BF74B6" w:rsidRPr="00E135DC">
          <w:rPr>
            <w:rStyle w:val="Hypertextovprepojenie"/>
            <w:rFonts w:cs="Arial"/>
            <w:noProof/>
            <w:szCs w:val="19"/>
          </w:rPr>
          <w:t>2.6</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Informačný systém (ITMS2014+)</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_Toc440636399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124</w:t>
        </w:r>
        <w:r w:rsidR="00BF74B6" w:rsidRPr="00E135DC">
          <w:rPr>
            <w:rFonts w:cs="Arial"/>
            <w:noProof/>
            <w:webHidden/>
            <w:sz w:val="19"/>
            <w:szCs w:val="19"/>
          </w:rPr>
          <w:fldChar w:fldCharType="end"/>
        </w:r>
      </w:hyperlink>
    </w:p>
    <w:p w14:paraId="6F278EC5" w14:textId="202C41C2" w:rsidR="00BF74B6" w:rsidRPr="00E135DC" w:rsidRDefault="00CA5D97">
      <w:pPr>
        <w:pStyle w:val="Obsah2"/>
        <w:tabs>
          <w:tab w:val="left" w:pos="960"/>
          <w:tab w:val="right" w:leader="dot" w:pos="9060"/>
        </w:tabs>
        <w:rPr>
          <w:rFonts w:eastAsiaTheme="minorEastAsia" w:cs="Arial"/>
          <w:noProof/>
          <w:sz w:val="19"/>
          <w:szCs w:val="19"/>
          <w:lang w:eastAsia="sk-SK"/>
        </w:rPr>
      </w:pPr>
      <w:hyperlink w:anchor="_Toc440636400" w:history="1">
        <w:r w:rsidR="00BF74B6" w:rsidRPr="00E135DC">
          <w:rPr>
            <w:rStyle w:val="Hypertextovprepojenie"/>
            <w:rFonts w:cs="Arial"/>
            <w:noProof/>
            <w:szCs w:val="19"/>
          </w:rPr>
          <w:t>2.7</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Informovanie a komunikácia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_Toc440636400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124</w:t>
        </w:r>
        <w:r w:rsidR="00BF74B6" w:rsidRPr="00E135DC">
          <w:rPr>
            <w:rFonts w:cs="Arial"/>
            <w:noProof/>
            <w:webHidden/>
            <w:sz w:val="19"/>
            <w:szCs w:val="19"/>
          </w:rPr>
          <w:fldChar w:fldCharType="end"/>
        </w:r>
      </w:hyperlink>
    </w:p>
    <w:p w14:paraId="5B9D06DD" w14:textId="205C3ABD" w:rsidR="00BF74B6" w:rsidRPr="00E135DC" w:rsidRDefault="00CA5D97">
      <w:pPr>
        <w:pStyle w:val="Obsah1"/>
        <w:tabs>
          <w:tab w:val="left" w:pos="482"/>
          <w:tab w:val="right" w:leader="dot" w:pos="9060"/>
        </w:tabs>
        <w:rPr>
          <w:rFonts w:eastAsiaTheme="minorEastAsia" w:cs="Arial"/>
          <w:noProof/>
          <w:sz w:val="19"/>
          <w:szCs w:val="19"/>
          <w:lang w:eastAsia="sk-SK"/>
        </w:rPr>
      </w:pPr>
      <w:hyperlink w:anchor="_Toc440636401" w:history="1">
        <w:r w:rsidR="00BF74B6" w:rsidRPr="00E135DC">
          <w:rPr>
            <w:rStyle w:val="Hypertextovprepojenie"/>
            <w:rFonts w:cs="Arial"/>
            <w:noProof/>
            <w:szCs w:val="19"/>
          </w:rPr>
          <w:t>3</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Kontrola a overovanie oprávnenosti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_Toc440636401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127</w:t>
        </w:r>
        <w:r w:rsidR="00BF74B6" w:rsidRPr="00E135DC">
          <w:rPr>
            <w:rFonts w:cs="Arial"/>
            <w:noProof/>
            <w:webHidden/>
            <w:sz w:val="19"/>
            <w:szCs w:val="19"/>
          </w:rPr>
          <w:fldChar w:fldCharType="end"/>
        </w:r>
      </w:hyperlink>
    </w:p>
    <w:p w14:paraId="321D2A52" w14:textId="0D462C72" w:rsidR="00BF74B6" w:rsidRPr="00E135DC" w:rsidRDefault="00CA5D97">
      <w:pPr>
        <w:pStyle w:val="Obsah2"/>
        <w:tabs>
          <w:tab w:val="left" w:pos="960"/>
          <w:tab w:val="right" w:leader="dot" w:pos="9060"/>
        </w:tabs>
        <w:rPr>
          <w:rFonts w:eastAsiaTheme="minorEastAsia" w:cs="Arial"/>
          <w:noProof/>
          <w:sz w:val="19"/>
          <w:szCs w:val="19"/>
          <w:lang w:eastAsia="sk-SK"/>
        </w:rPr>
      </w:pPr>
      <w:hyperlink w:anchor="_Toc440636402" w:history="1">
        <w:r w:rsidR="00BF74B6" w:rsidRPr="00E135DC">
          <w:rPr>
            <w:rStyle w:val="Hypertextovprepojenie"/>
            <w:rFonts w:cs="Arial"/>
            <w:noProof/>
            <w:szCs w:val="19"/>
          </w:rPr>
          <w:t>3.1</w:t>
        </w:r>
        <w:r w:rsidR="00BF74B6" w:rsidRPr="00E135DC">
          <w:rPr>
            <w:rFonts w:eastAsiaTheme="minorEastAsia" w:cs="Arial"/>
            <w:noProof/>
            <w:sz w:val="19"/>
            <w:szCs w:val="19"/>
            <w:lang w:eastAsia="sk-SK"/>
          </w:rPr>
          <w:tab/>
        </w:r>
        <w:r w:rsidR="00BF74B6" w:rsidRPr="00E135DC">
          <w:rPr>
            <w:rStyle w:val="Hypertextovprepojenie"/>
            <w:rFonts w:cs="Arial"/>
            <w:noProof/>
            <w:szCs w:val="19"/>
          </w:rPr>
          <w:t xml:space="preserve">Administratívna </w:t>
        </w:r>
        <w:r w:rsidR="008D701A" w:rsidRPr="00E135DC">
          <w:rPr>
            <w:rStyle w:val="Hypertextovprepojenie"/>
            <w:rFonts w:cs="Arial"/>
            <w:noProof/>
            <w:szCs w:val="19"/>
          </w:rPr>
          <w:t xml:space="preserve">finančná </w:t>
        </w:r>
        <w:r w:rsidR="00BF74B6" w:rsidRPr="00E135DC">
          <w:rPr>
            <w:rStyle w:val="Hypertextovprepojenie"/>
            <w:rFonts w:cs="Arial"/>
            <w:noProof/>
            <w:szCs w:val="19"/>
          </w:rPr>
          <w:t>kontrola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_Toc440636402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127</w:t>
        </w:r>
        <w:r w:rsidR="00BF74B6" w:rsidRPr="00E135DC">
          <w:rPr>
            <w:rFonts w:cs="Arial"/>
            <w:noProof/>
            <w:webHidden/>
            <w:sz w:val="19"/>
            <w:szCs w:val="19"/>
          </w:rPr>
          <w:fldChar w:fldCharType="end"/>
        </w:r>
      </w:hyperlink>
    </w:p>
    <w:p w14:paraId="23ED640E" w14:textId="5823C557" w:rsidR="00BF74B6" w:rsidRPr="00E135DC" w:rsidRDefault="00CA5D97">
      <w:pPr>
        <w:pStyle w:val="Obsah2"/>
        <w:tabs>
          <w:tab w:val="left" w:pos="960"/>
          <w:tab w:val="right" w:leader="dot" w:pos="9060"/>
        </w:tabs>
        <w:rPr>
          <w:rFonts w:eastAsiaTheme="minorEastAsia" w:cs="Arial"/>
          <w:noProof/>
          <w:sz w:val="19"/>
          <w:szCs w:val="19"/>
          <w:lang w:eastAsia="sk-SK"/>
        </w:rPr>
      </w:pPr>
      <w:hyperlink w:anchor="_Toc440636403" w:history="1">
        <w:r w:rsidR="00BF74B6" w:rsidRPr="00E135DC">
          <w:rPr>
            <w:rStyle w:val="Hypertextovprepojenie"/>
            <w:rFonts w:cs="Arial"/>
            <w:noProof/>
            <w:szCs w:val="19"/>
          </w:rPr>
          <w:t>3.2</w:t>
        </w:r>
        <w:r w:rsidR="00BF74B6" w:rsidRPr="00E135DC">
          <w:rPr>
            <w:rFonts w:eastAsiaTheme="minorEastAsia" w:cs="Arial"/>
            <w:noProof/>
            <w:sz w:val="19"/>
            <w:szCs w:val="19"/>
            <w:lang w:eastAsia="sk-SK"/>
          </w:rPr>
          <w:tab/>
        </w:r>
        <w:r w:rsidR="00D96AD0" w:rsidRPr="00E135DC">
          <w:rPr>
            <w:rStyle w:val="Hypertextovprepojenie"/>
            <w:rFonts w:cs="Arial"/>
            <w:noProof/>
            <w:szCs w:val="19"/>
          </w:rPr>
          <w:t>Finančná k</w:t>
        </w:r>
        <w:r w:rsidR="00BF74B6" w:rsidRPr="00E135DC">
          <w:rPr>
            <w:rStyle w:val="Hypertextovprepojenie"/>
            <w:rFonts w:cs="Arial"/>
            <w:noProof/>
            <w:szCs w:val="19"/>
          </w:rPr>
          <w:t>ontrola na mieste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_Toc440636403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130</w:t>
        </w:r>
        <w:r w:rsidR="00BF74B6" w:rsidRPr="00E135DC">
          <w:rPr>
            <w:rFonts w:cs="Arial"/>
            <w:noProof/>
            <w:webHidden/>
            <w:sz w:val="19"/>
            <w:szCs w:val="19"/>
          </w:rPr>
          <w:fldChar w:fldCharType="end"/>
        </w:r>
      </w:hyperlink>
    </w:p>
    <w:p w14:paraId="652445E0" w14:textId="6F566FB9" w:rsidR="00BF74B6" w:rsidRPr="00E135DC" w:rsidRDefault="00CA5D97">
      <w:pPr>
        <w:pStyle w:val="Obsah1"/>
        <w:tabs>
          <w:tab w:val="left" w:pos="482"/>
          <w:tab w:val="right" w:leader="dot" w:pos="9060"/>
        </w:tabs>
        <w:rPr>
          <w:rFonts w:eastAsiaTheme="minorEastAsia" w:cs="Arial"/>
          <w:noProof/>
          <w:sz w:val="19"/>
          <w:szCs w:val="19"/>
          <w:lang w:eastAsia="sk-SK"/>
        </w:rPr>
      </w:pPr>
      <w:hyperlink w:anchor="_Toc440636404" w:history="1">
        <w:r w:rsidR="00BF74B6" w:rsidRPr="00E135DC">
          <w:rPr>
            <w:rStyle w:val="Hypertextovprepojenie"/>
            <w:rFonts w:cs="Arial"/>
            <w:noProof/>
            <w:szCs w:val="19"/>
          </w:rPr>
          <w:t>4</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Prechodné a záverečné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_Toc440636404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137</w:t>
        </w:r>
        <w:r w:rsidR="00BF74B6" w:rsidRPr="00E135DC">
          <w:rPr>
            <w:rFonts w:cs="Arial"/>
            <w:noProof/>
            <w:webHidden/>
            <w:sz w:val="19"/>
            <w:szCs w:val="19"/>
          </w:rPr>
          <w:fldChar w:fldCharType="end"/>
        </w:r>
      </w:hyperlink>
    </w:p>
    <w:p w14:paraId="3B998595" w14:textId="6208F33B" w:rsidR="00BF74B6" w:rsidRPr="00E135DC" w:rsidRDefault="00CA5D97">
      <w:pPr>
        <w:pStyle w:val="Obsah1"/>
        <w:tabs>
          <w:tab w:val="left" w:pos="482"/>
          <w:tab w:val="right" w:leader="dot" w:pos="9060"/>
        </w:tabs>
        <w:rPr>
          <w:rFonts w:eastAsiaTheme="minorEastAsia" w:cs="Arial"/>
          <w:noProof/>
          <w:sz w:val="19"/>
          <w:szCs w:val="19"/>
          <w:lang w:eastAsia="sk-SK"/>
        </w:rPr>
      </w:pPr>
      <w:hyperlink w:anchor="_Toc440636405" w:history="1">
        <w:r w:rsidR="00BF74B6" w:rsidRPr="00E135DC">
          <w:rPr>
            <w:rStyle w:val="Hypertextovprepojenie"/>
            <w:rFonts w:cs="Arial"/>
            <w:noProof/>
            <w:szCs w:val="19"/>
          </w:rPr>
          <w:t>5</w:t>
        </w:r>
        <w:r w:rsidR="00BF74B6" w:rsidRPr="00E135DC">
          <w:rPr>
            <w:rFonts w:eastAsiaTheme="minorEastAsia" w:cs="Arial"/>
            <w:noProof/>
            <w:sz w:val="19"/>
            <w:szCs w:val="19"/>
            <w:lang w:eastAsia="sk-SK"/>
          </w:rPr>
          <w:tab/>
        </w:r>
        <w:r w:rsidR="00BF74B6" w:rsidRPr="00E135DC">
          <w:rPr>
            <w:rStyle w:val="Hypertextovprepojenie"/>
            <w:rFonts w:cs="Arial"/>
            <w:noProof/>
            <w:szCs w:val="19"/>
          </w:rPr>
          <w:t>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_Toc440636405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138</w:t>
        </w:r>
        <w:r w:rsidR="00BF74B6" w:rsidRPr="00E135DC">
          <w:rPr>
            <w:rFonts w:cs="Arial"/>
            <w:noProof/>
            <w:webHidden/>
            <w:sz w:val="19"/>
            <w:szCs w:val="19"/>
          </w:rPr>
          <w:fldChar w:fldCharType="end"/>
        </w:r>
      </w:hyperlink>
    </w:p>
    <w:p w14:paraId="7A55CDA1" w14:textId="77777777" w:rsidR="003979B2" w:rsidRPr="0073389C" w:rsidRDefault="000C0542" w:rsidP="003979B2">
      <w:pPr>
        <w:spacing w:after="120"/>
        <w:rPr>
          <w:sz w:val="20"/>
        </w:rPr>
      </w:pPr>
      <w:r w:rsidRPr="00E135DC">
        <w:rPr>
          <w:rFonts w:cs="Arial"/>
          <w:b/>
          <w:szCs w:val="19"/>
        </w:rPr>
        <w:fldChar w:fldCharType="end"/>
      </w:r>
    </w:p>
    <w:p w14:paraId="7A55CDA2" w14:textId="77777777" w:rsidR="00AE5A8F" w:rsidRPr="0073389C" w:rsidRDefault="00AE5A8F" w:rsidP="009F56AB">
      <w:pPr>
        <w:pStyle w:val="Nadpis1"/>
        <w:spacing w:line="288" w:lineRule="auto"/>
        <w:jc w:val="both"/>
        <w:rPr>
          <w:rFonts w:ascii="Arial" w:hAnsi="Arial"/>
          <w:lang w:val="sk-SK"/>
        </w:rPr>
      </w:pPr>
      <w:bookmarkStart w:id="34" w:name="_Toc440372853"/>
      <w:bookmarkStart w:id="35" w:name="_Toc440636364"/>
      <w:r w:rsidRPr="0073389C">
        <w:rPr>
          <w:rFonts w:ascii="Arial" w:hAnsi="Arial"/>
          <w:lang w:val="sk-SK"/>
        </w:rPr>
        <w:lastRenderedPageBreak/>
        <w:t>Úvod</w:t>
      </w:r>
      <w:bookmarkEnd w:id="33"/>
      <w:bookmarkEnd w:id="34"/>
      <w:bookmarkEnd w:id="35"/>
    </w:p>
    <w:p w14:paraId="7A55CDA3" w14:textId="77777777" w:rsidR="00AE5A8F" w:rsidRPr="0073389C" w:rsidRDefault="00AE5A8F" w:rsidP="009F56AB">
      <w:pPr>
        <w:pStyle w:val="Nadpis2"/>
        <w:spacing w:line="288" w:lineRule="auto"/>
        <w:jc w:val="both"/>
        <w:rPr>
          <w:lang w:val="sk-SK"/>
        </w:rPr>
      </w:pPr>
      <w:bookmarkStart w:id="36" w:name="_Toc410907844"/>
      <w:r w:rsidRPr="0073389C">
        <w:rPr>
          <w:lang w:val="sk-SK"/>
        </w:rPr>
        <w:t xml:space="preserve"> </w:t>
      </w:r>
      <w:bookmarkStart w:id="37" w:name="_Toc440372854"/>
      <w:bookmarkStart w:id="38" w:name="_Toc440636365"/>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36"/>
      <w:r w:rsidR="00A028FD" w:rsidRPr="0073389C">
        <w:rPr>
          <w:lang w:val="sk-SK"/>
        </w:rPr>
        <w:t xml:space="preserve"> pre p</w:t>
      </w:r>
      <w:r w:rsidR="001917F5" w:rsidRPr="0073389C">
        <w:rPr>
          <w:lang w:val="sk-SK"/>
        </w:rPr>
        <w:t>rijímateľa</w:t>
      </w:r>
      <w:bookmarkEnd w:id="37"/>
      <w:bookmarkEnd w:id="38"/>
    </w:p>
    <w:p w14:paraId="526DF919" w14:textId="4267800C"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14:paraId="7A55CDA4" w14:textId="2F32229D"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r w:rsidR="009D60EA">
        <w:fldChar w:fldCharType="begin"/>
      </w:r>
      <w:r w:rsidR="009D60EA" w:rsidRPr="009D60EA">
        <w:rPr>
          <w:lang w:val="sk-SK"/>
          <w:rPrChange w:id="39" w:author="Katarína Snopková" w:date="2017-02-16T15:42:00Z">
            <w:rPr/>
          </w:rPrChange>
        </w:rPr>
        <w:instrText xml:space="preserve"> HYPERLINK "http://www.opevs.eu" </w:instrText>
      </w:r>
      <w:r w:rsidR="009D60EA">
        <w:fldChar w:fldCharType="separate"/>
      </w:r>
      <w:r w:rsidR="00E60279" w:rsidRPr="0073389C">
        <w:rPr>
          <w:rFonts w:ascii="Arial" w:hAnsi="Arial" w:cs="Arial"/>
          <w:sz w:val="19"/>
          <w:szCs w:val="19"/>
          <w:lang w:val="sk-SK"/>
        </w:rPr>
        <w:t>www.opevs.eu</w:t>
      </w:r>
      <w:r w:rsidR="009D60EA">
        <w:rPr>
          <w:rFonts w:ascii="Arial" w:hAnsi="Arial" w:cs="Arial"/>
          <w:sz w:val="19"/>
          <w:szCs w:val="19"/>
          <w:lang w:val="sk-SK"/>
        </w:rPr>
        <w:fldChar w:fldCharType="end"/>
      </w:r>
      <w:r w:rsidR="00E60279" w:rsidRPr="0073389C">
        <w:rPr>
          <w:rFonts w:ascii="Arial" w:hAnsi="Arial" w:cs="Arial"/>
          <w:sz w:val="19"/>
          <w:szCs w:val="19"/>
          <w:lang w:val="sk-SK"/>
        </w:rPr>
        <w:t xml:space="preserve">. </w:t>
      </w:r>
    </w:p>
    <w:p w14:paraId="7A55CDA5"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ŽoNFP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7A55CDA6"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7A55CDA7"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7A55CDA8"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7A55CDA9" w14:textId="1677DD00" w:rsidR="002F293D" w:rsidRPr="0073389C" w:rsidRDefault="002F293D" w:rsidP="007B5322">
      <w:pPr>
        <w:spacing w:before="120" w:after="120" w:line="288" w:lineRule="auto"/>
        <w:jc w:val="both"/>
      </w:pPr>
      <w:r w:rsidRPr="0073389C">
        <w:t xml:space="preserve">SR EŠIF a metodické pokyny CKO sú zverejnené na stránke </w:t>
      </w:r>
      <w:hyperlink r:id="rId12" w:history="1">
        <w:r w:rsidRPr="0073389C">
          <w:rPr>
            <w:rStyle w:val="Hypertextovprepojenie"/>
          </w:rPr>
          <w:t>www.partnerskadohoda.gov.sk</w:t>
        </w:r>
      </w:hyperlink>
      <w:r w:rsidRPr="0073389C">
        <w:t xml:space="preserve">, SFR je zverejnený na stránke </w:t>
      </w:r>
      <w:hyperlink r:id="rId13" w:history="1">
        <w:r w:rsidRPr="0073389C">
          <w:rPr>
            <w:rStyle w:val="Hypertextovprepojenie"/>
          </w:rPr>
          <w:t>www.finance.gov.sk</w:t>
        </w:r>
      </w:hyperlink>
      <w:r w:rsidRPr="0073389C">
        <w:t xml:space="preserve"> (Finančné vzťahy s EÚ/</w:t>
      </w:r>
      <w:r w:rsidR="003F672D">
        <w:t xml:space="preserve"> </w:t>
      </w:r>
      <w:r w:rsidRPr="0073389C">
        <w:t>Povstupové fondy EÚ/Programové obdobie 2014-2020/Európske štrukturálne a investičné fondy/Materiály).</w:t>
      </w:r>
    </w:p>
    <w:p w14:paraId="7A55CDAA" w14:textId="77777777" w:rsidR="002F293D" w:rsidRPr="0073389C" w:rsidRDefault="002F293D" w:rsidP="009F56AB">
      <w:pPr>
        <w:spacing w:line="288" w:lineRule="auto"/>
        <w:jc w:val="both"/>
      </w:pPr>
    </w:p>
    <w:p w14:paraId="7A55CDAB" w14:textId="77777777" w:rsidR="00AE5A8F" w:rsidRPr="0073389C" w:rsidRDefault="00AE5A8F" w:rsidP="009F56AB">
      <w:pPr>
        <w:pStyle w:val="Nadpis2"/>
        <w:spacing w:line="288" w:lineRule="auto"/>
        <w:jc w:val="both"/>
        <w:rPr>
          <w:lang w:val="sk-SK"/>
        </w:rPr>
      </w:pPr>
      <w:bookmarkStart w:id="40" w:name="_Toc410907845"/>
      <w:bookmarkStart w:id="41" w:name="_Toc440372855"/>
      <w:bookmarkStart w:id="42" w:name="_Toc440636366"/>
      <w:r w:rsidRPr="0073389C">
        <w:rPr>
          <w:lang w:val="sk-SK"/>
        </w:rPr>
        <w:t>Cieľ príručky pre prijímateľa</w:t>
      </w:r>
      <w:bookmarkEnd w:id="40"/>
      <w:bookmarkEnd w:id="41"/>
      <w:bookmarkEnd w:id="42"/>
    </w:p>
    <w:p w14:paraId="7A55CDAC"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7A55CDAD" w14:textId="77777777" w:rsidR="002E17A0" w:rsidRPr="0073389C" w:rsidRDefault="00AE5A8F" w:rsidP="007B5322">
      <w:pPr>
        <w:spacing w:before="120" w:after="120" w:line="288" w:lineRule="auto"/>
        <w:jc w:val="both"/>
      </w:pPr>
      <w:r w:rsidRPr="0073389C">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 monitorovanie, predkladanie žiadosti o platbu, finančné vysporia</w:t>
      </w:r>
      <w:r w:rsidR="0086688B" w:rsidRPr="0073389C">
        <w:t>danie na konci projektu, zmeny z</w:t>
      </w:r>
      <w:r w:rsidR="00927522" w:rsidRPr="0073389C">
        <w:t xml:space="preserve">mluvy o NFP, atď. 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A55CDAE" w14:textId="77777777" w:rsidR="00560AB1" w:rsidRPr="0073389C" w:rsidRDefault="00505422" w:rsidP="007B5322">
      <w:pPr>
        <w:spacing w:before="120" w:after="120" w:line="288" w:lineRule="auto"/>
        <w:jc w:val="both"/>
      </w:pPr>
      <w:r w:rsidRPr="0073389C">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7A55CDAF" w14:textId="77777777" w:rsidR="00505422" w:rsidRPr="0073389C" w:rsidRDefault="00560AB1" w:rsidP="007B5322">
      <w:pPr>
        <w:spacing w:before="120" w:after="120" w:line="288" w:lineRule="auto"/>
        <w:jc w:val="both"/>
      </w:pPr>
      <w:r w:rsidRPr="0073389C">
        <w:lastRenderedPageBreak/>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7A55CDB0" w14:textId="3E343470"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komunikacne.opevs@minv.sk</w:t>
      </w:r>
      <w:r w:rsidR="00AE5A8F" w:rsidRPr="0073389C">
        <w:t xml:space="preserve">. </w:t>
      </w:r>
    </w:p>
    <w:p w14:paraId="7A55CDB1"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7A55CDB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7A55CDB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„ŽoNFP“);</w:t>
      </w:r>
    </w:p>
    <w:p w14:paraId="7A55CDB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r w:rsidR="00C57815" w:rsidRPr="0073389C">
        <w:rPr>
          <w:rFonts w:cs="Arial"/>
          <w:szCs w:val="19"/>
          <w:lang w:val="sk-SK"/>
        </w:rPr>
        <w:t>Žo</w:t>
      </w:r>
      <w:r w:rsidRPr="0073389C">
        <w:rPr>
          <w:rFonts w:cs="Arial"/>
          <w:szCs w:val="19"/>
          <w:lang w:val="sk-SK"/>
        </w:rPr>
        <w:t>NFP</w:t>
      </w:r>
      <w:r w:rsidRPr="0073389C">
        <w:rPr>
          <w:rStyle w:val="Odkaznapoznmkupodiarou"/>
          <w:rFonts w:cs="Arial"/>
          <w:sz w:val="19"/>
          <w:szCs w:val="19"/>
          <w:lang w:val="sk-SK"/>
        </w:rPr>
        <w:footnoteReference w:id="2"/>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7A55CDB5" w14:textId="0380B000"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hyperlink r:id="rId14" w:history="1">
        <w:r w:rsidR="00E8341E" w:rsidRPr="0073389C">
          <w:rPr>
            <w:rStyle w:val="Hypertextovprepojenie"/>
          </w:rPr>
          <w:t>www.opevs.eu</w:t>
        </w:r>
      </w:hyperlink>
      <w:r w:rsidR="00EC0303" w:rsidRPr="0073389C">
        <w:t>.</w:t>
      </w:r>
    </w:p>
    <w:p w14:paraId="7A55CDB6" w14:textId="77777777" w:rsidR="00AE5A8F" w:rsidRPr="0073389C" w:rsidRDefault="00AE5A8F" w:rsidP="009F56AB">
      <w:pPr>
        <w:pStyle w:val="Nadpis2"/>
        <w:spacing w:line="288" w:lineRule="auto"/>
        <w:jc w:val="both"/>
        <w:rPr>
          <w:lang w:val="sk-SK"/>
        </w:rPr>
      </w:pPr>
      <w:bookmarkStart w:id="43" w:name="_Toc410907846"/>
      <w:bookmarkStart w:id="44" w:name="_Toc440372856"/>
      <w:bookmarkStart w:id="45" w:name="_Toc440636367"/>
      <w:r w:rsidRPr="0073389C">
        <w:rPr>
          <w:lang w:val="sk-SK"/>
        </w:rPr>
        <w:t>Definícia pojmov</w:t>
      </w:r>
      <w:bookmarkEnd w:id="43"/>
      <w:bookmarkEnd w:id="44"/>
      <w:bookmarkEnd w:id="45"/>
    </w:p>
    <w:p w14:paraId="7A55CDB7" w14:textId="4935EFA6"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t.j.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14:paraId="7A55CDB8" w14:textId="7AECB02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(cost benefit analysis)</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monet</w:t>
      </w:r>
      <w:r w:rsidR="00393C33">
        <w:rPr>
          <w:rFonts w:cs="Arial"/>
          <w:szCs w:val="19"/>
          <w:lang w:val="sk-SK"/>
        </w:rPr>
        <w:t>a</w:t>
      </w:r>
      <w:r w:rsidRPr="0073389C">
        <w:rPr>
          <w:rFonts w:cs="Arial"/>
          <w:szCs w:val="19"/>
          <w:lang w:val="sk-SK"/>
        </w:rPr>
        <w:t>rizovaných 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7A55CDB9" w14:textId="4F70BAAC"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Bezodkladne </w:t>
      </w:r>
      <w:r w:rsidRPr="0073389C">
        <w:rPr>
          <w:rFonts w:cs="Arial"/>
          <w:szCs w:val="19"/>
          <w:lang w:val="sk-SK"/>
        </w:rPr>
        <w:t>–</w:t>
      </w:r>
      <w:r w:rsidRPr="0073389C">
        <w:rPr>
          <w:rFonts w:cs="Arial"/>
          <w:b/>
          <w:szCs w:val="19"/>
          <w:lang w:val="sk-SK"/>
        </w:rPr>
        <w:t xml:space="preserve"> </w:t>
      </w:r>
      <w:r w:rsidR="00A60FAE" w:rsidRPr="00A60FAE">
        <w:rPr>
          <w:rFonts w:cs="Arial"/>
          <w:szCs w:val="19"/>
          <w:lang w:val="sk-SK"/>
        </w:rPr>
        <w:t>najneskôr do siedmich pracovných dní od vzniku skutočnosti rozhodnej pre počítanie lehoty; to neplatí, ak sa v konkrétnom ustanovení Zmluvy o poskytnutí NFP stanovuje odlišná lehota platná pre konkrétny prípad; pre počítanie lehôt plati</w:t>
      </w:r>
      <w:r w:rsidR="00A60FAE">
        <w:rPr>
          <w:rFonts w:cs="Arial"/>
          <w:szCs w:val="19"/>
          <w:lang w:val="sk-SK"/>
        </w:rPr>
        <w:t>a pravidlá uvedené v definícii l</w:t>
      </w:r>
      <w:r w:rsidR="00A60FAE" w:rsidRPr="00A60FAE">
        <w:rPr>
          <w:rFonts w:cs="Arial"/>
          <w:szCs w:val="19"/>
          <w:lang w:val="sk-SK"/>
        </w:rPr>
        <w:t>ehoty</w:t>
      </w:r>
      <w:r w:rsidR="001917F5" w:rsidRPr="0073389C">
        <w:rPr>
          <w:rFonts w:cs="Arial"/>
          <w:szCs w:val="19"/>
          <w:lang w:val="sk-SK"/>
        </w:rPr>
        <w:t>;</w:t>
      </w:r>
    </w:p>
    <w:p w14:paraId="7A55CDBA"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7A55CDBB" w14:textId="7C72EB36"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Úrad </w:t>
      </w:r>
      <w:r w:rsidR="00FC0FC1">
        <w:rPr>
          <w:rFonts w:cs="Arial"/>
          <w:szCs w:val="19"/>
          <w:lang w:val="sk-SK"/>
        </w:rPr>
        <w:t xml:space="preserve">podpredsedu </w:t>
      </w:r>
      <w:r w:rsidR="00FC0FC1" w:rsidRPr="00041B11">
        <w:rPr>
          <w:rFonts w:cs="Arial"/>
          <w:szCs w:val="19"/>
          <w:lang w:val="sk-SK"/>
        </w:rPr>
        <w:t>vlády SR</w:t>
      </w:r>
      <w:r w:rsidR="00FC0FC1">
        <w:rPr>
          <w:rFonts w:cs="Arial"/>
          <w:szCs w:val="19"/>
          <w:lang w:val="sk-SK"/>
        </w:rPr>
        <w:t xml:space="preserve"> pre investície a informatizáciu</w:t>
      </w:r>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w:t>
      </w:r>
      <w:r w:rsidR="00FC0FC1" w:rsidRPr="00041B11">
        <w:rPr>
          <w:rFonts w:cs="Arial"/>
          <w:szCs w:val="19"/>
          <w:lang w:val="sk-SK"/>
        </w:rPr>
        <w:lastRenderedPageBreak/>
        <w:t>efektívnu a účinnú koordináciu riadenia poskytovania príspevku z európskych štrukturálnych a investičných fondov</w:t>
      </w:r>
      <w:r w:rsidR="00FC0FC1" w:rsidRPr="0073389C">
        <w:rPr>
          <w:rFonts w:cs="Arial"/>
          <w:szCs w:val="19"/>
          <w:lang w:val="sk-SK"/>
        </w:rPr>
        <w:t>;</w:t>
      </w:r>
    </w:p>
    <w:p w14:paraId="186CC061" w14:textId="6F60EF15"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7A55CDBC" w14:textId="6DD31DC8"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8828B3">
        <w:rPr>
          <w:rFonts w:cs="Arial"/>
          <w:szCs w:val="19"/>
          <w:lang w:val="sk-SK"/>
        </w:rPr>
        <w:t>certifikáciu výkazov výdavkov a žiadostí o platbu prijímateľov pred zaslaním Európskej komisií</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p>
    <w:p w14:paraId="7A55CDBD" w14:textId="5CCA56CA"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7A55CDBE" w14:textId="651FB95D" w:rsidR="00F9375A"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Deň doručenia</w:t>
      </w:r>
      <w:r w:rsidRPr="0073389C">
        <w:rPr>
          <w:rFonts w:cs="Arial"/>
          <w:szCs w:val="19"/>
          <w:lang w:val="sk-SK"/>
        </w:rPr>
        <w:t xml:space="preserve"> – ak nie je v tomto dokumente uvedené inak, za deň doručenia sa v súvislosti s predkladaním dokumentov na RO v prípade ich osobného doručenia považuje deň fyzického doručenia na RO. </w:t>
      </w:r>
      <w:r w:rsidR="00BD1430" w:rsidRPr="0073389C">
        <w:rPr>
          <w:rFonts w:cs="Arial"/>
          <w:szCs w:val="19"/>
          <w:lang w:val="sk-SK"/>
        </w:rPr>
        <w:t>Písomnosť zasielaná v písomnej forme sa považuje za doručenú</w:t>
      </w:r>
      <w:r w:rsidR="00F9375A" w:rsidRPr="0073389C">
        <w:rPr>
          <w:rFonts w:cs="Arial"/>
          <w:szCs w:val="19"/>
          <w:lang w:val="sk-SK"/>
        </w:rPr>
        <w:t xml:space="preserve"> v deň prevzatia dokumentu adresátom</w:t>
      </w:r>
      <w:r w:rsidR="00BD1430" w:rsidRPr="0073389C">
        <w:rPr>
          <w:rFonts w:cs="Arial"/>
          <w:szCs w:val="19"/>
          <w:lang w:val="sk-SK"/>
        </w:rPr>
        <w:t xml:space="preserve">, </w:t>
      </w:r>
      <w:r w:rsidR="00F9375A" w:rsidRPr="0073389C">
        <w:rPr>
          <w:rFonts w:cs="Arial"/>
          <w:szCs w:val="19"/>
          <w:lang w:val="sk-SK"/>
        </w:rPr>
        <w:t xml:space="preserve"> resp. </w:t>
      </w:r>
      <w:r w:rsidR="00BD1430" w:rsidRPr="0073389C">
        <w:rPr>
          <w:rFonts w:cs="Arial"/>
          <w:szCs w:val="19"/>
          <w:lang w:val="sk-SK"/>
        </w:rPr>
        <w:t>ak dôjde do dispozície adresáta na jeho adresu uvedenú vo výzve</w:t>
      </w:r>
      <w:r w:rsidR="0047616A" w:rsidRPr="0073389C">
        <w:rPr>
          <w:rFonts w:cs="Arial"/>
          <w:szCs w:val="19"/>
          <w:lang w:val="sk-SK"/>
        </w:rPr>
        <w:t>/vo vyzvaní</w:t>
      </w:r>
      <w:r w:rsidR="00BD1430" w:rsidRPr="0073389C">
        <w:rPr>
          <w:rFonts w:cs="Arial"/>
          <w:szCs w:val="19"/>
          <w:lang w:val="sk-SK"/>
        </w:rPr>
        <w:t xml:space="preserve"> na predkladanie </w:t>
      </w:r>
      <w:r w:rsidR="00EA09DD">
        <w:rPr>
          <w:rFonts w:cs="Arial"/>
          <w:szCs w:val="19"/>
          <w:lang w:val="sk-SK"/>
        </w:rPr>
        <w:t>Žo</w:t>
      </w:r>
      <w:r w:rsidR="00BD1430" w:rsidRPr="0073389C">
        <w:rPr>
          <w:rFonts w:cs="Arial"/>
          <w:szCs w:val="19"/>
          <w:lang w:val="sk-SK"/>
        </w:rPr>
        <w:t>NFP, v </w:t>
      </w:r>
      <w:r w:rsidR="00EA09DD">
        <w:rPr>
          <w:rFonts w:cs="Arial"/>
          <w:szCs w:val="19"/>
          <w:lang w:val="sk-SK"/>
        </w:rPr>
        <w:t>Žo</w:t>
      </w:r>
      <w:r w:rsidR="00BD1430" w:rsidRPr="0073389C">
        <w:rPr>
          <w:rFonts w:cs="Arial"/>
          <w:szCs w:val="19"/>
          <w:lang w:val="sk-SK"/>
        </w:rPr>
        <w:t>NFP resp. v zmluve o</w:t>
      </w:r>
      <w:r w:rsidR="00F9375A" w:rsidRPr="0073389C">
        <w:rPr>
          <w:rFonts w:cs="Arial"/>
          <w:szCs w:val="19"/>
          <w:lang w:val="sk-SK"/>
        </w:rPr>
        <w:t> </w:t>
      </w:r>
      <w:r w:rsidR="00BD1430" w:rsidRPr="0073389C">
        <w:rPr>
          <w:rFonts w:cs="Arial"/>
          <w:szCs w:val="19"/>
          <w:lang w:val="sk-SK"/>
        </w:rPr>
        <w:t>NFP</w:t>
      </w:r>
      <w:r w:rsidR="00F9375A" w:rsidRPr="0073389C">
        <w:rPr>
          <w:rFonts w:cs="Arial"/>
          <w:szCs w:val="19"/>
          <w:lang w:val="sk-SK"/>
        </w:rPr>
        <w:t xml:space="preserve">. V prípade ak adresát nebol doručovateľom na mieste doručenia zastihnutý, alebo bezdôvodne odoprel písomnosť prijať, sa na doručovanie </w:t>
      </w:r>
      <w:r w:rsidR="005F5C6C" w:rsidRPr="0073389C">
        <w:rPr>
          <w:rFonts w:cs="Arial"/>
          <w:szCs w:val="19"/>
          <w:lang w:val="sk-SK"/>
        </w:rPr>
        <w:t>písomností vo fáze do podpisu zmluvy o NFP</w:t>
      </w:r>
      <w:r w:rsidR="00F9375A" w:rsidRPr="0073389C">
        <w:rPr>
          <w:rFonts w:cs="Arial"/>
          <w:szCs w:val="19"/>
          <w:lang w:val="sk-SK"/>
        </w:rPr>
        <w:t xml:space="preserve"> vzťahujú príslušné ustanovenia § 24 a 25 zákona o správnom konaní</w:t>
      </w:r>
      <w:r w:rsidR="005F5C6C" w:rsidRPr="0073389C">
        <w:rPr>
          <w:rFonts w:cs="Arial"/>
          <w:szCs w:val="19"/>
          <w:lang w:val="sk-SK"/>
        </w:rPr>
        <w:t>. Po podpise zmluvy o NFP sa na doručovanie písomností vzťahujú pravidlá doručovania upravené v zmluve o</w:t>
      </w:r>
      <w:r w:rsidR="001E445D">
        <w:rPr>
          <w:rFonts w:cs="Arial"/>
          <w:szCs w:val="19"/>
          <w:lang w:val="sk-SK"/>
        </w:rPr>
        <w:t> </w:t>
      </w:r>
      <w:r w:rsidR="005F5C6C" w:rsidRPr="0073389C">
        <w:rPr>
          <w:rFonts w:cs="Arial"/>
          <w:szCs w:val="19"/>
          <w:lang w:val="sk-SK"/>
        </w:rPr>
        <w:t>NFP</w:t>
      </w:r>
      <w:r w:rsidR="001E445D">
        <w:rPr>
          <w:rFonts w:cs="Arial"/>
          <w:szCs w:val="19"/>
          <w:lang w:val="sk-SK"/>
        </w:rPr>
        <w:t>;</w:t>
      </w:r>
    </w:p>
    <w:p w14:paraId="7A55CDBF" w14:textId="0D1707C5" w:rsidR="00AE5A8F" w:rsidRPr="0073389C" w:rsidRDefault="00AE5A8F" w:rsidP="003E2E6B">
      <w:pPr>
        <w:pStyle w:val="Bulletslevel1"/>
        <w:numPr>
          <w:ilvl w:val="0"/>
          <w:numId w:val="0"/>
        </w:numPr>
        <w:spacing w:after="120" w:line="288" w:lineRule="auto"/>
        <w:ind w:left="568" w:hanging="1"/>
        <w:jc w:val="both"/>
        <w:rPr>
          <w:rFonts w:cs="Arial"/>
          <w:szCs w:val="19"/>
          <w:lang w:val="sk-SK"/>
        </w:rPr>
      </w:pPr>
      <w:r w:rsidRPr="0073389C">
        <w:rPr>
          <w:rFonts w:cs="Arial"/>
          <w:szCs w:val="19"/>
          <w:lang w:val="sk-SK"/>
        </w:rPr>
        <w:t>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r w:rsidR="001E445D">
        <w:rPr>
          <w:rFonts w:cs="Arial"/>
          <w:szCs w:val="19"/>
          <w:lang w:val="sk-SK"/>
        </w:rPr>
        <w:t>;</w:t>
      </w:r>
      <w:r w:rsidRPr="0073389C">
        <w:rPr>
          <w:rFonts w:cs="Arial"/>
          <w:szCs w:val="19"/>
          <w:lang w:val="sk-SK"/>
        </w:rPr>
        <w:t xml:space="preserve"> </w:t>
      </w:r>
    </w:p>
    <w:p w14:paraId="7A55CDC0" w14:textId="4791C205"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7A55CDC1" w14:textId="5EBF5D94"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r w:rsidR="009473DA">
        <w:rPr>
          <w:lang w:val="sk-SK"/>
        </w:rPr>
        <w:t>Žo</w:t>
      </w:r>
      <w:r w:rsidRPr="0073389C">
        <w:rPr>
          <w:lang w:val="sk-SK"/>
        </w:rPr>
        <w:t>NFP určenej pre dvoch a viac oprávnených žiadateľov, medzi ktorými prebieha súťaž</w:t>
      </w:r>
      <w:r w:rsidR="001E445D">
        <w:rPr>
          <w:lang w:val="sk-SK"/>
        </w:rPr>
        <w:t>;</w:t>
      </w:r>
    </w:p>
    <w:p w14:paraId="7A55CDC2" w14:textId="3DCD0F29"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7A55CDC3" w14:textId="18AAB4F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7A55CDC4" w14:textId="4DD641C6"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Efektívnosť (efficiency)</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7A55CDC5" w14:textId="5D33325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Ex ante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ex-ante finančnej opravy sa určí v zodpovedajúcej sume neoprávnených výdavkov</w:t>
      </w:r>
      <w:r w:rsidR="002E1D0D" w:rsidRPr="0073389C">
        <w:rPr>
          <w:rFonts w:cs="Arial"/>
          <w:szCs w:val="19"/>
          <w:lang w:val="sk-SK"/>
        </w:rPr>
        <w:t xml:space="preserve"> </w:t>
      </w:r>
      <w:r w:rsidRPr="0073389C">
        <w:rPr>
          <w:rFonts w:cs="Arial"/>
          <w:szCs w:val="19"/>
          <w:lang w:val="sk-SK"/>
        </w:rPr>
        <w:t xml:space="preserve">resp. ako percentuálna </w:t>
      </w:r>
      <w:r w:rsidRPr="0073389C">
        <w:rPr>
          <w:rFonts w:cs="Arial"/>
          <w:szCs w:val="19"/>
          <w:lang w:val="sk-SK"/>
        </w:rPr>
        <w:lastRenderedPageBreak/>
        <w:t>sadzba zo sumy oprávnených výdavkov zákazky v rámci schváleného NFP alebo jeho časti, a to vo fáze pred úhradou dotknutej zákazky</w:t>
      </w:r>
      <w:r w:rsidR="002E1D0D" w:rsidRPr="0073389C">
        <w:rPr>
          <w:rFonts w:cs="Arial"/>
          <w:szCs w:val="19"/>
          <w:lang w:val="sk-SK"/>
        </w:rPr>
        <w:t xml:space="preserve"> v ŽoP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7A55CDC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7A55CDC7" w14:textId="101F11CB"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začatí realizácie hlavných aktivít projektu</w:t>
      </w:r>
      <w:r w:rsidRPr="0073389C">
        <w:rPr>
          <w:rFonts w:cs="Arial"/>
          <w:szCs w:val="19"/>
          <w:lang w:val="sk-SK"/>
        </w:rPr>
        <w:t xml:space="preserve"> - formulár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C57815" w:rsidRPr="0073389C">
        <w:rPr>
          <w:rFonts w:cs="Arial"/>
          <w:szCs w:val="19"/>
          <w:lang w:val="sk-SK"/>
        </w:rPr>
        <w:t>z</w:t>
      </w:r>
      <w:r w:rsidRPr="0073389C">
        <w:rPr>
          <w:rFonts w:cs="Arial"/>
          <w:szCs w:val="19"/>
          <w:lang w:val="sk-SK"/>
        </w:rPr>
        <w:t xml:space="preserve">ačatie realizácie hlavných aktivít </w:t>
      </w:r>
      <w:r w:rsidR="00C57815" w:rsidRPr="0073389C">
        <w:rPr>
          <w:rFonts w:cs="Arial"/>
          <w:szCs w:val="19"/>
          <w:lang w:val="sk-SK"/>
        </w:rPr>
        <w:t>p</w:t>
      </w:r>
      <w:r w:rsidRPr="0073389C">
        <w:rPr>
          <w:rFonts w:cs="Arial"/>
          <w:szCs w:val="19"/>
          <w:lang w:val="sk-SK"/>
        </w:rPr>
        <w:t>rojektu a informáciu o dátume začatia realizácie podporných aktivít projektu;</w:t>
      </w:r>
    </w:p>
    <w:p w14:paraId="7A55CDC8"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7A55CDC9" w14:textId="17F0901C"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7A55C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7A55CDC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A55CDC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prevádzku ITMS2014+ je DataCentrum (ďalej</w:t>
      </w:r>
      <w:r w:rsidR="00EF4D5E" w:rsidRPr="0073389C">
        <w:rPr>
          <w:rFonts w:cs="Arial"/>
          <w:szCs w:val="19"/>
          <w:lang w:val="sk-SK"/>
        </w:rPr>
        <w:t xml:space="preserve"> aj „prevádzkovateľ ITMS2014+“)</w:t>
      </w:r>
      <w:r w:rsidRPr="0073389C">
        <w:rPr>
          <w:rFonts w:cs="Arial"/>
          <w:szCs w:val="19"/>
          <w:lang w:val="sk-SK"/>
        </w:rPr>
        <w:t>;</w:t>
      </w:r>
    </w:p>
    <w:p w14:paraId="7A55CDCD" w14:textId="02D5415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7A55CDCE" w14:textId="652E1B2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r w:rsidR="00CF46E2">
        <w:rPr>
          <w:rFonts w:cs="Arial"/>
          <w:szCs w:val="19"/>
          <w:lang w:val="sk-SK"/>
        </w:rPr>
        <w:t>Žo</w:t>
      </w:r>
      <w:r w:rsidRPr="0073389C">
        <w:rPr>
          <w:rFonts w:cs="Arial"/>
          <w:szCs w:val="19"/>
          <w:lang w:val="sk-SK"/>
        </w:rPr>
        <w:t>NFP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7A55CDC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7A55CDD0" w14:textId="6D089036" w:rsidR="008400AB" w:rsidRPr="0073389C" w:rsidRDefault="008400AB" w:rsidP="007B5322">
      <w:pPr>
        <w:pStyle w:val="Bulletslevel1"/>
        <w:spacing w:after="120" w:line="288" w:lineRule="auto"/>
        <w:ind w:left="568" w:hanging="284"/>
        <w:jc w:val="both"/>
        <w:rPr>
          <w:rFonts w:cs="Arial"/>
          <w:szCs w:val="19"/>
          <w:lang w:val="sk-SK"/>
        </w:rPr>
      </w:pPr>
      <w:r w:rsidRPr="0073389C">
        <w:rPr>
          <w:rFonts w:cs="Arial"/>
          <w:b/>
          <w:szCs w:val="19"/>
          <w:lang w:val="sk-SK"/>
        </w:rPr>
        <w:t>Lehota –</w:t>
      </w:r>
      <w:r w:rsidRPr="0073389C">
        <w:rPr>
          <w:rFonts w:cs="Arial"/>
          <w:szCs w:val="19"/>
          <w:lang w:val="sk-SK"/>
        </w:rPr>
        <w:t xml:space="preserve"> ak nie je v tomto dokumente uvedené inak, za dni sa považujú pracovné dni. </w:t>
      </w:r>
      <w:r w:rsidR="00121A92">
        <w:rPr>
          <w:rFonts w:cs="Arial"/>
          <w:szCs w:val="19"/>
          <w:lang w:val="sk-SK"/>
        </w:rPr>
        <w:t>Z</w:t>
      </w:r>
      <w:r w:rsidRPr="0073389C">
        <w:rPr>
          <w:rFonts w:cs="Arial"/>
          <w:szCs w:val="19"/>
          <w:lang w:val="sk-SK"/>
        </w:rPr>
        <w:t xml:space="preserve">a moment, od ktorého začína plynúť lehota, </w:t>
      </w:r>
      <w:r w:rsidR="00121A92">
        <w:rPr>
          <w:rFonts w:cs="Arial"/>
          <w:szCs w:val="19"/>
          <w:lang w:val="sk-SK"/>
        </w:rPr>
        <w:t>sa</w:t>
      </w:r>
      <w:r w:rsidRPr="0073389C">
        <w:rPr>
          <w:rFonts w:cs="Arial"/>
          <w:szCs w:val="19"/>
          <w:lang w:val="sk-SK"/>
        </w:rPr>
        <w:t xml:space="preserve"> 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w:t>
      </w:r>
      <w:r w:rsidR="00C57815" w:rsidRPr="0073389C">
        <w:rPr>
          <w:rFonts w:cs="Arial"/>
          <w:szCs w:val="19"/>
          <w:lang w:val="sk-SK"/>
        </w:rPr>
        <w:t>u</w:t>
      </w:r>
      <w:r w:rsidRPr="0073389C">
        <w:rPr>
          <w:rFonts w:cs="Arial"/>
          <w:szCs w:val="19"/>
          <w:lang w:val="sk-SK"/>
        </w:rPr>
        <w:t xml:space="preserve"> skutočnosti určujúcej začiatok lehoty. Lehoty určené podľa týždňov, mesiacov alebo rokov sa končia uplynutím toho dňa, ktorý sa svojím označením zhoduje s dňom, keď došlo k</w:t>
      </w:r>
      <w:r w:rsidR="00C57815" w:rsidRPr="0073389C">
        <w:rPr>
          <w:rFonts w:cs="Arial"/>
          <w:szCs w:val="19"/>
          <w:lang w:val="sk-SK"/>
        </w:rPr>
        <w:t>u</w:t>
      </w:r>
      <w:r w:rsidRPr="0073389C">
        <w:rPr>
          <w:rFonts w:cs="Arial"/>
          <w:szCs w:val="19"/>
          <w:lang w:val="sk-SK"/>
        </w:rPr>
        <w:t xml:space="preserve"> </w:t>
      </w:r>
      <w:r w:rsidR="00F56C40">
        <w:rPr>
          <w:rFonts w:cs="Arial"/>
          <w:szCs w:val="19"/>
          <w:lang w:val="sk-SK"/>
        </w:rPr>
        <w:t xml:space="preserve"> </w:t>
      </w:r>
      <w:r w:rsidRPr="0073389C">
        <w:rPr>
          <w:rFonts w:cs="Arial"/>
          <w:szCs w:val="19"/>
          <w:lang w:val="sk-SK"/>
        </w:rPr>
        <w:t xml:space="preserve">skutočnosti určujúcej začiatok lehoty. Ak taký deň v mesiaci nie je, lehota sa končí posledným dňom mesiaca. Lehota je zachovaná, ak sa posledný deň lehoty podanie podá na príslušný orgán, alebo ak sa podanie odovzdá na poštovú prepravu, ak nie je </w:t>
      </w:r>
      <w:r w:rsidRPr="0073389C">
        <w:rPr>
          <w:rFonts w:cs="Arial"/>
          <w:szCs w:val="19"/>
          <w:lang w:val="sk-SK"/>
        </w:rPr>
        <w:lastRenderedPageBreak/>
        <w:t>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1E445D">
        <w:rPr>
          <w:rFonts w:cs="Arial"/>
          <w:szCs w:val="19"/>
          <w:lang w:val="sk-SK"/>
        </w:rPr>
        <w:t>;</w:t>
      </w:r>
    </w:p>
    <w:p w14:paraId="7A55CDD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14:paraId="7A55CDD2" w14:textId="7444A2F1"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r w:rsidR="00C84D97">
        <w:rPr>
          <w:rFonts w:cs="Arial"/>
          <w:szCs w:val="19"/>
          <w:lang w:val="sk-SK"/>
        </w:rPr>
        <w:t>Žo</w:t>
      </w:r>
      <w:r w:rsidR="00C6030F" w:rsidRPr="0073389C">
        <w:rPr>
          <w:rFonts w:cs="Arial"/>
          <w:szCs w:val="19"/>
          <w:lang w:val="sk-SK"/>
        </w:rPr>
        <w:t>NFP</w:t>
      </w:r>
      <w:r w:rsidR="001E445D">
        <w:rPr>
          <w:rFonts w:cs="Arial"/>
          <w:szCs w:val="19"/>
          <w:lang w:val="sk-SK"/>
        </w:rPr>
        <w:t>;</w:t>
      </w:r>
      <w:r w:rsidRPr="0073389C">
        <w:rPr>
          <w:rFonts w:cs="Arial"/>
          <w:szCs w:val="19"/>
          <w:lang w:val="sk-SK"/>
        </w:rPr>
        <w:t xml:space="preserve"> </w:t>
      </w:r>
    </w:p>
    <w:p w14:paraId="7A55CDD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A55CDD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7A55CDD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A55CD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7A55CDD7" w14:textId="6F49AC54"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r w:rsidR="00CA1332">
        <w:rPr>
          <w:rFonts w:cs="Arial"/>
          <w:szCs w:val="19"/>
          <w:lang w:val="sk-SK"/>
        </w:rPr>
        <w:t>Žo</w:t>
      </w:r>
      <w:r w:rsidR="00515E23">
        <w:rPr>
          <w:rFonts w:cs="Arial"/>
          <w:szCs w:val="19"/>
          <w:lang w:val="sk-SK"/>
        </w:rPr>
        <w:t>NFP,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14:paraId="140634AE" w14:textId="173C5722"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r w:rsidR="00AA5C33">
        <w:rPr>
          <w:szCs w:val="19"/>
          <w:lang w:val="sk-SK"/>
        </w:rPr>
        <w:t>Žo</w:t>
      </w:r>
      <w:r w:rsidR="00C6030F" w:rsidRPr="0073389C">
        <w:rPr>
          <w:szCs w:val="19"/>
          <w:lang w:val="sk-SK"/>
        </w:rPr>
        <w:t xml:space="preserve">NFP,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o príspevku z EŠIF, zákonom o finančnej kontrole a  audite a zákonom o rozpočtových pravidlách). Maximálna výška NFP vyplýva z rozhodnutia o schválení </w:t>
      </w:r>
      <w:r w:rsidR="00AA5C33">
        <w:rPr>
          <w:szCs w:val="19"/>
          <w:lang w:val="sk-SK"/>
        </w:rPr>
        <w:t>Žo</w:t>
      </w:r>
      <w:r w:rsidR="00C6030F" w:rsidRPr="0073389C">
        <w:rPr>
          <w:szCs w:val="19"/>
          <w:lang w:val="sk-SK"/>
        </w:rPr>
        <w:t>NFP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14:paraId="7A55CDD8" w14:textId="4D1FBC25"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7A55CDD9" w14:textId="2EC1B99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(Iregularita)</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14:paraId="7A55CDD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7A55CDDB" w14:textId="594E4A3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14:paraId="7A55CDDC" w14:textId="14A2481F"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r w:rsidR="009E0DE4">
        <w:rPr>
          <w:rFonts w:cs="Arial"/>
          <w:szCs w:val="19"/>
          <w:lang w:val="sk-SK"/>
        </w:rPr>
        <w:t>ŽoNFP</w:t>
      </w:r>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7A55CDDD"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7A55CDDE" w14:textId="58F8D294"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14:paraId="7A55CDE0" w14:textId="30B5815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7A55CDE1" w14:textId="500C5D60"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7A55CDE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w:t>
      </w:r>
      <w:r w:rsidRPr="0073389C">
        <w:rPr>
          <w:rFonts w:cs="Arial"/>
          <w:szCs w:val="19"/>
          <w:lang w:val="sk-SK"/>
        </w:rPr>
        <w:lastRenderedPageBreak/>
        <w:t xml:space="preserve">individuálne potreby </w:t>
      </w:r>
      <w:r w:rsidR="00F576F7" w:rsidRPr="0073389C">
        <w:rPr>
          <w:rFonts w:cs="Arial"/>
          <w:szCs w:val="19"/>
          <w:lang w:val="sk-SK"/>
        </w:rPr>
        <w:t xml:space="preserve">prijímateľa </w:t>
      </w:r>
      <w:r w:rsidRPr="0073389C">
        <w:rPr>
          <w:rFonts w:cs="Arial"/>
          <w:szCs w:val="19"/>
          <w:lang w:val="sk-SK"/>
        </w:rPr>
        <w:t>vzhľadom k cieľom projektu. Plán financovania obsahuje aj minimálne informácie o zdrojoch financovania v členení podľa potrieb riadiaceho orgánu a predpokladaných výdavkoch projektu v každom roku jeho realizácie;</w:t>
      </w:r>
    </w:p>
    <w:p w14:paraId="7A55CDE4" w14:textId="6F274B7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7A55CDE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Pomoc "de minimis"</w:t>
      </w:r>
      <w:r w:rsidRPr="0073389C">
        <w:rPr>
          <w:rFonts w:cs="Arial"/>
          <w:szCs w:val="19"/>
          <w:lang w:val="sk-SK"/>
        </w:rPr>
        <w:t xml:space="preserve"> - </w:t>
      </w:r>
      <w:r w:rsidR="00F576F7" w:rsidRPr="0073389C">
        <w:rPr>
          <w:rFonts w:cs="Arial"/>
          <w:szCs w:val="19"/>
          <w:lang w:val="sk-SK"/>
        </w:rPr>
        <w:t>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r w:rsidR="00EF4D5E" w:rsidRPr="0073389C">
        <w:rPr>
          <w:rFonts w:cs="Arial"/>
          <w:szCs w:val="19"/>
          <w:lang w:val="sk-SK"/>
        </w:rPr>
        <w:t>;</w:t>
      </w:r>
    </w:p>
    <w:p w14:paraId="7A55CDE6" w14:textId="03B3F5EB"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Poskytovateľ</w:t>
      </w:r>
      <w:r w:rsidRPr="0073389C">
        <w:rPr>
          <w:rStyle w:val="Odkaznapoznmkupodiarou"/>
          <w:rFonts w:cs="Arial"/>
          <w:b/>
          <w:sz w:val="19"/>
          <w:szCs w:val="19"/>
          <w:lang w:val="sk-SK"/>
        </w:rPr>
        <w:footnoteReference w:id="3"/>
      </w:r>
      <w:r w:rsidRPr="0073389C">
        <w:rPr>
          <w:rFonts w:cs="Arial"/>
          <w:b/>
          <w:szCs w:val="19"/>
          <w:lang w:val="sk-SK"/>
        </w:rPr>
        <w:t>, Poskytovateľ pomoci</w:t>
      </w:r>
      <w:r w:rsidRPr="0073389C">
        <w:rPr>
          <w:rStyle w:val="Odkaznapoznmkupodiarou"/>
          <w:rFonts w:cs="Arial"/>
          <w:sz w:val="19"/>
          <w:szCs w:val="19"/>
          <w:lang w:val="sk-SK"/>
        </w:rPr>
        <w:footnoteReference w:id="4"/>
      </w:r>
      <w:r w:rsidR="006C693A">
        <w:rPr>
          <w:rFonts w:cs="Arial"/>
          <w:b/>
          <w:szCs w:val="19"/>
          <w:lang w:val="sk-SK"/>
        </w:rPr>
        <w:t xml:space="preserve"> </w:t>
      </w:r>
      <w:r w:rsidRPr="0073389C">
        <w:rPr>
          <w:rFonts w:cs="Arial"/>
          <w:szCs w:val="19"/>
          <w:lang w:val="sk-SK"/>
        </w:rPr>
        <w:t xml:space="preserve">- orgán, ktorý je zodpovedný za pridelenie </w:t>
      </w:r>
      <w:r w:rsidR="00E01782" w:rsidRPr="0073389C">
        <w:rPr>
          <w:rFonts w:cs="Arial"/>
          <w:szCs w:val="19"/>
          <w:lang w:val="sk-SK"/>
        </w:rPr>
        <w:t>NFP</w:t>
      </w:r>
      <w:r w:rsidRPr="0073389C">
        <w:rPr>
          <w:rFonts w:cs="Arial"/>
          <w:szCs w:val="19"/>
          <w:lang w:val="sk-SK"/>
        </w:rPr>
        <w:t>;</w:t>
      </w:r>
    </w:p>
    <w:p w14:paraId="7A55CDE7" w14:textId="5187460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F576F7" w:rsidRPr="0073389C">
        <w:rPr>
          <w:rFonts w:cs="Arial"/>
          <w:szCs w:val="19"/>
          <w:lang w:val="sk-SK"/>
        </w:rPr>
        <w:t>súkromná alebo verejná právnická osoba, zodpovedná za začatie alebo za začatie a implementáciu operácií. V kontexte schém štátnej pomoci a schém pomoci "de minimis" je prijímateľom podnik podľa č</w:t>
      </w:r>
      <w:r w:rsidR="00666AC8">
        <w:rPr>
          <w:rFonts w:cs="Arial"/>
          <w:szCs w:val="19"/>
          <w:lang w:val="sk-SK"/>
        </w:rPr>
        <w:t>l.</w:t>
      </w:r>
      <w:r w:rsidR="00F576F7"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w:t>
      </w:r>
      <w:r w:rsidR="008D77CA" w:rsidRPr="0073389C">
        <w:rPr>
          <w:rFonts w:cs="Arial"/>
          <w:szCs w:val="19"/>
          <w:lang w:val="sk-SK"/>
        </w:rPr>
        <w:t>z EŠIF</w:t>
      </w:r>
      <w:r w:rsidR="00F576F7" w:rsidRPr="0073389C">
        <w:rPr>
          <w:rFonts w:cs="Arial"/>
          <w:szCs w:val="19"/>
          <w:lang w:val="sk-SK"/>
        </w:rPr>
        <w:t xml:space="preserve"> alebo právoplatnosti rozhodnutia o schválení žiadosti podľa § 16 ods. 2 zákona </w:t>
      </w:r>
      <w:r w:rsidR="008D77CA" w:rsidRPr="0073389C">
        <w:rPr>
          <w:rFonts w:cs="Arial"/>
          <w:szCs w:val="19"/>
          <w:lang w:val="sk-SK"/>
        </w:rPr>
        <w:t>o príspevku z EŠIF</w:t>
      </w:r>
      <w:r w:rsidR="00F576F7" w:rsidRPr="0073389C">
        <w:rPr>
          <w:rFonts w:cs="Arial"/>
          <w:szCs w:val="19"/>
          <w:lang w:val="sk-SK"/>
        </w:rPr>
        <w:t>,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r w:rsidRPr="0073389C">
        <w:rPr>
          <w:rFonts w:cs="Arial"/>
          <w:szCs w:val="19"/>
          <w:lang w:val="sk-SK"/>
        </w:rPr>
        <w:t>;</w:t>
      </w:r>
    </w:p>
    <w:p w14:paraId="7A55CD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7A55CDE9" w14:textId="1E32AB56"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7A55CDEA"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7A55CDEB" w14:textId="6343A72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r w:rsidR="00606405">
        <w:rPr>
          <w:rFonts w:cs="Arial"/>
          <w:szCs w:val="19"/>
          <w:lang w:val="sk-SK"/>
        </w:rPr>
        <w:t>ŽoNFP</w:t>
      </w:r>
      <w:r w:rsidRPr="0073389C">
        <w:rPr>
          <w:rFonts w:cs="Arial"/>
          <w:szCs w:val="19"/>
          <w:lang w:val="sk-SK"/>
        </w:rPr>
        <w:t xml:space="preserve"> a ktoré realizuje prijímateľ v súlade so zmluvou o NFP, resp. s rozhodnutím o schválení </w:t>
      </w:r>
      <w:r w:rsidR="00606405">
        <w:rPr>
          <w:rFonts w:cs="Arial"/>
          <w:szCs w:val="19"/>
          <w:lang w:val="sk-SK"/>
        </w:rPr>
        <w:t>Žo</w:t>
      </w:r>
      <w:r w:rsidRPr="0073389C">
        <w:rPr>
          <w:rFonts w:cs="Arial"/>
          <w:szCs w:val="19"/>
          <w:lang w:val="sk-SK"/>
        </w:rPr>
        <w:t xml:space="preserve">NFP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7A55CDEC" w14:textId="071F624C"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7A55CDED" w14:textId="5DF4A789" w:rsidR="00695F9E" w:rsidRPr="0073389C" w:rsidRDefault="00695F9E" w:rsidP="007B5322">
      <w:pPr>
        <w:pStyle w:val="Bulletslevel1"/>
        <w:spacing w:after="120" w:line="288" w:lineRule="auto"/>
        <w:ind w:left="568" w:hanging="284"/>
        <w:jc w:val="both"/>
        <w:rPr>
          <w:lang w:val="sk-SK"/>
        </w:rPr>
      </w:pPr>
      <w:r w:rsidRPr="0073389C">
        <w:rPr>
          <w:b/>
          <w:lang w:val="sk-SK"/>
        </w:rPr>
        <w:lastRenderedPageBreak/>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7A55CDEE" w14:textId="7FD8AB15"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r w:rsidR="00931C99">
        <w:rPr>
          <w:lang w:val="sk-SK"/>
        </w:rPr>
        <w:t>Žo</w:t>
      </w:r>
      <w:r w:rsidRPr="0073389C">
        <w:rPr>
          <w:lang w:val="sk-SK"/>
        </w:rPr>
        <w:t>NFP, pričom za žiadnych okolností nesmie prekročiť termín stanovený v článku 65 ods. 2 všeobecného nariadenia, t.j. 31.12.2023</w:t>
      </w:r>
      <w:r w:rsidRPr="0073389C">
        <w:rPr>
          <w:rFonts w:cs="Arial"/>
          <w:szCs w:val="19"/>
          <w:lang w:val="sk-SK"/>
        </w:rPr>
        <w:t>;</w:t>
      </w:r>
    </w:p>
    <w:p w14:paraId="7A55CDEF" w14:textId="6AB54648"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14:paraId="1644EF29" w14:textId="4D96A275"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7A55CDF0" w14:textId="0B9B4FB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 </w:t>
      </w:r>
      <w:r w:rsidR="00EE6E0A" w:rsidRPr="006C7FDE">
        <w:rPr>
          <w:lang w:val="sk-SK"/>
        </w:rPr>
        <w:t xml:space="preserve">dokument vyplnený </w:t>
      </w:r>
      <w:r w:rsidR="00EE6E0A">
        <w:rPr>
          <w:lang w:val="sk-SK"/>
        </w:rPr>
        <w:t>r</w:t>
      </w:r>
      <w:r w:rsidR="00EE6E0A" w:rsidRPr="006C7FDE">
        <w:rPr>
          <w:lang w:val="sk-SK"/>
        </w:rPr>
        <w:t xml:space="preserve">iadiacim orgánom, </w:t>
      </w:r>
      <w:r w:rsidR="00EE6E0A">
        <w:rPr>
          <w:lang w:val="sk-SK"/>
        </w:rPr>
        <w:t>s</w:t>
      </w:r>
      <w:r w:rsidR="00EE6E0A" w:rsidRPr="006C7FDE">
        <w:rPr>
          <w:lang w:val="sk-SK"/>
        </w:rPr>
        <w:t xml:space="preserve">prostredkovateľským orgánom, platobnou jednotkou, </w:t>
      </w:r>
      <w:r w:rsidR="00EE6E0A">
        <w:rPr>
          <w:lang w:val="sk-SK"/>
        </w:rPr>
        <w:t>c</w:t>
      </w:r>
      <w:r w:rsidR="00EE6E0A" w:rsidRPr="006C7FDE">
        <w:rPr>
          <w:lang w:val="sk-SK"/>
        </w:rPr>
        <w:t xml:space="preserve">ertifikačným orgánom, </w:t>
      </w:r>
      <w:r w:rsidR="00EE6E0A">
        <w:rPr>
          <w:lang w:val="sk-SK"/>
        </w:rPr>
        <w:t>o</w:t>
      </w:r>
      <w:r w:rsidR="00EE6E0A" w:rsidRPr="006C7FDE">
        <w:rPr>
          <w:lang w:val="sk-SK"/>
        </w:rPr>
        <w:t>rgánom auditu a jeho spolupracujúcim orgánom, na ktorého základe je oficiálne zdokumentované podozrenie z nezrovnalosti alebo zistenie nezrovnalosti</w:t>
      </w:r>
      <w:r w:rsidRPr="0073389C">
        <w:rPr>
          <w:rFonts w:cs="Arial"/>
          <w:szCs w:val="19"/>
          <w:lang w:val="sk-SK"/>
        </w:rPr>
        <w:t>;</w:t>
      </w:r>
    </w:p>
    <w:p w14:paraId="7A55CDF1" w14:textId="2875E8EA" w:rsidR="007A58F6" w:rsidRPr="0073389C" w:rsidRDefault="007A58F6" w:rsidP="007B5322">
      <w:pPr>
        <w:pStyle w:val="Bulletslevel1"/>
        <w:spacing w:after="120" w:line="288" w:lineRule="auto"/>
        <w:ind w:left="568" w:hanging="284"/>
        <w:jc w:val="both"/>
        <w:rPr>
          <w:rFonts w:cs="Arial"/>
          <w:szCs w:val="19"/>
          <w:lang w:val="sk-SK"/>
        </w:rPr>
      </w:pPr>
      <w:r w:rsidRPr="0073389C">
        <w:rPr>
          <w:rFonts w:cs="Arial"/>
          <w:b/>
          <w:szCs w:val="19"/>
          <w:lang w:val="sk-SK"/>
        </w:rPr>
        <w:t>Správa z kontroly</w:t>
      </w:r>
      <w:r w:rsidRPr="0073389C">
        <w:rPr>
          <w:rFonts w:cs="Arial"/>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95F9E" w:rsidRPr="0073389C">
        <w:rPr>
          <w:rFonts w:cs="Arial"/>
          <w:szCs w:val="19"/>
          <w:lang w:val="sk-SK"/>
        </w:rPr>
        <w:t xml:space="preserve"> EŠIF</w:t>
      </w:r>
      <w:r w:rsidRPr="0073389C">
        <w:rPr>
          <w:rFonts w:cs="Arial"/>
          <w:szCs w:val="19"/>
          <w:lang w:val="sk-SK"/>
        </w:rPr>
        <w:t>) na programové obdobie 2014 – 2020</w:t>
      </w:r>
      <w:r w:rsidR="001E445D">
        <w:rPr>
          <w:rFonts w:cs="Arial"/>
          <w:szCs w:val="19"/>
          <w:lang w:val="sk-SK"/>
        </w:rPr>
        <w:t>;</w:t>
      </w:r>
    </w:p>
    <w:p w14:paraId="7A55CDF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7A55CDF3" w14:textId="2C6734D8"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r w:rsidR="009D60EA">
        <w:fldChar w:fldCharType="begin"/>
      </w:r>
      <w:r w:rsidR="009D60EA" w:rsidRPr="009D60EA">
        <w:rPr>
          <w:lang w:val="de-AT"/>
          <w:rPrChange w:id="46" w:author="Katarína Snopková" w:date="2017-02-16T15:42:00Z">
            <w:rPr/>
          </w:rPrChange>
        </w:rPr>
        <w:instrText xml:space="preserve"> HYPERLINK "http://www.finance.gov.sk" </w:instrText>
      </w:r>
      <w:r w:rsidR="009D60EA">
        <w:fldChar w:fldCharType="separate"/>
      </w:r>
      <w:r w:rsidR="00161D13" w:rsidRPr="0073389C">
        <w:rPr>
          <w:rStyle w:val="Hypertextovprepojenie"/>
          <w:szCs w:val="19"/>
          <w:lang w:val="sk-SK"/>
        </w:rPr>
        <w:t>www.finance.gov.sk</w:t>
      </w:r>
      <w:r w:rsidR="009D60EA">
        <w:rPr>
          <w:rStyle w:val="Hypertextovprepojenie"/>
          <w:szCs w:val="19"/>
          <w:lang w:val="sk-SK"/>
        </w:rPr>
        <w:fldChar w:fldCharType="end"/>
      </w:r>
      <w:r w:rsidRPr="0073389C">
        <w:rPr>
          <w:rFonts w:cs="Arial"/>
          <w:szCs w:val="19"/>
          <w:lang w:val="sk-SK"/>
        </w:rPr>
        <w:t>;</w:t>
      </w:r>
    </w:p>
    <w:p w14:paraId="7A55CDF4" w14:textId="2A9453D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verejnená verzia uvedeného dokumentu na webovom sídle CKO</w:t>
      </w:r>
      <w:r w:rsidR="00752BD0">
        <w:rPr>
          <w:szCs w:val="19"/>
          <w:lang w:val="sk-SK"/>
        </w:rPr>
        <w:t xml:space="preserve"> </w:t>
      </w:r>
      <w:r w:rsidR="009D60EA">
        <w:fldChar w:fldCharType="begin"/>
      </w:r>
      <w:r w:rsidR="009D60EA" w:rsidRPr="009D60EA">
        <w:rPr>
          <w:lang w:val="sk-SK"/>
          <w:rPrChange w:id="47" w:author="Katarína Snopková" w:date="2017-02-16T15:42:00Z">
            <w:rPr/>
          </w:rPrChange>
        </w:rPr>
        <w:instrText xml:space="preserve"> HYPERLINK "http://www.partnerskadohoda.gov.sk" </w:instrText>
      </w:r>
      <w:r w:rsidR="009D60EA">
        <w:fldChar w:fldCharType="separate"/>
      </w:r>
      <w:r w:rsidR="00752BD0" w:rsidRPr="0073389C">
        <w:rPr>
          <w:rStyle w:val="Hypertextovprepojenie"/>
          <w:rFonts w:cs="Arial"/>
          <w:szCs w:val="19"/>
          <w:lang w:val="sk-SK"/>
        </w:rPr>
        <w:t>www.partnerskadohoda.gov.sk</w:t>
      </w:r>
      <w:r w:rsidR="009D60EA">
        <w:rPr>
          <w:rStyle w:val="Hypertextovprepojenie"/>
          <w:rFonts w:cs="Arial"/>
          <w:szCs w:val="19"/>
          <w:lang w:val="sk-SK"/>
        </w:rPr>
        <w:fldChar w:fldCharType="end"/>
      </w:r>
      <w:r w:rsidR="00C6030F" w:rsidRPr="0073389C">
        <w:rPr>
          <w:szCs w:val="19"/>
          <w:lang w:val="sk-SK"/>
        </w:rPr>
        <w:t xml:space="preserve"> v nadväznosti aj na interpretačné pravidlá uvedené v článku 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14:paraId="7A55CD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 xml:space="preserve">pokladnice, najmä centralizáciu riadenia verejných financií, </w:t>
      </w:r>
      <w:r w:rsidRPr="0073389C">
        <w:rPr>
          <w:rFonts w:cs="Arial"/>
          <w:szCs w:val="19"/>
          <w:lang w:val="sk-SK"/>
        </w:rPr>
        <w:lastRenderedPageBreak/>
        <w:t>realizáciu rozpočtu subjektov verejnej správy, vedenie a správu účtov klientov a realizáciu platobného styku klientov;</w:t>
      </w:r>
    </w:p>
    <w:p w14:paraId="7A55CDF6" w14:textId="7BA8CE7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ktorá narúša súťaž 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uvádzanom v</w:t>
      </w:r>
      <w:r w:rsidR="00CC633A" w:rsidRPr="007D64B8">
        <w:rPr>
          <w:lang w:val="sk-SK"/>
        </w:rPr>
        <w:t xml:space="preserve">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14:paraId="7A55CDF7"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7A55CDF9" w14:textId="576CA508"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14:paraId="3600387B" w14:textId="0AB5D1BA"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601C13B4" w14:textId="77777777" w:rsidR="001212D6" w:rsidRPr="001212D6" w:rsidRDefault="00346DA0"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14:paraId="7A55CDFB" w14:textId="302CB85C" w:rsidR="00346DA0" w:rsidRPr="0073389C" w:rsidRDefault="001212D6" w:rsidP="009A78AB">
      <w:pPr>
        <w:pStyle w:val="Bulletslevel1"/>
        <w:numPr>
          <w:ilvl w:val="1"/>
          <w:numId w:val="31"/>
        </w:numPr>
        <w:spacing w:after="120" w:line="288" w:lineRule="auto"/>
        <w:ind w:left="568" w:hanging="284"/>
        <w:jc w:val="both"/>
        <w:rPr>
          <w:rFonts w:cs="Arial"/>
          <w:szCs w:val="19"/>
          <w:lang w:val="sk-SK"/>
        </w:rPr>
      </w:pPr>
      <w:r w:rsidRPr="007556CE">
        <w:rPr>
          <w:b/>
          <w:lang w:val="sk-SK"/>
        </w:rPr>
        <w:t>Účtovný doklad</w:t>
      </w:r>
      <w:r w:rsidRPr="007556CE">
        <w:rPr>
          <w:lang w:val="sk-SK"/>
        </w:rPr>
        <w:t xml:space="preserve"> - doklad definovaný v § 10 ods. 1 zákona o účtovníctve.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7A55CDFD" w14:textId="63436617"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A55CDF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7A55CDFF" w14:textId="7133D5C0"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14:paraId="7A55CE00"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7A55CE01" w14:textId="7C69E916"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t.j.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7A55CE0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7A55CE03"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7E638EB" w14:textId="77777777"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r w:rsidR="00BD7F13">
        <w:rPr>
          <w:lang w:val="sk-SK"/>
        </w:rPr>
        <w:t>Žo</w:t>
      </w:r>
      <w:r w:rsidRPr="0073389C">
        <w:rPr>
          <w:lang w:val="sk-SK"/>
        </w:rPr>
        <w:t xml:space="preserve">NFP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14:paraId="7A55CE05" w14:textId="743DEED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7A55CE06" w14:textId="413EA955"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7A55CE07" w14:textId="181BED4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platbu (ďalej aj „ŽoP“)</w:t>
      </w:r>
      <w:r w:rsidR="00CA3154">
        <w:rPr>
          <w:rFonts w:cs="Arial"/>
          <w:b/>
          <w:szCs w:val="19"/>
          <w:lang w:val="sk-SK"/>
        </w:rPr>
        <w:t xml:space="preserve"> </w:t>
      </w:r>
      <w:r w:rsidRPr="0073389C">
        <w:rPr>
          <w:rFonts w:cs="Arial"/>
          <w:szCs w:val="19"/>
          <w:lang w:val="sk-SK"/>
        </w:rPr>
        <w:t xml:space="preserve">- </w:t>
      </w:r>
      <w:r w:rsidR="00821A36" w:rsidRPr="0073389C">
        <w:rPr>
          <w:rFonts w:cs="Arial"/>
          <w:szCs w:val="19"/>
          <w:lang w:val="sk-SK"/>
        </w:rPr>
        <w:t xml:space="preserve">dokument, ktorý pozostáva z formuláru žiadosti a povinných príloh, na základe ktorého je </w:t>
      </w:r>
      <w:r w:rsidR="00E55ACE" w:rsidRPr="0073389C">
        <w:rPr>
          <w:rFonts w:cs="Arial"/>
          <w:szCs w:val="19"/>
          <w:lang w:val="sk-SK"/>
        </w:rPr>
        <w:t>p</w:t>
      </w:r>
      <w:r w:rsidR="00821A36" w:rsidRPr="0073389C">
        <w:rPr>
          <w:rFonts w:cs="Arial"/>
          <w:szCs w:val="19"/>
          <w:lang w:val="sk-SK"/>
        </w:rPr>
        <w:t xml:space="preserve">rijímateľovi uhrádzaný príspevok, t.j. prostriedky EÚ a štátneho rozpočtu na spolufinancovanie v príslušnom pomere. </w:t>
      </w:r>
      <w:r w:rsidR="00E77BF4">
        <w:rPr>
          <w:rFonts w:cs="Arial"/>
          <w:szCs w:val="19"/>
          <w:lang w:val="sk-SK"/>
        </w:rPr>
        <w:t>ŽoP</w:t>
      </w:r>
      <w:r w:rsidR="00821A36" w:rsidRPr="0073389C">
        <w:rPr>
          <w:rFonts w:cs="Arial"/>
          <w:szCs w:val="19"/>
          <w:lang w:val="sk-SK"/>
        </w:rPr>
        <w:t xml:space="preserve"> prijímateľ eviduje v ITMS2014+</w:t>
      </w:r>
      <w:r w:rsidR="00DC55DD" w:rsidRPr="0073389C">
        <w:rPr>
          <w:rFonts w:cs="Arial"/>
          <w:szCs w:val="19"/>
          <w:lang w:val="sk-SK"/>
        </w:rPr>
        <w:t>;</w:t>
      </w:r>
    </w:p>
    <w:p w14:paraId="7A55CE08" w14:textId="31B07E1B"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„Ž</w:t>
      </w:r>
      <w:r w:rsidR="00DC55DD" w:rsidRPr="0073389C">
        <w:rPr>
          <w:rFonts w:cs="Arial"/>
          <w:b/>
          <w:szCs w:val="19"/>
          <w:lang w:val="sk-SK"/>
        </w:rPr>
        <w:t>oV</w:t>
      </w:r>
      <w:r w:rsidRPr="0073389C">
        <w:rPr>
          <w:rFonts w:cs="Arial"/>
          <w:b/>
          <w:szCs w:val="19"/>
          <w:lang w:val="sk-SK"/>
        </w:rPr>
        <w:t>FP“)</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277B9E">
        <w:rPr>
          <w:rFonts w:cs="Arial"/>
          <w:szCs w:val="19"/>
          <w:lang w:val="sk-SK"/>
        </w:rPr>
        <w:t>.</w:t>
      </w:r>
      <w:r w:rsidR="00821A36" w:rsidRPr="0073389C">
        <w:rPr>
          <w:rFonts w:ascii="Times New Roman" w:hAnsi="Times New Roman"/>
          <w:szCs w:val="19"/>
          <w:lang w:val="sk-SK"/>
        </w:rPr>
        <w:t xml:space="preserve"> </w:t>
      </w:r>
    </w:p>
    <w:p w14:paraId="7A55CE09" w14:textId="77777777" w:rsidR="00AE5A8F" w:rsidRPr="0073389C" w:rsidRDefault="00AE5A8F" w:rsidP="009F56AB">
      <w:pPr>
        <w:spacing w:line="288" w:lineRule="auto"/>
        <w:rPr>
          <w:rFonts w:eastAsia="Times"/>
          <w:b/>
          <w:color w:val="000000"/>
        </w:rPr>
      </w:pPr>
      <w:r w:rsidRPr="0073389C">
        <w:rPr>
          <w:b/>
        </w:rPr>
        <w:br w:type="page"/>
      </w:r>
    </w:p>
    <w:p w14:paraId="7A55CE0A" w14:textId="5AE2AF05" w:rsidR="00AE5A8F" w:rsidRPr="0073389C" w:rsidRDefault="001C1B30" w:rsidP="009F56AB">
      <w:pPr>
        <w:pStyle w:val="Nadpis2"/>
        <w:spacing w:line="288" w:lineRule="auto"/>
        <w:rPr>
          <w:lang w:val="sk-SK"/>
        </w:rPr>
      </w:pPr>
      <w:bookmarkStart w:id="48" w:name="_Toc410907847"/>
      <w:bookmarkStart w:id="49" w:name="_Toc440372857"/>
      <w:bookmarkStart w:id="50" w:name="_Toc440636368"/>
      <w:r>
        <w:rPr>
          <w:lang w:val="sk-SK"/>
        </w:rPr>
        <w:lastRenderedPageBreak/>
        <w:t>Použité s</w:t>
      </w:r>
      <w:r w:rsidR="00AE5A8F" w:rsidRPr="0073389C">
        <w:rPr>
          <w:lang w:val="sk-SK"/>
        </w:rPr>
        <w:t>kratky</w:t>
      </w:r>
      <w:bookmarkEnd w:id="48"/>
      <w:bookmarkEnd w:id="49"/>
      <w:bookmarkEnd w:id="50"/>
    </w:p>
    <w:p w14:paraId="08CF1C1F" w14:textId="39E9C94F" w:rsidR="00FE7987" w:rsidRPr="00556189" w:rsidRDefault="00FE7987" w:rsidP="00E135DC">
      <w:pPr>
        <w:pStyle w:val="Bulletslevel1"/>
        <w:numPr>
          <w:ilvl w:val="0"/>
          <w:numId w:val="0"/>
        </w:numPr>
        <w:spacing w:line="288" w:lineRule="auto"/>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r>
        <w:rPr>
          <w:rFonts w:cs="Arial"/>
          <w:szCs w:val="19"/>
        </w:rPr>
        <w:t>finančná kontrola</w:t>
      </w:r>
    </w:p>
    <w:p w14:paraId="7A55CE0C" w14:textId="58DCBEAE"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14:paraId="7A55CE0D" w14:textId="278BF10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14:paraId="4457FF1F" w14:textId="3EAA6EE3" w:rsidR="005C0840" w:rsidRPr="0073389C" w:rsidRDefault="005C0840" w:rsidP="00E135DC">
      <w:pPr>
        <w:pStyle w:val="Bulletslevel1"/>
        <w:numPr>
          <w:ilvl w:val="0"/>
          <w:numId w:val="0"/>
        </w:numPr>
        <w:spacing w:line="288" w:lineRule="auto"/>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14:paraId="7A55CE0E" w14:textId="2B6CD0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7A55CE0F" w14:textId="0875AD62"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14:paraId="7A55CE10" w14:textId="2589405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14:paraId="7A55CE11" w14:textId="1D76759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14:paraId="7A55CE12" w14:textId="6489105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14:paraId="7A55CE13" w14:textId="7944E38C" w:rsidR="00AE5A8F" w:rsidRDefault="00AE5A8F" w:rsidP="00E135DC">
      <w:pPr>
        <w:pStyle w:val="Bulletslevel1"/>
        <w:numPr>
          <w:ilvl w:val="0"/>
          <w:numId w:val="0"/>
        </w:numPr>
        <w:spacing w:line="288" w:lineRule="auto"/>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14:paraId="6536978A" w14:textId="62DA5B0F" w:rsidR="00556189" w:rsidRPr="0073389C" w:rsidRDefault="00ED682D" w:rsidP="00E135DC">
      <w:pPr>
        <w:pStyle w:val="Bulletslevel1"/>
        <w:numPr>
          <w:ilvl w:val="0"/>
          <w:numId w:val="0"/>
        </w:numPr>
        <w:spacing w:line="288" w:lineRule="auto"/>
        <w:jc w:val="both"/>
        <w:rPr>
          <w:rFonts w:cs="Arial"/>
          <w:lang w:val="sk-SK"/>
        </w:rPr>
      </w:pPr>
      <w:r>
        <w:rPr>
          <w:rFonts w:cs="Arial"/>
          <w:lang w:val="sk-SK"/>
        </w:rPr>
        <w:t>FKnM</w:t>
      </w:r>
      <w:r w:rsidR="001C1B30">
        <w:rPr>
          <w:rFonts w:cs="Arial"/>
          <w:lang w:val="sk-SK"/>
        </w:rPr>
        <w:tab/>
      </w:r>
      <w:r w:rsidR="001C1B30">
        <w:rPr>
          <w:rFonts w:cs="Arial"/>
          <w:lang w:val="sk-SK"/>
        </w:rPr>
        <w:tab/>
      </w:r>
      <w:r>
        <w:rPr>
          <w:rFonts w:cs="Arial"/>
          <w:lang w:val="sk-SK"/>
        </w:rPr>
        <w:t>Finančná kontrola na mieste</w:t>
      </w:r>
    </w:p>
    <w:p w14:paraId="7A55CE14" w14:textId="6DE4292F"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14:paraId="7A55CE15" w14:textId="650CEF0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14:paraId="7A55CE16" w14:textId="3C39C7D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14:paraId="7A55CE17" w14:textId="0FB35739"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7A55CE18" w14:textId="6E25E55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14:paraId="7A55CE19" w14:textId="3EDB5CCC"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14:paraId="7A55CE1A" w14:textId="0083C81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14:paraId="7A55CE1B" w14:textId="5A9EF25D"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14:paraId="7A55CE1C" w14:textId="1EC4D0D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14:paraId="7A55CE1D" w14:textId="7F8CEBD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14:paraId="7A55CE1E" w14:textId="5C3FD312"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14:paraId="1AF8966B" w14:textId="1D135489" w:rsidR="00D27A8E" w:rsidRDefault="00D27A8E" w:rsidP="00E135DC">
      <w:pPr>
        <w:pStyle w:val="Bulletslevel1"/>
        <w:numPr>
          <w:ilvl w:val="0"/>
          <w:numId w:val="0"/>
        </w:numPr>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14:paraId="145C9349" w14:textId="17913614" w:rsidR="00D27A8E" w:rsidRDefault="00D27A8E" w:rsidP="00E135DC">
      <w:pPr>
        <w:pStyle w:val="Bulletslevel1"/>
        <w:numPr>
          <w:ilvl w:val="0"/>
          <w:numId w:val="0"/>
        </w:numPr>
        <w:spacing w:line="288" w:lineRule="auto"/>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14:paraId="7A55CE21" w14:textId="1A78589B"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14:paraId="7A55CE22" w14:textId="15EC051B" w:rsidR="00B92A83" w:rsidRDefault="00B92A83" w:rsidP="00E135DC">
      <w:pPr>
        <w:pStyle w:val="Bulletslevel1"/>
        <w:numPr>
          <w:ilvl w:val="0"/>
          <w:numId w:val="0"/>
        </w:numPr>
        <w:spacing w:line="288" w:lineRule="auto"/>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14:paraId="721AB98D" w14:textId="21A142FD" w:rsidR="00F435FD" w:rsidRPr="0073389C" w:rsidRDefault="00F435FD" w:rsidP="00E135DC">
      <w:pPr>
        <w:pStyle w:val="Bulletslevel1"/>
        <w:numPr>
          <w:ilvl w:val="0"/>
          <w:numId w:val="0"/>
        </w:numPr>
        <w:spacing w:line="288" w:lineRule="auto"/>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14:paraId="7A55CE23" w14:textId="379E6F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14:paraId="7A55CE24" w14:textId="7FDE896F"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p>
    <w:p w14:paraId="150CDE21" w14:textId="26293712" w:rsidR="00DF609C" w:rsidRPr="0073389C" w:rsidRDefault="00DF609C" w:rsidP="00E135DC">
      <w:pPr>
        <w:pStyle w:val="Bulletslevel1"/>
        <w:numPr>
          <w:ilvl w:val="0"/>
          <w:numId w:val="0"/>
        </w:numPr>
        <w:spacing w:line="288" w:lineRule="auto"/>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14:paraId="7A55CE25" w14:textId="42D8177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14:paraId="7A55CE26" w14:textId="77097E4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ŽoNFP </w:t>
      </w:r>
      <w:r w:rsidR="00D27A8E">
        <w:rPr>
          <w:rFonts w:cs="Arial"/>
          <w:lang w:val="sk-SK"/>
        </w:rPr>
        <w:tab/>
      </w:r>
      <w:r w:rsidR="00D27A8E">
        <w:rPr>
          <w:rFonts w:cs="Arial"/>
          <w:lang w:val="sk-SK"/>
        </w:rPr>
        <w:tab/>
      </w:r>
      <w:r w:rsidRPr="0073389C">
        <w:rPr>
          <w:rFonts w:cs="Arial"/>
          <w:lang w:val="sk-SK"/>
        </w:rPr>
        <w:t>Žiadosť o nenávratný finančný príspevok</w:t>
      </w:r>
    </w:p>
    <w:p w14:paraId="7A55CE27" w14:textId="423E7DA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ŽoP </w:t>
      </w:r>
      <w:r w:rsidR="00D27A8E">
        <w:rPr>
          <w:rFonts w:cs="Arial"/>
          <w:lang w:val="sk-SK"/>
        </w:rPr>
        <w:tab/>
      </w:r>
      <w:r w:rsidR="00D27A8E">
        <w:rPr>
          <w:rFonts w:cs="Arial"/>
          <w:lang w:val="sk-SK"/>
        </w:rPr>
        <w:tab/>
      </w:r>
      <w:r w:rsidRPr="0073389C">
        <w:rPr>
          <w:rFonts w:cs="Arial"/>
          <w:lang w:val="sk-SK"/>
        </w:rPr>
        <w:t>Žiadosť o platbu</w:t>
      </w:r>
    </w:p>
    <w:p w14:paraId="7A55CE28" w14:textId="72664B7F" w:rsidR="009D7F63"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ŽoVFP </w:t>
      </w:r>
      <w:r w:rsidR="00D27A8E">
        <w:rPr>
          <w:rFonts w:cs="Arial"/>
          <w:lang w:val="sk-SK"/>
        </w:rPr>
        <w:tab/>
      </w:r>
      <w:r w:rsidR="00D27A8E">
        <w:rPr>
          <w:rFonts w:cs="Arial"/>
          <w:lang w:val="sk-SK"/>
        </w:rPr>
        <w:tab/>
      </w:r>
      <w:r w:rsidRPr="0073389C">
        <w:rPr>
          <w:rFonts w:cs="Arial"/>
          <w:lang w:val="sk-SK"/>
        </w:rPr>
        <w:t>Žiadosť o vrátenie finančných prostriedkov</w:t>
      </w:r>
    </w:p>
    <w:p w14:paraId="7A55CE29" w14:textId="77777777" w:rsidR="009D7F63" w:rsidRPr="0073389C" w:rsidRDefault="009D7F63">
      <w:pPr>
        <w:rPr>
          <w:rFonts w:eastAsia="Times"/>
          <w:color w:val="000000"/>
          <w:lang w:eastAsia="x-none"/>
        </w:rPr>
      </w:pPr>
      <w:r w:rsidRPr="0073389C">
        <w:br w:type="page"/>
      </w:r>
    </w:p>
    <w:p w14:paraId="7A55CE2A" w14:textId="77777777" w:rsidR="009D7F63" w:rsidRPr="0073389C" w:rsidRDefault="009D7F63" w:rsidP="009D7F63">
      <w:pPr>
        <w:pStyle w:val="Nadpis2"/>
        <w:spacing w:line="288" w:lineRule="auto"/>
        <w:rPr>
          <w:lang w:val="sk-SK"/>
        </w:rPr>
      </w:pPr>
      <w:bookmarkStart w:id="51" w:name="_Toc440372858"/>
      <w:bookmarkStart w:id="52" w:name="_Toc440636369"/>
      <w:r w:rsidRPr="0073389C">
        <w:rPr>
          <w:lang w:val="sk-SK"/>
        </w:rPr>
        <w:lastRenderedPageBreak/>
        <w:t>Legislatíva</w:t>
      </w:r>
      <w:bookmarkEnd w:id="51"/>
      <w:bookmarkEnd w:id="52"/>
    </w:p>
    <w:p w14:paraId="7A55CE2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7A55CE2C"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A55CE2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7A55CE2E"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(ďalej len „zákon o príspevku z EŠIF“); </w:t>
      </w:r>
    </w:p>
    <w:p w14:paraId="7A55CE2F" w14:textId="4B0E2061"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(ďalej len „zákon o finančnej kontrole“); </w:t>
      </w:r>
    </w:p>
    <w:p w14:paraId="7A55CE30"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7A55CE31"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7A55CE3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7C3B735D" w14:textId="39F6B5A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14:paraId="022375AC" w14:textId="16DA5DB8"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CB59CC" w:rsidRPr="00CB59CC">
        <w:rPr>
          <w:lang w:val="sk-SK"/>
        </w:rPr>
        <w:t>(ďalej len „ZVO“)</w:t>
      </w:r>
      <w:r w:rsidR="008F126A" w:rsidRPr="0073389C">
        <w:rPr>
          <w:rFonts w:cs="Arial"/>
          <w:lang w:val="sk-SK"/>
        </w:rPr>
        <w:t>;</w:t>
      </w:r>
    </w:p>
    <w:p w14:paraId="7A55CE3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7A55CE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7A55CE3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7A55CE3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7A55CE38"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7A55CE3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7A55CE3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7A55CE3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7A55CE3C" w14:textId="47C578F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o znalcoch, tlmočníkoch a prekladateľoch a o zmene a doplnení niektorých zákonov (ďalej len „zákon o znalcoch, tlmočníkoch a prekladateľoch“);</w:t>
      </w:r>
    </w:p>
    <w:p w14:paraId="7A55CE3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394/2012 Z.z. o obmedzení platieb v hotovosti (ďalej len „zákon o obmedzení platieb v hotovosti“);</w:t>
      </w:r>
    </w:p>
    <w:p w14:paraId="7A55CE3E" w14:textId="1C00728E" w:rsidR="00821A36" w:rsidRPr="0073389C"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7A55CE3F" w14:textId="77777777" w:rsidR="00AE5A8F" w:rsidRPr="0073389C" w:rsidRDefault="00AE5A8F" w:rsidP="009F56AB">
      <w:pPr>
        <w:pStyle w:val="Nadpis1"/>
        <w:spacing w:line="288" w:lineRule="auto"/>
        <w:rPr>
          <w:rFonts w:ascii="Arial" w:hAnsi="Arial"/>
          <w:lang w:val="sk-SK"/>
        </w:rPr>
      </w:pPr>
      <w:bookmarkStart w:id="53" w:name="_Toc410907848"/>
      <w:bookmarkStart w:id="54" w:name="_Toc440372859"/>
      <w:bookmarkStart w:id="55" w:name="_Toc440636370"/>
      <w:r w:rsidRPr="0073389C">
        <w:rPr>
          <w:rFonts w:ascii="Arial" w:hAnsi="Arial"/>
          <w:lang w:val="sk-SK"/>
        </w:rPr>
        <w:lastRenderedPageBreak/>
        <w:t>Realizácia projektov</w:t>
      </w:r>
      <w:bookmarkEnd w:id="53"/>
      <w:bookmarkEnd w:id="54"/>
      <w:bookmarkEnd w:id="55"/>
    </w:p>
    <w:p w14:paraId="7A55CE40" w14:textId="77777777" w:rsidR="00AE5A8F" w:rsidRPr="0073389C" w:rsidRDefault="00AE5A8F" w:rsidP="009F56AB">
      <w:pPr>
        <w:pStyle w:val="Nadpis2"/>
        <w:spacing w:line="288" w:lineRule="auto"/>
        <w:rPr>
          <w:lang w:val="sk-SK"/>
        </w:rPr>
      </w:pPr>
      <w:bookmarkStart w:id="56" w:name="_Toc410907849"/>
      <w:bookmarkStart w:id="57" w:name="_Toc440372860"/>
      <w:bookmarkStart w:id="58" w:name="_Toc440636371"/>
      <w:r w:rsidRPr="0073389C">
        <w:rPr>
          <w:lang w:val="sk-SK"/>
        </w:rPr>
        <w:t>Všeobecné informácie k realizácii projektov</w:t>
      </w:r>
      <w:bookmarkEnd w:id="56"/>
      <w:bookmarkEnd w:id="57"/>
      <w:bookmarkEnd w:id="58"/>
      <w:r w:rsidRPr="0073389C">
        <w:rPr>
          <w:lang w:val="sk-SK"/>
        </w:rPr>
        <w:t xml:space="preserve"> </w:t>
      </w:r>
    </w:p>
    <w:p w14:paraId="7A55CE41" w14:textId="77777777" w:rsidR="00AE5A8F" w:rsidRPr="0073389C" w:rsidRDefault="00AE5A8F" w:rsidP="007B5322">
      <w:pPr>
        <w:pStyle w:val="Nadpis3"/>
        <w:spacing w:line="288" w:lineRule="auto"/>
        <w:ind w:left="567" w:firstLine="0"/>
        <w:rPr>
          <w:lang w:val="sk-SK"/>
        </w:rPr>
      </w:pPr>
      <w:bookmarkStart w:id="59" w:name="_Toc410907850"/>
      <w:bookmarkStart w:id="60" w:name="_Toc440372861"/>
      <w:bookmarkStart w:id="61" w:name="_Toc440636372"/>
      <w:r w:rsidRPr="0073389C">
        <w:rPr>
          <w:lang w:val="sk-SK"/>
        </w:rPr>
        <w:t>Všeobecné informácie</w:t>
      </w:r>
      <w:bookmarkEnd w:id="59"/>
      <w:bookmarkEnd w:id="60"/>
      <w:bookmarkEnd w:id="61"/>
      <w:r w:rsidRPr="0073389C">
        <w:rPr>
          <w:lang w:val="sk-SK"/>
        </w:rPr>
        <w:t xml:space="preserve"> </w:t>
      </w:r>
    </w:p>
    <w:p w14:paraId="7A55CE42" w14:textId="437A6F56"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r w:rsidR="009D6587">
        <w:rPr>
          <w:rFonts w:cs="Arial"/>
          <w:szCs w:val="19"/>
          <w:lang w:val="sk-SK"/>
        </w:rPr>
        <w:t>Žo</w:t>
      </w:r>
      <w:r w:rsidRPr="0073389C">
        <w:rPr>
          <w:rFonts w:cs="Arial"/>
          <w:szCs w:val="19"/>
          <w:lang w:val="sk-SK"/>
        </w:rPr>
        <w:t xml:space="preserve">NFP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7A55CE43" w14:textId="60B96576"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Pr="0073389C">
        <w:rPr>
          <w:rFonts w:cs="Arial"/>
          <w:szCs w:val="19"/>
          <w:lang w:val="sk-SK"/>
        </w:rPr>
        <w:t xml:space="preserve"> </w:t>
      </w:r>
      <w:hyperlink r:id="rId15" w:history="1">
        <w:r w:rsidR="00EC0303" w:rsidRPr="0073389C">
          <w:rPr>
            <w:rStyle w:val="Hypertextovprepojenie"/>
            <w:rFonts w:cs="Arial"/>
            <w:szCs w:val="19"/>
            <w:lang w:val="sk-SK"/>
          </w:rPr>
          <w:t>www.opevs.eu</w:t>
        </w:r>
      </w:hyperlink>
      <w:r w:rsidR="00EC0303" w:rsidRPr="0073389C">
        <w:rPr>
          <w:rFonts w:cs="Arial"/>
          <w:szCs w:val="19"/>
          <w:lang w:val="sk-SK"/>
        </w:rPr>
        <w:t xml:space="preserve"> </w:t>
      </w:r>
      <w:r w:rsidR="00E84AF1" w:rsidRPr="0073389C">
        <w:rPr>
          <w:rFonts w:cs="Arial"/>
          <w:szCs w:val="19"/>
          <w:lang w:val="sk-SK"/>
        </w:rPr>
        <w:t>.</w:t>
      </w:r>
    </w:p>
    <w:p w14:paraId="7A55CE44" w14:textId="58376057"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Počas realizácie projektu je prijímateľ povinný používať formuláre, ktoré </w:t>
      </w:r>
      <w:r w:rsidR="00660B38" w:rsidRPr="0073389C">
        <w:rPr>
          <w:rFonts w:cs="Arial"/>
          <w:szCs w:val="19"/>
          <w:lang w:val="sk-SK"/>
        </w:rPr>
        <w:t xml:space="preserve">generuje ITMS2014+, alebo </w:t>
      </w:r>
      <w:r w:rsidRPr="0073389C">
        <w:rPr>
          <w:rFonts w:cs="Arial"/>
          <w:szCs w:val="19"/>
          <w:lang w:val="sk-SK"/>
        </w:rPr>
        <w:t xml:space="preserve">sú </w:t>
      </w:r>
      <w:r w:rsidR="00660B38" w:rsidRPr="0073389C">
        <w:rPr>
          <w:rFonts w:cs="Arial"/>
          <w:szCs w:val="19"/>
          <w:lang w:val="sk-SK"/>
        </w:rPr>
        <w:t xml:space="preserve">uvedené </w:t>
      </w:r>
      <w:r w:rsidRPr="0073389C">
        <w:rPr>
          <w:rFonts w:cs="Arial"/>
          <w:szCs w:val="19"/>
          <w:lang w:val="sk-SK"/>
        </w:rPr>
        <w:t>v</w:t>
      </w:r>
      <w:r w:rsidR="00660B38" w:rsidRPr="0073389C">
        <w:rPr>
          <w:rFonts w:cs="Arial"/>
          <w:szCs w:val="19"/>
          <w:lang w:val="sk-SK"/>
        </w:rPr>
        <w:t xml:space="preserve"> rámci </w:t>
      </w:r>
      <w:r w:rsidRPr="0073389C">
        <w:rPr>
          <w:rFonts w:cs="Arial"/>
          <w:szCs w:val="19"/>
          <w:lang w:val="sk-SK"/>
        </w:rPr>
        <w:t>príloh</w:t>
      </w:r>
      <w:r w:rsidR="00660B38" w:rsidRPr="0073389C">
        <w:rPr>
          <w:rFonts w:cs="Arial"/>
          <w:szCs w:val="19"/>
          <w:lang w:val="sk-SK"/>
        </w:rPr>
        <w:t xml:space="preserve"> tejto </w:t>
      </w:r>
      <w:r w:rsidR="00E55ACE" w:rsidRPr="0073389C">
        <w:rPr>
          <w:rFonts w:cs="Arial"/>
          <w:szCs w:val="19"/>
          <w:lang w:val="sk-SK"/>
        </w:rPr>
        <w:t>príručky</w:t>
      </w:r>
      <w:r w:rsidR="00660B38" w:rsidRPr="0073389C">
        <w:rPr>
          <w:rFonts w:cs="Arial"/>
          <w:szCs w:val="19"/>
          <w:lang w:val="sk-SK"/>
        </w:rPr>
        <w:t>.</w:t>
      </w:r>
      <w:r w:rsidRPr="0073389C">
        <w:rPr>
          <w:rFonts w:cs="Arial"/>
          <w:szCs w:val="19"/>
          <w:lang w:val="sk-SK"/>
        </w:rPr>
        <w:t xml:space="preserve"> </w:t>
      </w:r>
    </w:p>
    <w:p w14:paraId="7A55CE45" w14:textId="03C2049A" w:rsidR="00DC55DD" w:rsidRPr="0073389C" w:rsidRDefault="002D44E2" w:rsidP="00E907BE">
      <w:pPr>
        <w:pStyle w:val="BodyText1"/>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7A55CE46" w14:textId="77777777" w:rsidR="00AE5A8F" w:rsidRPr="0073389C" w:rsidRDefault="00AE5A8F" w:rsidP="007B5322">
      <w:pPr>
        <w:pStyle w:val="Nadpis3"/>
        <w:spacing w:line="288" w:lineRule="auto"/>
        <w:ind w:left="567" w:firstLine="0"/>
        <w:rPr>
          <w:lang w:val="sk-SK"/>
        </w:rPr>
      </w:pPr>
      <w:bookmarkStart w:id="62" w:name="_Toc410907851"/>
      <w:bookmarkStart w:id="63" w:name="_Toc440372862"/>
      <w:bookmarkStart w:id="64" w:name="_Toc440636373"/>
      <w:r w:rsidRPr="0073389C">
        <w:rPr>
          <w:lang w:val="sk-SK"/>
        </w:rPr>
        <w:t>Na čo nezabudnúť po podpise zmluvy</w:t>
      </w:r>
      <w:bookmarkEnd w:id="62"/>
      <w:bookmarkEnd w:id="63"/>
      <w:bookmarkEnd w:id="64"/>
    </w:p>
    <w:p w14:paraId="7A55CE47" w14:textId="7DDA5293"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elektronicky vopred určenému projektovému manažérovi na predpísanom formulári do 7 dní odo dňa nadobudnutia účinnosti zmluvy o NFP </w:t>
      </w:r>
      <w:r w:rsidR="005A28B2" w:rsidRPr="0073389C">
        <w:t>(deň po dni zverejnenia z</w:t>
      </w:r>
      <w:r w:rsidRPr="0073389C">
        <w:t xml:space="preserve">mluvy poskytovateľom v CRZ). Jej aktualizáciu prijímateľ zasiela elektronicky vždy, keď dôjde k zmene pôvodných/predchádzajúcich údajov taktiež v lehote 7 dní od ich zmeny (napr. nahradenie pôvodnej osoby novou osobou). </w:t>
      </w:r>
    </w:p>
    <w:p w14:paraId="7A55CE48" w14:textId="77777777" w:rsidR="00CF4C48" w:rsidRPr="0073389C" w:rsidRDefault="00CF4C48" w:rsidP="007B5322">
      <w:pPr>
        <w:spacing w:before="120" w:after="120" w:line="288" w:lineRule="auto"/>
        <w:jc w:val="both"/>
      </w:pPr>
      <w:r w:rsidRPr="0073389C">
        <w:t xml:space="preserve">V Personálnej matici má byť uvedený menný zoznam osôb podieľajúcich sa na projekte pracujúcich u prijímateľa na základe pracovnoprávnych vzťahov v zmysle Zákonníka práce. </w:t>
      </w:r>
    </w:p>
    <w:p w14:paraId="7A55CE49" w14:textId="2C95E3A3"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7A55CE4A" w14:textId="65AA9B67" w:rsidR="00492025" w:rsidRPr="0073389C" w:rsidRDefault="00492025" w:rsidP="007B5322">
      <w:pPr>
        <w:spacing w:before="120" w:after="120" w:line="288" w:lineRule="auto"/>
        <w:jc w:val="both"/>
      </w:pPr>
      <w:r w:rsidRPr="0073389C">
        <w:t xml:space="preserve">Personálna matica je súčasťou dokumentácie projektu. Zmena, resp. doplnenie </w:t>
      </w:r>
      <w:r w:rsidR="007738BC">
        <w:t>P</w:t>
      </w:r>
      <w:r w:rsidRPr="0073389C">
        <w:t xml:space="preserve">ersonálnej matice nemení zmluvu o NFP. V prípade, že prijímateľ nezašle aktualizovanú </w:t>
      </w:r>
      <w:r w:rsidR="007738BC">
        <w:t>P</w:t>
      </w:r>
      <w:r w:rsidRPr="0073389C">
        <w:t xml:space="preserve">ersonálnu maticu (v prípade zmeny), </w:t>
      </w:r>
      <w:r w:rsidR="007738BC">
        <w:t>poskytovateľ</w:t>
      </w:r>
      <w:r w:rsidR="007738BC" w:rsidRPr="0073389C">
        <w:t xml:space="preserve"> </w:t>
      </w:r>
      <w:r w:rsidRPr="0073389C">
        <w:t>môže pristúpiť k pozastaveniu, zamietnutiu alebo upraveniu výšky platby v ŽoP.</w:t>
      </w:r>
    </w:p>
    <w:p w14:paraId="7A55CE4B" w14:textId="03A6FA79" w:rsidR="003F3124" w:rsidRPr="0073389C" w:rsidRDefault="00492025" w:rsidP="007B5322">
      <w:pPr>
        <w:spacing w:before="120" w:after="120" w:line="288" w:lineRule="auto"/>
        <w:jc w:val="both"/>
      </w:pPr>
      <w:r w:rsidRPr="0073389C">
        <w:t xml:space="preserve">Odbornosť osoby uvedenej v </w:t>
      </w:r>
      <w:r w:rsidR="007738BC">
        <w:t>P</w:t>
      </w:r>
      <w:r w:rsidRPr="0073389C">
        <w:t xml:space="preserve">ersonálnej matici sa preukazuje profesijným životopisom. Prijímateľ je povinný si od všetkých osôb zaradených v </w:t>
      </w:r>
      <w:r w:rsidR="007738BC">
        <w:t>P</w:t>
      </w:r>
      <w:r w:rsidRPr="0073389C">
        <w:t>ersonálnej matici vyžiadať profesijný životopis a súhlas so spracovaním osobných údajov dotknutých osôb</w:t>
      </w:r>
      <w:r w:rsidR="00C777D5">
        <w:t xml:space="preserve"> </w:t>
      </w:r>
      <w:r w:rsidRPr="0073389C">
        <w:t xml:space="preserve">a zozbierané súhlasy a životopisy archivovať tak, aby prijímateľ bol schopný predložiť požadované súhlasy a životopisy kontrolnej skupine v prípade </w:t>
      </w:r>
      <w:r w:rsidR="0014799B">
        <w:t xml:space="preserve">finančnej </w:t>
      </w:r>
      <w:r w:rsidRPr="0073389C">
        <w:t xml:space="preserve">kontroly na mieste </w:t>
      </w:r>
      <w:r w:rsidRPr="0073389C">
        <w:lastRenderedPageBreak/>
        <w:t xml:space="preserve">zo strany </w:t>
      </w:r>
      <w:r w:rsidR="007738BC">
        <w:t>poskytovateľa</w:t>
      </w:r>
      <w:r w:rsidRPr="0073389C">
        <w:t xml:space="preserve">, resp. na vyžiadanie </w:t>
      </w:r>
      <w:r w:rsidR="007738BC">
        <w:t>poskytovateľa</w:t>
      </w:r>
      <w:r w:rsidRPr="0073389C">
        <w:t xml:space="preserve">. </w:t>
      </w:r>
      <w:r w:rsidR="007738BC">
        <w:t>Poskytovateľ</w:t>
      </w:r>
      <w:r w:rsidRPr="0073389C">
        <w:t xml:space="preserve"> má právo dožiadať prijímateľa o predloženie dokladov k transparentnému výberu osôb zaradených v </w:t>
      </w:r>
      <w:r w:rsidR="007738BC">
        <w:t>P</w:t>
      </w:r>
      <w:r w:rsidRPr="0073389C">
        <w:t>ersonálnej matici.</w:t>
      </w:r>
    </w:p>
    <w:p w14:paraId="7A55CE4C" w14:textId="315CBEF4" w:rsidR="003A5868" w:rsidRPr="0073389C" w:rsidRDefault="00FE5983" w:rsidP="007B5322">
      <w:pPr>
        <w:spacing w:before="120" w:after="120" w:line="288" w:lineRule="auto"/>
        <w:jc w:val="both"/>
      </w:pPr>
      <w:r w:rsidRPr="0073389C">
        <w:rPr>
          <w:b/>
        </w:rPr>
        <w:t xml:space="preserve">Hlásenie o začatí realizácie hlavných aktivít </w:t>
      </w:r>
      <w:r w:rsidR="00E55ACE" w:rsidRPr="0073389C">
        <w:rPr>
          <w:b/>
        </w:rPr>
        <w:t>projektu</w:t>
      </w:r>
      <w:r w:rsidR="00587015">
        <w:rPr>
          <w:rStyle w:val="Odkaznapoznmkupodiarou"/>
          <w:b/>
        </w:rPr>
        <w:footnoteReference w:id="5"/>
      </w:r>
      <w:r w:rsidR="00E55ACE" w:rsidRPr="0073389C">
        <w:t xml:space="preserve"> </w:t>
      </w:r>
      <w:r w:rsidR="00C84649" w:rsidRPr="0073389C">
        <w:t>(</w:t>
      </w:r>
      <w:r w:rsidR="00F73363" w:rsidRPr="0073389C">
        <w:t>príloha č.</w:t>
      </w:r>
      <w:r w:rsidR="008D673E" w:rsidRPr="0073389C">
        <w:t xml:space="preserve"> 1</w:t>
      </w:r>
      <w:r w:rsidR="00C84649" w:rsidRPr="0073389C">
        <w:t xml:space="preserve">) </w:t>
      </w:r>
      <w:r w:rsidR="00CC3BA3" w:rsidRPr="0073389C">
        <w:t xml:space="preserve">je </w:t>
      </w:r>
      <w:r w:rsidR="00E55ACE" w:rsidRPr="0073389C">
        <w:t xml:space="preserve">prijímateľ </w:t>
      </w:r>
      <w:r w:rsidR="00CC3BA3" w:rsidRPr="0073389C">
        <w:t xml:space="preserve">povinný </w:t>
      </w:r>
      <w:r w:rsidR="00AE5A8F" w:rsidRPr="0073389C">
        <w:t xml:space="preserve">zaslať poskytovateľovi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 xml:space="preserve">o NFP, je povinný zaslať </w:t>
      </w:r>
      <w:r w:rsidR="00E55ACE" w:rsidRPr="0073389C">
        <w:t xml:space="preserve">poskytovateľovi hlásenie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14:paraId="7A55CE4D" w14:textId="128BA754"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A55CE4E" w14:textId="77777777" w:rsidR="002F1973" w:rsidRPr="0073389C" w:rsidRDefault="002F1973" w:rsidP="007B5322">
      <w:pPr>
        <w:spacing w:before="120" w:after="120" w:line="288" w:lineRule="auto"/>
        <w:jc w:val="both"/>
      </w:pPr>
    </w:p>
    <w:p w14:paraId="7A55CE4F"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7A55CE50" w14:textId="6F220FE8" w:rsidR="00362F83" w:rsidRPr="0073389C" w:rsidRDefault="00362F83" w:rsidP="007B5322">
      <w:pPr>
        <w:spacing w:before="120" w:after="120" w:line="288" w:lineRule="auto"/>
        <w:jc w:val="both"/>
      </w:pPr>
      <w:r w:rsidRPr="0073389C">
        <w:rPr>
          <w:b/>
        </w:rPr>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6"/>
      </w:r>
      <w:r w:rsidRPr="0073389C">
        <w:t xml:space="preserve"> (príslušnému projektovému manažérovi), najmenej 7 dní pred začatím realizácie vzdelávacích aktivít, a ktorá musí obsahovať:</w:t>
      </w:r>
    </w:p>
    <w:p w14:paraId="7A55CE51" w14:textId="77777777" w:rsidR="00362F83" w:rsidRPr="0073389C" w:rsidRDefault="00362F83" w:rsidP="00AE0D10">
      <w:pPr>
        <w:pStyle w:val="Bulletslevel1"/>
        <w:ind w:left="567" w:hanging="283"/>
        <w:rPr>
          <w:lang w:val="sk-SK"/>
        </w:rPr>
      </w:pPr>
      <w:r w:rsidRPr="0073389C">
        <w:rPr>
          <w:lang w:val="sk-SK"/>
        </w:rPr>
        <w:t>názov vzdelávacej aktivity</w:t>
      </w:r>
    </w:p>
    <w:p w14:paraId="7A55CE52"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7A55CE53" w14:textId="77777777" w:rsidR="00362F83" w:rsidRPr="0073389C" w:rsidRDefault="00362F83" w:rsidP="00AE0D10">
      <w:pPr>
        <w:pStyle w:val="Bulletslevel1"/>
        <w:ind w:left="567" w:hanging="283"/>
        <w:rPr>
          <w:lang w:val="sk-SK"/>
        </w:rPr>
      </w:pPr>
      <w:r w:rsidRPr="0073389C">
        <w:rPr>
          <w:lang w:val="sk-SK"/>
        </w:rPr>
        <w:t>informáciu o počte účastníkov (cieľová skupina)</w:t>
      </w:r>
    </w:p>
    <w:p w14:paraId="7A55CE54" w14:textId="77777777" w:rsidR="00362F83" w:rsidRPr="0073389C" w:rsidRDefault="00362F83" w:rsidP="00AE0D10">
      <w:pPr>
        <w:pStyle w:val="Bulletslevel1"/>
        <w:ind w:left="567" w:hanging="283"/>
        <w:rPr>
          <w:lang w:val="sk-SK"/>
        </w:rPr>
      </w:pPr>
      <w:r w:rsidRPr="0073389C">
        <w:rPr>
          <w:lang w:val="sk-SK"/>
        </w:rPr>
        <w:t>meno/á lektora/ov vzdelávacej aktivity</w:t>
      </w:r>
    </w:p>
    <w:p w14:paraId="7A55CE55" w14:textId="33147499"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7A55CE56" w14:textId="271B1319" w:rsidR="005557FA" w:rsidRDefault="005557FA" w:rsidP="00AE0D10">
      <w:pPr>
        <w:spacing w:before="120" w:after="120" w:line="288" w:lineRule="auto"/>
        <w:jc w:val="both"/>
        <w:rPr>
          <w:ins w:id="65" w:author="Katarína Snopková" w:date="2017-01-12T15:29:00Z"/>
        </w:rPr>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7540A300" w14:textId="2BC5499F" w:rsidR="003B2E8B" w:rsidDel="003B2E8B" w:rsidRDefault="003B2E8B" w:rsidP="00AE0D10">
      <w:pPr>
        <w:spacing w:before="120" w:after="120" w:line="288" w:lineRule="auto"/>
        <w:jc w:val="both"/>
        <w:rPr>
          <w:del w:id="66" w:author="Katarína Snopková" w:date="2017-01-12T15:29:00Z"/>
        </w:rPr>
      </w:pPr>
    </w:p>
    <w:p w14:paraId="4EACF5D3" w14:textId="77FCF583" w:rsidR="000F30D8" w:rsidRPr="005A236A" w:rsidRDefault="005A236A" w:rsidP="00AE0D10">
      <w:pPr>
        <w:spacing w:before="120" w:after="120" w:line="288" w:lineRule="auto"/>
        <w:jc w:val="both"/>
        <w:rPr>
          <w:b/>
        </w:rPr>
      </w:pPr>
      <w:r w:rsidRPr="005A236A">
        <w:rPr>
          <w:b/>
        </w:rPr>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A55CE57" w14:textId="2820B01E"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 xml:space="preserve">informácia </w:t>
      </w:r>
      <w:r w:rsidR="009E27C5" w:rsidRPr="0073389C">
        <w:lastRenderedPageBreak/>
        <w:t>o konaní vzdelávacích aktivít) alebo zasielaním monitorovacích správ v určenom formáte a stanovených lehotách.</w:t>
      </w:r>
    </w:p>
    <w:p w14:paraId="7A55CE58"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7A55CE59" w14:textId="09112BBE"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7A55CE5A" w14:textId="77777777" w:rsidR="00362F83" w:rsidRPr="0073389C" w:rsidRDefault="00362F83" w:rsidP="00AE0D10">
      <w:pPr>
        <w:spacing w:before="120" w:after="120" w:line="288" w:lineRule="auto"/>
        <w:jc w:val="both"/>
        <w:rPr>
          <w:b/>
        </w:rPr>
      </w:pPr>
      <w:r w:rsidRPr="0073389C">
        <w:rPr>
          <w:b/>
        </w:rPr>
        <w:t>Informovanie a komunikácia</w:t>
      </w:r>
    </w:p>
    <w:p w14:paraId="7A55CE5B" w14:textId="0A82747B" w:rsidR="00AE5A8F" w:rsidRPr="0073389C" w:rsidRDefault="00AE5A8F" w:rsidP="00AE0D10">
      <w:pPr>
        <w:spacing w:before="120" w:after="120" w:line="288" w:lineRule="auto"/>
        <w:jc w:val="both"/>
      </w:pPr>
      <w:r w:rsidRPr="0073389C">
        <w:t xml:space="preserve">Zároveň pred samotnou realizáciou aktivít projektu je potrebné </w:t>
      </w:r>
      <w:r w:rsidR="004C0726" w:rsidRPr="0073389C">
        <w:t xml:space="preserve">myslieť </w:t>
      </w:r>
      <w:r w:rsidRPr="0073389C">
        <w:t>na povinnosť prijímateľa zabezpečiť publicitu projektu v zmysle Manuálu pre informovanie a komunikáciu pre prijímateľov v rámci OP EVS (ďalej len „Manuál pre informovanie a komunikáciu“), t.</w:t>
      </w:r>
      <w:r w:rsidR="00875421">
        <w:t xml:space="preserve"> </w:t>
      </w:r>
      <w:r w:rsidRPr="0073389C">
        <w:t>j. napr. označiť budovu a</w:t>
      </w:r>
      <w:r w:rsidR="00321A41">
        <w:t> </w:t>
      </w:r>
      <w:r w:rsidRPr="0073389C">
        <w:t>miestnosť</w:t>
      </w:r>
      <w:r w:rsidR="00321A41">
        <w:t>,</w:t>
      </w:r>
      <w:r w:rsidRPr="0073389C">
        <w:t xml:space="preserve"> v ktorej sa aktivita projektu realizuje informačnou tabuľou/plagátom. Podrobnejšie viď. Manuál pre informovanie a komunikáciu v účinnom znení</w:t>
      </w:r>
      <w:r w:rsidR="008502C7" w:rsidRPr="0073389C">
        <w:t xml:space="preserve"> </w:t>
      </w:r>
      <w:r w:rsidRPr="0073389C">
        <w:t>(</w:t>
      </w:r>
      <w:hyperlink r:id="rId16" w:history="1">
        <w:r w:rsidR="003E2E6B" w:rsidRPr="0073389C">
          <w:rPr>
            <w:rStyle w:val="Hypertextovprepojenie"/>
          </w:rPr>
          <w:t>http://www.opevs.eu</w:t>
        </w:r>
      </w:hyperlink>
      <w:r w:rsidRPr="0073389C">
        <w:t>).</w:t>
      </w:r>
    </w:p>
    <w:p w14:paraId="7A55CE5C" w14:textId="77777777" w:rsidR="003E2E6B" w:rsidRPr="0073389C" w:rsidRDefault="003E2E6B" w:rsidP="00AE0D10">
      <w:pPr>
        <w:spacing w:before="120" w:after="120" w:line="288" w:lineRule="auto"/>
        <w:jc w:val="both"/>
      </w:pPr>
    </w:p>
    <w:p w14:paraId="7A55CE5D" w14:textId="77777777" w:rsidR="00AE5A8F" w:rsidRPr="0073389C" w:rsidRDefault="00AE5A8F" w:rsidP="009F56AB">
      <w:pPr>
        <w:pStyle w:val="Nadpis2"/>
        <w:spacing w:line="288" w:lineRule="auto"/>
        <w:ind w:left="578" w:hanging="578"/>
        <w:rPr>
          <w:lang w:val="sk-SK"/>
        </w:rPr>
      </w:pPr>
      <w:bookmarkStart w:id="67" w:name="_Toc410907852"/>
      <w:bookmarkStart w:id="68" w:name="_Toc440372863"/>
      <w:bookmarkStart w:id="69" w:name="_Toc440636374"/>
      <w:r w:rsidRPr="0073389C">
        <w:rPr>
          <w:lang w:val="sk-SK"/>
        </w:rPr>
        <w:t>Monitorovanie projektu</w:t>
      </w:r>
      <w:bookmarkEnd w:id="67"/>
      <w:bookmarkEnd w:id="68"/>
      <w:bookmarkEnd w:id="69"/>
    </w:p>
    <w:p w14:paraId="7A55CE5E" w14:textId="77777777" w:rsidR="006140FA" w:rsidRPr="0073389C" w:rsidRDefault="006140FA" w:rsidP="00AE0D10">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7A55CE5F" w14:textId="2051496B" w:rsidR="00355CD9" w:rsidRPr="0073389C" w:rsidRDefault="00355CD9" w:rsidP="00AE0D10">
      <w:pPr>
        <w:spacing w:before="120" w:after="120" w:line="288" w:lineRule="auto"/>
        <w:jc w:val="both"/>
      </w:pPr>
      <w:r w:rsidRPr="0073389C">
        <w:t xml:space="preserve">Prijímateľ predkladá monitorovacie správy a doplňujúce monitorovacie údaje </w:t>
      </w:r>
      <w:r w:rsidR="001E6748">
        <w:t>poskytovateľovi</w:t>
      </w:r>
      <w:r w:rsidRPr="0073389C">
        <w:t xml:space="preserve"> v stanovených termínoch (definované nižšie) v písomnej forme a v prípade podpory ITMS</w:t>
      </w:r>
      <w:r w:rsidR="009D29AC" w:rsidRPr="0073389C">
        <w:t>2014+ aj elektronicky.</w:t>
      </w:r>
      <w:r w:rsidRPr="0073389C">
        <w:t xml:space="preserve">  </w:t>
      </w:r>
    </w:p>
    <w:p w14:paraId="7A55CE60" w14:textId="77777777" w:rsidR="006140FA" w:rsidRPr="0073389C" w:rsidRDefault="006140FA" w:rsidP="00AE0D10">
      <w:pPr>
        <w:spacing w:before="120" w:after="120" w:line="288" w:lineRule="auto"/>
        <w:jc w:val="both"/>
      </w:pPr>
      <w:r w:rsidRPr="0073389C">
        <w:rPr>
          <w:b/>
        </w:rPr>
        <w:t>Monitorovanie počas realizácie projektu</w:t>
      </w:r>
      <w:r w:rsidRPr="0073389C">
        <w:t xml:space="preserve"> je rozdelené na dve časti</w:t>
      </w:r>
      <w:r w:rsidR="007223B7" w:rsidRPr="0073389C">
        <w:t>:</w:t>
      </w:r>
    </w:p>
    <w:p w14:paraId="7A55CE61" w14:textId="77777777" w:rsidR="002F32E4" w:rsidRPr="0073389C" w:rsidRDefault="002F32E4" w:rsidP="009A78AB">
      <w:pPr>
        <w:numPr>
          <w:ilvl w:val="0"/>
          <w:numId w:val="30"/>
        </w:numPr>
        <w:spacing w:before="120" w:after="120" w:line="288" w:lineRule="auto"/>
        <w:ind w:left="567" w:hanging="283"/>
        <w:jc w:val="both"/>
      </w:pPr>
      <w:r w:rsidRPr="0073389C">
        <w:t>Výročná monitorovacia správa</w:t>
      </w:r>
    </w:p>
    <w:p w14:paraId="7A55CE62" w14:textId="3431B27D"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Prijímateľ predkladá počas realizácie hlavných aktivít projektu poskytovateľovi výročnú monitorovaciu správu projektu (</w:t>
      </w:r>
      <w:r w:rsidR="00F73363" w:rsidRPr="0073389C">
        <w:rPr>
          <w:szCs w:val="19"/>
          <w:lang w:val="sk-SK"/>
        </w:rPr>
        <w:t>príloha č.</w:t>
      </w:r>
      <w:r w:rsidR="001C3C2F" w:rsidRPr="0073389C">
        <w:rPr>
          <w:szCs w:val="19"/>
          <w:lang w:val="sk-SK"/>
        </w:rPr>
        <w:t xml:space="preserve"> </w:t>
      </w:r>
      <w:r w:rsidR="004D0353">
        <w:rPr>
          <w:szCs w:val="19"/>
          <w:lang w:val="sk-SK"/>
        </w:rPr>
        <w:t>3</w:t>
      </w:r>
      <w:r w:rsidRPr="0073389C">
        <w:rPr>
          <w:szCs w:val="19"/>
          <w:lang w:val="sk-SK"/>
        </w:rPr>
        <w:t xml:space="preserve">) za obdobie kalendárneho roka od 1.1. roku n do 31.12. roku n, najneskôr do 31. januára roku n+1. Prvým rokom, ktorý je rozhodujúci pre podanie monitorovacej správy projektu (s príznakom </w:t>
      </w:r>
      <w:r w:rsidR="001B56EE" w:rsidRPr="0073389C">
        <w:rPr>
          <w:szCs w:val="19"/>
          <w:lang w:val="sk-SK"/>
        </w:rPr>
        <w:t>„</w:t>
      </w:r>
      <w:r w:rsidRPr="0073389C">
        <w:rPr>
          <w:szCs w:val="19"/>
          <w:lang w:val="sk-SK"/>
        </w:rPr>
        <w:t xml:space="preserve">výročná“), je nasledujúci rok po roku, v ktorom nadobudla účinnosť zmluva o NFP; ak </w:t>
      </w:r>
      <w:r w:rsidR="00F4777D">
        <w:rPr>
          <w:szCs w:val="19"/>
          <w:lang w:val="sk-SK"/>
        </w:rPr>
        <w:t>z</w:t>
      </w:r>
      <w:r w:rsidRPr="0073389C">
        <w:rPr>
          <w:szCs w:val="19"/>
          <w:lang w:val="sk-SK"/>
        </w:rPr>
        <w:t xml:space="preserve">mluva o NFP nadobudne účinnosť neskôr ako 1.1. roku n, prvá monitorovacia správa projektu (s príznakom </w:t>
      </w:r>
      <w:r w:rsidR="001B56EE" w:rsidRPr="0073389C">
        <w:rPr>
          <w:szCs w:val="19"/>
          <w:lang w:val="sk-SK"/>
        </w:rPr>
        <w:t>„</w:t>
      </w:r>
      <w:r w:rsidRPr="0073389C">
        <w:rPr>
          <w:szCs w:val="19"/>
          <w:lang w:val="sk-SK"/>
        </w:rPr>
        <w:t>výročná“) obsahuje údaje za obd</w:t>
      </w:r>
      <w:r w:rsidR="005A28B2" w:rsidRPr="0073389C">
        <w:rPr>
          <w:szCs w:val="19"/>
          <w:lang w:val="sk-SK"/>
        </w:rPr>
        <w:t>obie od nadobudnutia účinnosti z</w:t>
      </w:r>
      <w:r w:rsidRPr="0073389C">
        <w:rPr>
          <w:szCs w:val="19"/>
          <w:lang w:val="sk-SK"/>
        </w:rPr>
        <w:t>mluvy o NFP do 31.12. roku n.</w:t>
      </w:r>
    </w:p>
    <w:p w14:paraId="7A55CE63" w14:textId="77777777"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Pozn.: V prípade, ak časová oprávnenosť realizácie aktivít projektu zahŕňa aj obdobi</w:t>
      </w:r>
      <w:r w:rsidR="005A28B2" w:rsidRPr="0073389C">
        <w:rPr>
          <w:szCs w:val="19"/>
          <w:lang w:val="sk-SK"/>
        </w:rPr>
        <w:t>e pred platnosťou a účinnosťou z</w:t>
      </w:r>
      <w:r w:rsidRPr="0073389C">
        <w:rPr>
          <w:szCs w:val="19"/>
          <w:lang w:val="sk-SK"/>
        </w:rPr>
        <w:t>mluvy o NFP, prvá výročná monitorovacia správa zahŕňa okrem monitorovaného obdobia aj obdobie od začiatku realizácie aktivít projektu do</w:t>
      </w:r>
      <w:r w:rsidR="005A28B2" w:rsidRPr="0073389C">
        <w:rPr>
          <w:szCs w:val="19"/>
          <w:lang w:val="sk-SK"/>
        </w:rPr>
        <w:t xml:space="preserve"> okamihu platnosti a účinnosti z</w:t>
      </w:r>
      <w:r w:rsidRPr="0073389C">
        <w:rPr>
          <w:szCs w:val="19"/>
          <w:lang w:val="sk-SK"/>
        </w:rPr>
        <w:t>mluvy.</w:t>
      </w:r>
    </w:p>
    <w:p w14:paraId="7A55CE64" w14:textId="77777777" w:rsidR="002F32E4" w:rsidRPr="0073389C" w:rsidRDefault="00E83090" w:rsidP="009A78AB">
      <w:pPr>
        <w:numPr>
          <w:ilvl w:val="0"/>
          <w:numId w:val="30"/>
        </w:numPr>
        <w:spacing w:before="120" w:after="120" w:line="288" w:lineRule="auto"/>
        <w:ind w:left="567" w:hanging="283"/>
        <w:jc w:val="both"/>
      </w:pPr>
      <w:r w:rsidRPr="0073389C">
        <w:t>Doplňujúce monitorovacie údaje k ŽoP</w:t>
      </w:r>
      <w:r w:rsidRPr="0073389C" w:rsidDel="00E83090">
        <w:t xml:space="preserve"> </w:t>
      </w:r>
    </w:p>
    <w:p w14:paraId="7A55CE65" w14:textId="1F8F46C0"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 xml:space="preserve">Prijímateľ predkladá </w:t>
      </w:r>
      <w:r w:rsidR="00215D0B" w:rsidRPr="0073389C">
        <w:rPr>
          <w:szCs w:val="19"/>
          <w:lang w:val="sk-SK"/>
        </w:rPr>
        <w:t xml:space="preserve">doplňujúce </w:t>
      </w:r>
      <w:r w:rsidRPr="0073389C">
        <w:rPr>
          <w:szCs w:val="19"/>
          <w:lang w:val="sk-SK"/>
        </w:rPr>
        <w:t xml:space="preserve">monitorovacie </w:t>
      </w:r>
      <w:r w:rsidR="00215D0B" w:rsidRPr="0073389C">
        <w:rPr>
          <w:szCs w:val="19"/>
          <w:lang w:val="sk-SK"/>
        </w:rPr>
        <w:t xml:space="preserve">údaje </w:t>
      </w:r>
      <w:r w:rsidR="00DE2902" w:rsidRPr="0073389C">
        <w:rPr>
          <w:rFonts w:cs="Arial"/>
          <w:szCs w:val="19"/>
          <w:lang w:val="sk-SK"/>
        </w:rPr>
        <w:t xml:space="preserve">(príloha č. </w:t>
      </w:r>
      <w:r w:rsidR="004D0353">
        <w:rPr>
          <w:rFonts w:cs="Arial"/>
          <w:szCs w:val="19"/>
          <w:lang w:val="sk-SK"/>
        </w:rPr>
        <w:t>2</w:t>
      </w:r>
      <w:r w:rsidR="00DE2902" w:rsidRPr="0073389C">
        <w:rPr>
          <w:rFonts w:cs="Arial"/>
          <w:szCs w:val="19"/>
          <w:lang w:val="sk-SK"/>
        </w:rPr>
        <w:t xml:space="preserve">) </w:t>
      </w:r>
      <w:r w:rsidRPr="0073389C">
        <w:rPr>
          <w:szCs w:val="19"/>
          <w:lang w:val="sk-SK"/>
        </w:rPr>
        <w:t>ako</w:t>
      </w:r>
      <w:r w:rsidR="00215D0B" w:rsidRPr="0073389C">
        <w:rPr>
          <w:szCs w:val="19"/>
          <w:lang w:val="sk-SK"/>
        </w:rPr>
        <w:t xml:space="preserve"> neoddeliteľnú</w:t>
      </w:r>
      <w:r w:rsidRPr="0073389C">
        <w:rPr>
          <w:szCs w:val="19"/>
          <w:lang w:val="sk-SK"/>
        </w:rPr>
        <w:t xml:space="preserve"> prílohu ku každej predkladanej </w:t>
      </w:r>
      <w:r w:rsidR="00215D0B" w:rsidRPr="0073389C">
        <w:rPr>
          <w:szCs w:val="19"/>
          <w:lang w:val="sk-SK"/>
        </w:rPr>
        <w:t>ŽoP</w:t>
      </w:r>
      <w:r w:rsidRPr="0073389C">
        <w:rPr>
          <w:szCs w:val="19"/>
          <w:lang w:val="sk-SK"/>
        </w:rPr>
        <w:t xml:space="preserve"> </w:t>
      </w:r>
      <w:r w:rsidR="0044377D" w:rsidRPr="0073389C">
        <w:rPr>
          <w:szCs w:val="19"/>
          <w:lang w:val="sk-SK"/>
        </w:rPr>
        <w:t>typu priebežná platba, zúčtovanie zálohovej platby a poskytnutie predfinancovania</w:t>
      </w:r>
      <w:r w:rsidRPr="0073389C">
        <w:rPr>
          <w:szCs w:val="19"/>
          <w:lang w:val="sk-SK"/>
        </w:rPr>
        <w:t xml:space="preserve">. </w:t>
      </w:r>
      <w:r w:rsidR="00215D0B" w:rsidRPr="0073389C">
        <w:rPr>
          <w:szCs w:val="19"/>
          <w:lang w:val="sk-SK"/>
        </w:rPr>
        <w:t xml:space="preserve">Doplňujúce monitorovacie údaje sú poskytované len vo vzťahu k vybraným typom žiadostí o platbu </w:t>
      </w:r>
      <w:r w:rsidR="000B36A9">
        <w:rPr>
          <w:szCs w:val="19"/>
          <w:lang w:val="sk-SK"/>
        </w:rPr>
        <w:t xml:space="preserve">a </w:t>
      </w:r>
      <w:r w:rsidRPr="0073389C">
        <w:rPr>
          <w:szCs w:val="19"/>
          <w:lang w:val="sk-SK"/>
        </w:rPr>
        <w:t xml:space="preserve">viažu </w:t>
      </w:r>
      <w:r w:rsidR="00215D0B" w:rsidRPr="0073389C">
        <w:rPr>
          <w:szCs w:val="19"/>
          <w:lang w:val="sk-SK"/>
        </w:rPr>
        <w:t xml:space="preserve">sa </w:t>
      </w:r>
      <w:r w:rsidRPr="0073389C">
        <w:rPr>
          <w:szCs w:val="19"/>
          <w:lang w:val="sk-SK"/>
        </w:rPr>
        <w:t>na požadované financovanie.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Pr>
          <w:szCs w:val="19"/>
          <w:lang w:val="sk-SK"/>
        </w:rPr>
        <w:t>uje</w:t>
      </w:r>
      <w:r w:rsidRPr="0073389C">
        <w:rPr>
          <w:szCs w:val="19"/>
          <w:lang w:val="sk-SK"/>
        </w:rPr>
        <w:t xml:space="preserve"> poskytovateľa o fyzickom pokroku realizácie projektu.</w:t>
      </w:r>
    </w:p>
    <w:p w14:paraId="7A55CE66" w14:textId="77777777" w:rsidR="00433EE7" w:rsidRPr="0073389C" w:rsidRDefault="00433EE7" w:rsidP="00563905">
      <w:pPr>
        <w:pStyle w:val="Bulletslevel1"/>
        <w:numPr>
          <w:ilvl w:val="0"/>
          <w:numId w:val="0"/>
        </w:numPr>
        <w:spacing w:after="120" w:line="288" w:lineRule="auto"/>
        <w:jc w:val="both"/>
        <w:rPr>
          <w:rFonts w:eastAsia="Times New Roman" w:cs="Arial"/>
          <w:b/>
          <w:color w:val="auto"/>
          <w:szCs w:val="19"/>
          <w:lang w:val="sk-SK" w:eastAsia="en-US"/>
        </w:rPr>
      </w:pPr>
      <w:r w:rsidRPr="0073389C">
        <w:rPr>
          <w:rFonts w:eastAsia="Times New Roman" w:cs="Arial"/>
          <w:b/>
          <w:color w:val="auto"/>
          <w:szCs w:val="19"/>
          <w:lang w:val="sk-SK" w:eastAsia="en-US"/>
        </w:rPr>
        <w:t>P</w:t>
      </w:r>
      <w:r w:rsidR="003E2E6B" w:rsidRPr="0073389C">
        <w:rPr>
          <w:rFonts w:eastAsia="Times New Roman" w:cs="Arial"/>
          <w:b/>
          <w:color w:val="auto"/>
          <w:szCs w:val="19"/>
          <w:lang w:val="sk-SK" w:eastAsia="en-US"/>
        </w:rPr>
        <w:t>ovinné prílohy k monitorovacej správe projektu</w:t>
      </w:r>
    </w:p>
    <w:p w14:paraId="7A55CE67"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7A55CE68"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lastRenderedPageBreak/>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7A55CE69"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7A55CE6A" w14:textId="06428C74"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A55CE6B" w14:textId="78AB1E94" w:rsidR="00433EE7" w:rsidRPr="0073389C" w:rsidRDefault="00433EE7" w:rsidP="00AE0D10">
      <w:pPr>
        <w:spacing w:before="120" w:after="120" w:line="288" w:lineRule="auto"/>
        <w:jc w:val="both"/>
      </w:pPr>
      <w:r w:rsidRPr="0073389C">
        <w:t>Pozn.: z dôvodu zamedzenia duplicitného predkladania dokumentácie, v prípade, ak prijímateľ predložil niektoré z príloh v rámci ŽoP</w:t>
      </w:r>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7A55CE6C" w14:textId="3E639F59" w:rsidR="00433EE7" w:rsidRPr="0073389C" w:rsidRDefault="00433EE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prijímateľ nepredkladá žiadnu relevantnú ŽoP do 6 mesiacov od nadobudnutia účinnosti zmluvy o NFP a zároveň ešte neboli naplnené podmienky na zaslanie monitorovacej správy projektu (s príznakom ,,výročná“), je prijímateľ povinný predložiť </w:t>
      </w:r>
      <w:r w:rsidR="00494389">
        <w:t>poskytovateľovi</w:t>
      </w:r>
      <w:r w:rsidR="00494389" w:rsidRPr="0073389C">
        <w:t xml:space="preserve"> </w:t>
      </w:r>
      <w:r w:rsidRPr="0073389C">
        <w:t>informácie o stave realizácie aktivít projektu, pokroku projektu, identifikovaných problémoch a rizikách na projekte, ako aj ďalš</w:t>
      </w:r>
      <w:r w:rsidR="009A3B71">
        <w:t>ie</w:t>
      </w:r>
      <w:r w:rsidRPr="0073389C">
        <w:t xml:space="preserve"> informáci</w:t>
      </w:r>
      <w:r w:rsidR="009A3B71">
        <w:t>e</w:t>
      </w:r>
      <w:r w:rsidRPr="0073389C">
        <w:t xml:space="preserve"> v súvislosti s realizáciou projektu (doplňujúce monitorovacie údaje</w:t>
      </w:r>
      <w:r w:rsidR="00C0124D">
        <w:t>- príloha č. 39</w:t>
      </w:r>
      <w:r w:rsidRPr="0073389C">
        <w:t xml:space="preserve">) a to bezodkladne od uplynutia 6 mesačnej lehoty. </w:t>
      </w:r>
    </w:p>
    <w:p w14:paraId="7A55CE6D"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7A55CE6E" w14:textId="0F8FF228"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p>
    <w:p w14:paraId="7A55CE6F"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7A55CE70" w14:textId="77777777" w:rsidR="002F32E4" w:rsidRPr="0073389C" w:rsidRDefault="002F32E4" w:rsidP="009A78AB">
      <w:pPr>
        <w:pStyle w:val="Bulletslevel2"/>
        <w:numPr>
          <w:ilvl w:val="0"/>
          <w:numId w:val="80"/>
        </w:numPr>
        <w:spacing w:after="120" w:line="288" w:lineRule="auto"/>
        <w:rPr>
          <w:szCs w:val="19"/>
          <w:lang w:val="sk-SK"/>
        </w:rPr>
      </w:pPr>
      <w:r w:rsidRPr="0073389C">
        <w:rPr>
          <w:szCs w:val="19"/>
          <w:lang w:val="sk-SK"/>
        </w:rPr>
        <w:t xml:space="preserve">reálne dosiahnuté hodnoty ukazovateľov projektu; </w:t>
      </w:r>
    </w:p>
    <w:p w14:paraId="7A55CE71" w14:textId="77777777" w:rsidR="002F32E4" w:rsidRPr="0073389C" w:rsidRDefault="002F32E4" w:rsidP="009A78AB">
      <w:pPr>
        <w:pStyle w:val="Bulletslevel2"/>
        <w:numPr>
          <w:ilvl w:val="0"/>
          <w:numId w:val="80"/>
        </w:numPr>
        <w:spacing w:after="120" w:line="288" w:lineRule="auto"/>
        <w:rPr>
          <w:szCs w:val="19"/>
          <w:lang w:val="sk-SK"/>
        </w:rPr>
      </w:pPr>
      <w:r w:rsidRPr="0073389C">
        <w:rPr>
          <w:szCs w:val="19"/>
          <w:lang w:val="sk-SK"/>
        </w:rPr>
        <w:t xml:space="preserve">zoznam výstupov jednotlivých aktivít projektu; </w:t>
      </w:r>
    </w:p>
    <w:p w14:paraId="7A55CE72" w14:textId="2049ADFE" w:rsidR="002F32E4" w:rsidRPr="0073389C" w:rsidRDefault="002F32E4" w:rsidP="009A78AB">
      <w:pPr>
        <w:pStyle w:val="Bulletslevel2"/>
        <w:numPr>
          <w:ilvl w:val="0"/>
          <w:numId w:val="80"/>
        </w:numPr>
        <w:spacing w:after="120" w:line="288" w:lineRule="auto"/>
        <w:jc w:val="both"/>
        <w:rPr>
          <w:szCs w:val="19"/>
          <w:lang w:val="sk-SK"/>
        </w:rPr>
      </w:pPr>
      <w:r w:rsidRPr="0073389C">
        <w:rPr>
          <w:szCs w:val="19"/>
          <w:lang w:val="sk-SK"/>
        </w:rPr>
        <w:t xml:space="preserve">ďalšiu dokumentáciu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7A55CE73" w14:textId="03E21E9E" w:rsidR="00C67932" w:rsidRPr="0073389C" w:rsidRDefault="00C67932" w:rsidP="00AE0D10">
      <w:pPr>
        <w:spacing w:before="120" w:after="120" w:line="288" w:lineRule="auto"/>
        <w:jc w:val="both"/>
        <w:rPr>
          <w:b/>
        </w:rPr>
      </w:pPr>
      <w:r w:rsidRPr="0073389C">
        <w:rPr>
          <w:b/>
        </w:rPr>
        <w:t>Monitorovanie počas obdobia udržateľnosti projektu</w:t>
      </w:r>
      <w:r w:rsidR="00CB05C2">
        <w:rPr>
          <w:b/>
        </w:rPr>
        <w:t>, resp. následného monitorovania projektu</w:t>
      </w:r>
      <w:r w:rsidRPr="0073389C">
        <w:rPr>
          <w:b/>
        </w:rPr>
        <w:t>:</w:t>
      </w:r>
    </w:p>
    <w:p w14:paraId="7A55CE74" w14:textId="46B3CA7E"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14:paraId="7A55CE75" w14:textId="594ECA34" w:rsidR="00274ECC" w:rsidRPr="0073389C" w:rsidRDefault="00274ECC" w:rsidP="00AE0D10">
      <w:pPr>
        <w:pStyle w:val="Bulletslevel1"/>
        <w:spacing w:after="120" w:line="288" w:lineRule="auto"/>
        <w:ind w:left="567" w:hanging="283"/>
        <w:jc w:val="both"/>
        <w:rPr>
          <w:szCs w:val="19"/>
          <w:lang w:val="sk-SK"/>
        </w:rPr>
      </w:pPr>
      <w:r w:rsidRPr="0073389C">
        <w:rPr>
          <w:szCs w:val="19"/>
          <w:lang w:val="sk-SK"/>
        </w:rPr>
        <w:t>Následná monitorovacia správa projektu obsah</w:t>
      </w:r>
      <w:r w:rsidR="00DF22AA" w:rsidRPr="0073389C">
        <w:rPr>
          <w:szCs w:val="19"/>
          <w:lang w:val="sk-SK"/>
        </w:rPr>
        <w:t>uje okrem iného</w:t>
      </w:r>
      <w:r w:rsidR="00347136">
        <w:rPr>
          <w:szCs w:val="19"/>
          <w:lang w:val="sk-SK"/>
        </w:rPr>
        <w:t xml:space="preserve"> </w:t>
      </w:r>
      <w:r w:rsidRPr="0073389C">
        <w:rPr>
          <w:szCs w:val="19"/>
          <w:lang w:val="sk-SK"/>
        </w:rPr>
        <w:t>a</w:t>
      </w:r>
      <w:r w:rsidR="00347136">
        <w:rPr>
          <w:szCs w:val="19"/>
          <w:lang w:val="sk-SK"/>
        </w:rPr>
        <w:t>j</w:t>
      </w:r>
      <w:r w:rsidRPr="0073389C">
        <w:rPr>
          <w:szCs w:val="19"/>
          <w:lang w:val="sk-SK"/>
        </w:rPr>
        <w:t xml:space="preserve">: </w:t>
      </w:r>
    </w:p>
    <w:p w14:paraId="7A55CE76" w14:textId="444A7922" w:rsidR="00274ECC" w:rsidRPr="0073389C" w:rsidRDefault="00DF22AA" w:rsidP="009A78AB">
      <w:pPr>
        <w:pStyle w:val="Bulletslevel1"/>
        <w:numPr>
          <w:ilvl w:val="1"/>
          <w:numId w:val="81"/>
        </w:numPr>
        <w:rPr>
          <w:lang w:val="sk-SK"/>
        </w:rPr>
      </w:pPr>
      <w:r w:rsidRPr="0073389C">
        <w:rPr>
          <w:lang w:val="sk-SK"/>
        </w:rPr>
        <w:t>Identifikované problémy, riziká a ďalšie informácie v súvislosti s udržateľnosťou projektu</w:t>
      </w:r>
      <w:r w:rsidR="00CB05C2">
        <w:rPr>
          <w:lang w:val="sk-SK"/>
        </w:rPr>
        <w:t>, resp. následným monitorovaním projektu</w:t>
      </w:r>
      <w:r w:rsidR="00570FA4">
        <w:rPr>
          <w:lang w:val="sk-SK"/>
        </w:rPr>
        <w:t>;</w:t>
      </w:r>
      <w:r w:rsidRPr="0073389C">
        <w:rPr>
          <w:lang w:val="sk-SK"/>
        </w:rPr>
        <w:t xml:space="preserve"> </w:t>
      </w:r>
    </w:p>
    <w:p w14:paraId="7A55CE77" w14:textId="77777777" w:rsidR="00274ECC" w:rsidRPr="0073389C" w:rsidRDefault="00274ECC" w:rsidP="009A78AB">
      <w:pPr>
        <w:pStyle w:val="Bulletslevel1"/>
        <w:numPr>
          <w:ilvl w:val="1"/>
          <w:numId w:val="81"/>
        </w:numPr>
        <w:rPr>
          <w:lang w:val="sk-SK"/>
        </w:rPr>
      </w:pPr>
      <w:r w:rsidRPr="0073389C">
        <w:rPr>
          <w:lang w:val="sk-SK"/>
        </w:rPr>
        <w:t xml:space="preserve">aktuálne hodnoty ukazovateľov; </w:t>
      </w:r>
    </w:p>
    <w:p w14:paraId="7A55CE78" w14:textId="77777777" w:rsidR="00274ECC" w:rsidRPr="0073389C" w:rsidRDefault="00274ECC" w:rsidP="009A78AB">
      <w:pPr>
        <w:pStyle w:val="Bulletslevel1"/>
        <w:numPr>
          <w:ilvl w:val="1"/>
          <w:numId w:val="81"/>
        </w:numPr>
        <w:spacing w:after="120" w:line="288" w:lineRule="auto"/>
        <w:rPr>
          <w:lang w:val="sk-SK"/>
        </w:rPr>
      </w:pPr>
      <w:r w:rsidRPr="0073389C">
        <w:rPr>
          <w:lang w:val="sk-SK"/>
        </w:rPr>
        <w:t>správu o príjmoch a výdavkoch vyplývajúcich z užívania výsledku projektu</w:t>
      </w:r>
      <w:r w:rsidR="00DF22AA" w:rsidRPr="0073389C">
        <w:rPr>
          <w:lang w:val="sk-SK"/>
        </w:rPr>
        <w:t xml:space="preserve"> (ak relevantné)</w:t>
      </w:r>
      <w:r w:rsidRPr="0073389C">
        <w:rPr>
          <w:lang w:val="sk-SK"/>
        </w:rPr>
        <w:t>.</w:t>
      </w:r>
    </w:p>
    <w:p w14:paraId="7A55CE79" w14:textId="09D0A289"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7A55CE7A"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7A55CE7B" w14:textId="2A430984" w:rsidR="008510AB"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lastRenderedPageBreak/>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3678D229" w14:textId="77777777" w:rsidR="00F93253" w:rsidRDefault="00F93253" w:rsidP="00F93253">
      <w:pPr>
        <w:pStyle w:val="Default"/>
        <w:rPr>
          <w:rFonts w:ascii="Arial" w:hAnsi="Arial"/>
          <w:b/>
          <w:color w:val="auto"/>
          <w:sz w:val="19"/>
          <w:lang w:val="sk-SK"/>
        </w:rPr>
      </w:pPr>
    </w:p>
    <w:p w14:paraId="6488558F" w14:textId="77777777" w:rsidR="00F93253" w:rsidRDefault="00F93253" w:rsidP="00F93253">
      <w:pPr>
        <w:pStyle w:val="Default"/>
        <w:rPr>
          <w:rFonts w:ascii="Arial" w:hAnsi="Arial"/>
          <w:b/>
          <w:color w:val="auto"/>
          <w:sz w:val="19"/>
          <w:lang w:val="sk-SK"/>
        </w:rPr>
      </w:pPr>
    </w:p>
    <w:p w14:paraId="1B195821" w14:textId="55F880B4"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14:paraId="45B35F11" w14:textId="77777777" w:rsidR="00F651CD" w:rsidRDefault="00F93253" w:rsidP="00F651CD">
      <w:pPr>
        <w:pStyle w:val="Default"/>
        <w:jc w:val="both"/>
        <w:rPr>
          <w:rFonts w:ascii="Arial" w:hAnsi="Arial"/>
          <w:color w:val="auto"/>
          <w:sz w:val="19"/>
          <w:lang w:val="sk-SK"/>
        </w:rPr>
      </w:pPr>
      <w:r w:rsidRPr="003B2A65">
        <w:rPr>
          <w:lang w:val="sk-SK"/>
        </w:rPr>
        <w:br/>
      </w:r>
    </w:p>
    <w:p w14:paraId="46EC217D"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Plánované cieľové hodnoty projektových m</w:t>
      </w:r>
      <w:r w:rsidRPr="00F93253">
        <w:rPr>
          <w:rFonts w:ascii="Arial" w:hAnsi="Arial"/>
          <w:color w:val="auto"/>
          <w:sz w:val="19"/>
          <w:lang w:val="sk-SK"/>
        </w:rPr>
        <w:t>erateľn</w:t>
      </w:r>
      <w:r>
        <w:rPr>
          <w:rFonts w:ascii="Arial" w:hAnsi="Arial"/>
          <w:color w:val="auto"/>
          <w:sz w:val="19"/>
          <w:lang w:val="sk-SK"/>
        </w:rPr>
        <w:t>ých</w:t>
      </w:r>
      <w:r w:rsidRPr="00F93253">
        <w:rPr>
          <w:rFonts w:ascii="Arial" w:hAnsi="Arial"/>
          <w:color w:val="auto"/>
          <w:sz w:val="19"/>
          <w:lang w:val="sk-SK"/>
        </w:rPr>
        <w:t xml:space="preserve"> ukazovate</w:t>
      </w:r>
      <w:r>
        <w:rPr>
          <w:rFonts w:ascii="Arial" w:hAnsi="Arial"/>
          <w:color w:val="auto"/>
          <w:sz w:val="19"/>
          <w:lang w:val="sk-SK"/>
        </w:rPr>
        <w:t>ľov (ďalej tiež ukazovateľ)</w:t>
      </w:r>
      <w:r w:rsidDel="00575791">
        <w:rPr>
          <w:rFonts w:ascii="Arial" w:hAnsi="Arial"/>
          <w:color w:val="auto"/>
          <w:sz w:val="19"/>
          <w:lang w:val="sk-SK"/>
        </w:rPr>
        <w:t xml:space="preserve"> </w:t>
      </w:r>
      <w:r>
        <w:rPr>
          <w:rFonts w:ascii="Arial" w:hAnsi="Arial"/>
          <w:color w:val="auto"/>
          <w:sz w:val="19"/>
          <w:lang w:val="sk-SK"/>
        </w:rPr>
        <w:t>zadefinované v zmluve o NFP/rozhodnutí o schválení ŽoNFP</w:t>
      </w:r>
      <w:r w:rsidRPr="00F93253">
        <w:rPr>
          <w:rFonts w:ascii="Arial" w:hAnsi="Arial"/>
          <w:color w:val="auto"/>
          <w:sz w:val="19"/>
          <w:lang w:val="sk-SK"/>
        </w:rPr>
        <w:t>, je možné meniť len v objektívne odôvodnených osobitných prípadoch.</w:t>
      </w:r>
    </w:p>
    <w:p w14:paraId="6BCD96AB" w14:textId="77777777" w:rsidR="00F651CD" w:rsidRDefault="00F651CD" w:rsidP="00F651CD">
      <w:pPr>
        <w:pStyle w:val="Default"/>
        <w:jc w:val="both"/>
        <w:rPr>
          <w:rFonts w:ascii="Arial" w:hAnsi="Arial"/>
          <w:color w:val="auto"/>
          <w:sz w:val="19"/>
          <w:lang w:val="sk-SK"/>
        </w:rPr>
      </w:pPr>
    </w:p>
    <w:p w14:paraId="491A0B4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Všeobecné pravidlá posudzovania dosiahnutých hodnôt</w:t>
      </w:r>
      <w:r>
        <w:rPr>
          <w:rFonts w:ascii="Arial" w:hAnsi="Arial"/>
          <w:color w:val="auto"/>
          <w:sz w:val="19"/>
          <w:u w:val="single"/>
          <w:lang w:val="sk-SK"/>
        </w:rPr>
        <w:t>.</w:t>
      </w:r>
    </w:p>
    <w:p w14:paraId="073008C0" w14:textId="203D824A"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Dosiahnuté hodnoty sa posudzujú za každý ukazovateľ </w:t>
      </w:r>
      <w:r w:rsidRPr="00F93253">
        <w:rPr>
          <w:rFonts w:ascii="Arial" w:hAnsi="Arial"/>
          <w:color w:val="auto"/>
          <w:sz w:val="19"/>
          <w:lang w:val="sk-SK"/>
        </w:rPr>
        <w:t>pri ukončení projektu</w:t>
      </w:r>
      <w:r>
        <w:rPr>
          <w:rFonts w:ascii="Arial" w:hAnsi="Arial"/>
          <w:color w:val="auto"/>
          <w:sz w:val="19"/>
          <w:lang w:val="sk-SK"/>
        </w:rPr>
        <w:t xml:space="preserve">, najneskôr však v dobe udržateľnosti/dobe následného monitorovania projektu, ak sú na projekte uplatňované ukazovatele s časom plnenia po ukončení realizácie projektu. </w:t>
      </w:r>
    </w:p>
    <w:p w14:paraId="58CC72AF"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V prípade, že pri implementácii nastane skutočnosť, pri ktorej sa nedá čiastočne alebo vôbec postupovať podľa pravidiel a príkladov tu uvedených, RO pre OP EVS postupuje v ich logike a pri obdobných prípadoch rovnako.</w:t>
      </w:r>
    </w:p>
    <w:p w14:paraId="3658819C" w14:textId="77777777" w:rsidR="00F651CD" w:rsidRDefault="00F651CD" w:rsidP="00F651CD">
      <w:pPr>
        <w:pStyle w:val="Default"/>
        <w:jc w:val="both"/>
        <w:rPr>
          <w:rFonts w:ascii="Arial" w:hAnsi="Arial"/>
          <w:color w:val="auto"/>
          <w:sz w:val="19"/>
          <w:lang w:val="sk-SK"/>
        </w:rPr>
      </w:pPr>
    </w:p>
    <w:p w14:paraId="7C7115EF"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následkom mimoriadneho ukončenia zmluvy</w:t>
      </w:r>
    </w:p>
    <w:p w14:paraId="196370FB"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Pri posudzovaní nedosiahnutia </w:t>
      </w:r>
      <w:r w:rsidRPr="00F93253">
        <w:rPr>
          <w:rFonts w:ascii="Arial" w:hAnsi="Arial"/>
          <w:color w:val="auto"/>
          <w:sz w:val="19"/>
          <w:lang w:val="sk-SK"/>
        </w:rPr>
        <w:t xml:space="preserve"> </w:t>
      </w:r>
      <w:r>
        <w:rPr>
          <w:rFonts w:ascii="Arial" w:hAnsi="Arial"/>
          <w:color w:val="auto"/>
          <w:sz w:val="19"/>
          <w:lang w:val="sk-SK"/>
        </w:rPr>
        <w:t>cieľových hodnôt ukazovateľov  sa rozlišuje medzi merateľnými ukazovateľmi bez príznaku rizika a merateľnými ukazovateľmi s príznakom rizika.</w:t>
      </w:r>
    </w:p>
    <w:p w14:paraId="16F20A1A" w14:textId="32B806D1"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Dosiahnutie </w:t>
      </w:r>
      <w:r w:rsidRPr="00322106">
        <w:rPr>
          <w:rFonts w:ascii="Arial" w:hAnsi="Arial"/>
          <w:color w:val="auto"/>
          <w:sz w:val="19"/>
          <w:lang w:val="sk-SK"/>
        </w:rPr>
        <w:t xml:space="preserve">cieľovej hodnoty jednotlivého </w:t>
      </w:r>
      <w:r w:rsidRPr="00E07746">
        <w:rPr>
          <w:rFonts w:ascii="Arial" w:hAnsi="Arial"/>
          <w:color w:val="auto"/>
          <w:sz w:val="19"/>
          <w:u w:val="single"/>
          <w:lang w:val="sk-SK"/>
        </w:rPr>
        <w:t>ukazovateľa s príznakom</w:t>
      </w:r>
      <w:r w:rsidRPr="00322106">
        <w:rPr>
          <w:rFonts w:ascii="Arial" w:hAnsi="Arial"/>
          <w:color w:val="auto"/>
          <w:sz w:val="19"/>
          <w:lang w:val="sk-SK"/>
        </w:rPr>
        <w:t xml:space="preserve"> </w:t>
      </w:r>
      <w:r>
        <w:rPr>
          <w:rFonts w:ascii="Arial" w:hAnsi="Arial"/>
          <w:color w:val="auto"/>
          <w:sz w:val="19"/>
          <w:lang w:val="sk-SK"/>
        </w:rPr>
        <w:t xml:space="preserve">zníženej </w:t>
      </w:r>
      <w:r w:rsidRPr="00322106">
        <w:rPr>
          <w:rFonts w:ascii="Arial" w:hAnsi="Arial"/>
          <w:color w:val="auto"/>
          <w:sz w:val="19"/>
          <w:lang w:val="sk-SK"/>
        </w:rPr>
        <w:t xml:space="preserve">o viac ako 60 % </w:t>
      </w:r>
      <w:r>
        <w:rPr>
          <w:rFonts w:ascii="Arial" w:hAnsi="Arial"/>
          <w:color w:val="auto"/>
          <w:sz w:val="19"/>
          <w:lang w:val="sk-SK"/>
        </w:rPr>
        <w:t xml:space="preserve">alebo </w:t>
      </w:r>
      <w:r w:rsidRPr="00E07746">
        <w:rPr>
          <w:rFonts w:ascii="Arial" w:hAnsi="Arial"/>
          <w:color w:val="auto"/>
          <w:sz w:val="19"/>
          <w:u w:val="single"/>
          <w:lang w:val="sk-SK"/>
        </w:rPr>
        <w:t xml:space="preserve">ukazovateľa bez príznaku </w:t>
      </w:r>
      <w:r>
        <w:rPr>
          <w:rFonts w:ascii="Arial" w:hAnsi="Arial"/>
          <w:color w:val="auto"/>
          <w:sz w:val="19"/>
          <w:lang w:val="sk-SK"/>
        </w:rPr>
        <w:t>zníženej</w:t>
      </w:r>
      <w:r w:rsidRPr="00322106">
        <w:rPr>
          <w:rFonts w:ascii="Arial" w:hAnsi="Arial"/>
          <w:color w:val="auto"/>
          <w:sz w:val="19"/>
          <w:lang w:val="sk-SK"/>
        </w:rPr>
        <w:t xml:space="preserve"> o viac ako </w:t>
      </w:r>
      <w:r>
        <w:rPr>
          <w:rFonts w:ascii="Arial" w:hAnsi="Arial"/>
          <w:color w:val="auto"/>
          <w:sz w:val="19"/>
          <w:lang w:val="sk-SK"/>
        </w:rPr>
        <w:t>4</w:t>
      </w:r>
      <w:r w:rsidRPr="00322106">
        <w:rPr>
          <w:rFonts w:ascii="Arial" w:hAnsi="Arial"/>
          <w:color w:val="auto"/>
          <w:sz w:val="19"/>
          <w:lang w:val="sk-SK"/>
        </w:rPr>
        <w:t>0 % oproti výške, ktorá bola uvedená v Schválenej žiadosti o NFP, predstavuje nedosiahnutie cieľa Projektu</w:t>
      </w:r>
      <w:r>
        <w:rPr>
          <w:rFonts w:ascii="Arial" w:hAnsi="Arial"/>
          <w:color w:val="auto"/>
          <w:sz w:val="19"/>
          <w:lang w:val="sk-SK"/>
        </w:rPr>
        <w:t>,</w:t>
      </w:r>
      <w:r w:rsidRPr="00322106">
        <w:rPr>
          <w:rFonts w:ascii="Arial" w:hAnsi="Arial"/>
          <w:color w:val="auto"/>
          <w:sz w:val="19"/>
          <w:lang w:val="sk-SK"/>
        </w:rPr>
        <w:t xml:space="preserve"> v dôsledku čoho ide o podstatné porušenie </w:t>
      </w:r>
      <w:r>
        <w:rPr>
          <w:rFonts w:ascii="Arial" w:hAnsi="Arial"/>
          <w:color w:val="auto"/>
          <w:sz w:val="19"/>
          <w:lang w:val="sk-SK"/>
        </w:rPr>
        <w:t xml:space="preserve">zmluvy o  NFP/ resp. </w:t>
      </w:r>
      <w:r w:rsidRPr="00322106">
        <w:rPr>
          <w:rFonts w:ascii="Arial" w:hAnsi="Arial"/>
          <w:color w:val="auto"/>
          <w:sz w:val="19"/>
          <w:lang w:val="sk-SK"/>
        </w:rPr>
        <w:t>VP</w:t>
      </w:r>
      <w:r>
        <w:rPr>
          <w:rFonts w:ascii="Arial" w:hAnsi="Arial"/>
          <w:color w:val="auto"/>
          <w:sz w:val="19"/>
          <w:lang w:val="sk-SK"/>
        </w:rPr>
        <w:t xml:space="preserve"> a  </w:t>
      </w:r>
      <w:r w:rsidRPr="00896953">
        <w:rPr>
          <w:rFonts w:ascii="Arial" w:hAnsi="Arial"/>
          <w:color w:val="auto"/>
          <w:sz w:val="19"/>
          <w:lang w:val="sk-SK"/>
        </w:rPr>
        <w:t xml:space="preserve">poskytovateľ pristúpi k mimoriadnemu ukončeniu zmluvného vzťahu s následkom vrátenia všetkých poskytnutých prostriedkov v zmysle čl. 9, bod 3 Prílohy č.1 Všeobecných zmluvných podmienok k zmluve o NFP/ </w:t>
      </w:r>
      <w:r>
        <w:rPr>
          <w:rFonts w:ascii="Arial" w:hAnsi="Arial"/>
          <w:color w:val="auto"/>
          <w:sz w:val="19"/>
          <w:lang w:val="sk-SK"/>
        </w:rPr>
        <w:t xml:space="preserve">mimoriadnemu ukončeniu projektu </w:t>
      </w:r>
      <w:r w:rsidRPr="00896953">
        <w:rPr>
          <w:rFonts w:ascii="Arial" w:hAnsi="Arial"/>
          <w:color w:val="auto"/>
          <w:sz w:val="19"/>
          <w:lang w:val="sk-SK"/>
        </w:rPr>
        <w:t>v zmysle článku 15, bod 4 Prílohy č. 1 Práva a povinnosti poskytovateľa a prijímateľa v súvislosti s realizáciou projektu</w:t>
      </w:r>
      <w:r>
        <w:rPr>
          <w:rFonts w:ascii="Arial" w:hAnsi="Arial"/>
          <w:color w:val="auto"/>
          <w:sz w:val="19"/>
          <w:lang w:val="sk-SK"/>
        </w:rPr>
        <w:t xml:space="preserve"> rozhodnutia o schválení ŽoNFP</w:t>
      </w:r>
      <w:r w:rsidRPr="00896953">
        <w:rPr>
          <w:rFonts w:ascii="Arial" w:hAnsi="Arial"/>
          <w:color w:val="auto"/>
          <w:sz w:val="19"/>
          <w:lang w:val="sk-SK"/>
        </w:rPr>
        <w:t xml:space="preserve">. </w:t>
      </w:r>
    </w:p>
    <w:p w14:paraId="5E7A54C5" w14:textId="77777777" w:rsidR="00F651CD" w:rsidRDefault="00F651CD" w:rsidP="00F651CD">
      <w:pPr>
        <w:pStyle w:val="Default"/>
        <w:jc w:val="both"/>
        <w:rPr>
          <w:rFonts w:ascii="Arial" w:hAnsi="Arial"/>
          <w:color w:val="auto"/>
          <w:sz w:val="19"/>
          <w:lang w:val="sk-SK"/>
        </w:rPr>
      </w:pPr>
    </w:p>
    <w:p w14:paraId="1612F4C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w:t>
      </w:r>
      <w:r>
        <w:rPr>
          <w:rFonts w:ascii="Arial" w:hAnsi="Arial"/>
          <w:color w:val="auto"/>
          <w:sz w:val="19"/>
          <w:u w:val="single"/>
          <w:lang w:val="sk-SK"/>
        </w:rPr>
        <w:t xml:space="preserve"> bez mimoriadneho ukončenia zmluvy.</w:t>
      </w:r>
    </w:p>
    <w:p w14:paraId="7045C072" w14:textId="58EA5E42" w:rsidR="00F651CD" w:rsidRPr="006B33FB" w:rsidRDefault="00F651CD" w:rsidP="00F651CD">
      <w:pPr>
        <w:pStyle w:val="Default"/>
        <w:jc w:val="both"/>
        <w:rPr>
          <w:rFonts w:ascii="Arial" w:hAnsi="Arial"/>
          <w:color w:val="auto"/>
          <w:sz w:val="19"/>
          <w:lang w:val="sk-SK"/>
        </w:rPr>
      </w:pPr>
      <w:r w:rsidRPr="00E57B69">
        <w:rPr>
          <w:rFonts w:ascii="Arial" w:hAnsi="Arial"/>
          <w:color w:val="auto"/>
          <w:sz w:val="19"/>
          <w:lang w:val="sk-SK"/>
        </w:rPr>
        <w:t xml:space="preserve">Dosiahnutie cieľových hodnôt ukazovateľov sa posudzuje primárne na úrovni jednotlivých aktivít. </w:t>
      </w:r>
      <w:r>
        <w:rPr>
          <w:rFonts w:ascii="Arial" w:hAnsi="Arial"/>
          <w:color w:val="auto"/>
          <w:sz w:val="19"/>
          <w:lang w:val="sk-SK"/>
        </w:rPr>
        <w:t>V prípade, ak jednou hlavnou a</w:t>
      </w:r>
      <w:r w:rsidRPr="005C0191">
        <w:rPr>
          <w:rFonts w:ascii="Arial" w:hAnsi="Arial"/>
          <w:color w:val="auto"/>
          <w:sz w:val="19"/>
          <w:lang w:val="sk-SK"/>
        </w:rPr>
        <w:t>ktivitou dochádz</w:t>
      </w:r>
      <w:r>
        <w:rPr>
          <w:rFonts w:ascii="Arial" w:hAnsi="Arial"/>
          <w:color w:val="auto"/>
          <w:sz w:val="19"/>
          <w:lang w:val="sk-SK"/>
        </w:rPr>
        <w:t xml:space="preserve">a k naplneniu viac ako jedného </w:t>
      </w:r>
      <w:r w:rsidRPr="005C0191">
        <w:rPr>
          <w:rFonts w:ascii="Arial" w:hAnsi="Arial"/>
          <w:color w:val="auto"/>
          <w:sz w:val="19"/>
          <w:lang w:val="sk-SK"/>
        </w:rPr>
        <w:t>ukazovateľa</w:t>
      </w:r>
      <w:r w:rsidRPr="006B33FB">
        <w:rPr>
          <w:rFonts w:ascii="Arial" w:hAnsi="Arial"/>
          <w:color w:val="auto"/>
          <w:sz w:val="19"/>
          <w:lang w:val="sk-SK"/>
        </w:rPr>
        <w:t xml:space="preserve">, výška NFP sa zníži </w:t>
      </w:r>
      <w:r w:rsidRPr="00E57B69">
        <w:rPr>
          <w:rFonts w:ascii="Arial" w:hAnsi="Arial"/>
          <w:color w:val="auto"/>
          <w:sz w:val="19"/>
          <w:lang w:val="sk-SK"/>
        </w:rPr>
        <w:t>priamo</w:t>
      </w:r>
      <w:r w:rsidRPr="006B33FB">
        <w:rPr>
          <w:rFonts w:ascii="Arial" w:hAnsi="Arial"/>
          <w:color w:val="auto"/>
          <w:sz w:val="19"/>
          <w:lang w:val="sk-SK"/>
        </w:rPr>
        <w:t xml:space="preserve"> úmerne k zníženiu cieľovej hodnoty ukazovateľa po započítaní úrovne plnenia ostatných ukazovateľov</w:t>
      </w:r>
      <w:r>
        <w:rPr>
          <w:rFonts w:ascii="Arial" w:hAnsi="Arial"/>
          <w:color w:val="auto"/>
          <w:sz w:val="19"/>
          <w:lang w:val="sk-SK"/>
        </w:rPr>
        <w:t xml:space="preserve"> v aktivite vypočítanej</w:t>
      </w:r>
      <w:r w:rsidRPr="00A63392">
        <w:rPr>
          <w:rFonts w:ascii="Arial" w:hAnsi="Arial"/>
          <w:color w:val="auto"/>
          <w:sz w:val="19"/>
          <w:lang w:val="sk-SK"/>
        </w:rPr>
        <w:t xml:space="preserve"> ako aritmetický priemer týchto percentuálnych hodnôt</w:t>
      </w:r>
      <w:r>
        <w:rPr>
          <w:rFonts w:ascii="Arial" w:hAnsi="Arial"/>
          <w:color w:val="auto"/>
          <w:sz w:val="19"/>
          <w:lang w:val="sk-SK"/>
        </w:rPr>
        <w:t xml:space="preserve"> v čase plnenia posledného z nich</w:t>
      </w:r>
      <w:r>
        <w:rPr>
          <w:rStyle w:val="Odkaznapoznmkupodiarou"/>
          <w:color w:val="auto"/>
          <w:lang w:val="sk-SK"/>
        </w:rPr>
        <w:footnoteReference w:id="7"/>
      </w:r>
      <w:r w:rsidRPr="006B33FB">
        <w:rPr>
          <w:rFonts w:ascii="Arial" w:hAnsi="Arial"/>
          <w:color w:val="auto"/>
          <w:sz w:val="19"/>
          <w:lang w:val="sk-SK"/>
        </w:rPr>
        <w:t xml:space="preserve">, bez ohľadu na to, o ktorý druh ukazovateľa ide. </w:t>
      </w:r>
      <w:r>
        <w:rPr>
          <w:rFonts w:ascii="Arial" w:hAnsi="Arial"/>
          <w:color w:val="auto"/>
          <w:sz w:val="19"/>
          <w:lang w:val="sk-SK"/>
        </w:rPr>
        <w:t xml:space="preserve"> </w:t>
      </w:r>
    </w:p>
    <w:p w14:paraId="3EF4D82A" w14:textId="6F5615A7" w:rsidR="00F651CD" w:rsidRDefault="00F651CD" w:rsidP="00F651CD">
      <w:pPr>
        <w:pStyle w:val="Default"/>
        <w:jc w:val="both"/>
        <w:rPr>
          <w:rFonts w:ascii="Arial" w:hAnsi="Arial"/>
          <w:color w:val="auto"/>
          <w:sz w:val="19"/>
          <w:lang w:val="sk-SK"/>
        </w:rPr>
      </w:pPr>
      <w:r w:rsidRPr="00E57B69">
        <w:rPr>
          <w:rFonts w:ascii="Arial" w:hAnsi="Arial"/>
          <w:color w:val="auto"/>
          <w:sz w:val="19"/>
          <w:lang w:val="sk-SK"/>
        </w:rPr>
        <w:t>V prípade, že prichádza k</w:t>
      </w:r>
      <w:r>
        <w:rPr>
          <w:rFonts w:ascii="Arial" w:hAnsi="Arial"/>
          <w:color w:val="auto"/>
          <w:sz w:val="19"/>
          <w:lang w:val="sk-SK"/>
        </w:rPr>
        <w:t> </w:t>
      </w:r>
      <w:r w:rsidRPr="00E57B69">
        <w:rPr>
          <w:rFonts w:ascii="Arial" w:hAnsi="Arial"/>
          <w:color w:val="auto"/>
          <w:sz w:val="19"/>
          <w:lang w:val="sk-SK"/>
        </w:rPr>
        <w:t>dosiahnutiu</w:t>
      </w:r>
      <w:r>
        <w:rPr>
          <w:rFonts w:ascii="Arial" w:hAnsi="Arial"/>
          <w:color w:val="auto"/>
          <w:sz w:val="19"/>
          <w:lang w:val="sk-SK"/>
        </w:rPr>
        <w:t xml:space="preserve"> hodnoty </w:t>
      </w:r>
      <w:r w:rsidRPr="00E57B69">
        <w:rPr>
          <w:rFonts w:ascii="Arial" w:hAnsi="Arial"/>
          <w:color w:val="auto"/>
          <w:sz w:val="19"/>
          <w:lang w:val="sk-SK"/>
        </w:rPr>
        <w:t>posudzovaného ukazovateľa vo viacerých   hlavných aktivitách, berie sa do úvahy aritmetický priemer za dotknuté ukazovatele a aktivity. Cieľom takéhoto postupného posudzovania je</w:t>
      </w:r>
      <w:r>
        <w:rPr>
          <w:rFonts w:ascii="Arial" w:hAnsi="Arial"/>
          <w:color w:val="auto"/>
          <w:sz w:val="19"/>
          <w:lang w:val="sk-SK"/>
        </w:rPr>
        <w:t>,</w:t>
      </w:r>
      <w:r w:rsidRPr="00E57B69">
        <w:rPr>
          <w:rFonts w:ascii="Arial" w:hAnsi="Arial"/>
          <w:color w:val="auto"/>
          <w:sz w:val="19"/>
          <w:lang w:val="sk-SK"/>
        </w:rPr>
        <w:t xml:space="preserve"> v prípade dosiahnutia hodnoty ukazovateľa s možným dosahom na NFP,   znížiť NFP/vrátiť časť NFP vo vzťahu k tým hlavným aktivitám, v ktorých prichádza k dosiahnutiu znižovaného ukazovateľa.</w:t>
      </w:r>
    </w:p>
    <w:p w14:paraId="52159BBF" w14:textId="77777777" w:rsidR="00F651CD" w:rsidRPr="006B33FB" w:rsidRDefault="00F651CD" w:rsidP="00F651CD">
      <w:pPr>
        <w:pStyle w:val="Default"/>
        <w:jc w:val="both"/>
        <w:rPr>
          <w:rFonts w:ascii="Arial" w:hAnsi="Arial"/>
          <w:color w:val="auto"/>
          <w:sz w:val="19"/>
          <w:lang w:val="sk-SK"/>
        </w:rPr>
      </w:pPr>
      <w:r w:rsidRPr="00A63392">
        <w:rPr>
          <w:rFonts w:ascii="Arial" w:hAnsi="Arial"/>
          <w:color w:val="auto"/>
          <w:sz w:val="19"/>
          <w:lang w:val="sk-SK"/>
        </w:rPr>
        <w:t>Pri výpočte aritmetického priemeru sa zohľadňuje naplnenie plánovaných hodnôt ukazovateľov max. na 100 %, nie prekročených hodnôt ukazovateľov (t. j. viac ako 100 %).</w:t>
      </w:r>
      <w:r w:rsidRPr="00090D59">
        <w:rPr>
          <w:rFonts w:ascii="Arial" w:hAnsi="Arial"/>
          <w:color w:val="auto"/>
          <w:sz w:val="19"/>
          <w:lang w:val="sk-SK"/>
        </w:rPr>
        <w:t xml:space="preserve"> </w:t>
      </w:r>
    </w:p>
    <w:p w14:paraId="2204DC15" w14:textId="77777777" w:rsidR="00F651CD" w:rsidRDefault="00F651CD" w:rsidP="00F651CD">
      <w:pPr>
        <w:pStyle w:val="Default"/>
        <w:jc w:val="both"/>
        <w:rPr>
          <w:rFonts w:ascii="Arial" w:hAnsi="Arial"/>
          <w:color w:val="auto"/>
          <w:sz w:val="19"/>
          <w:lang w:val="sk-SK"/>
        </w:rPr>
      </w:pPr>
      <w:r w:rsidRPr="00F60EFC">
        <w:rPr>
          <w:rFonts w:ascii="Arial" w:hAnsi="Arial"/>
          <w:color w:val="auto"/>
          <w:sz w:val="19"/>
          <w:lang w:val="sk-SK"/>
        </w:rPr>
        <w:t>RO pre OP EVS pri krátení výdavkov v prípade nenaplnenia plánovaných hodnôt ukazovateľov výsledku zohľadní reálne čerpanie rozpočtu.</w:t>
      </w:r>
      <w:r>
        <w:rPr>
          <w:rFonts w:ascii="Arial" w:hAnsi="Arial"/>
          <w:color w:val="auto"/>
          <w:sz w:val="19"/>
          <w:lang w:val="sk-SK"/>
        </w:rPr>
        <w:t xml:space="preserve"> </w:t>
      </w:r>
    </w:p>
    <w:p w14:paraId="2F7BE879" w14:textId="77777777" w:rsidR="00F651CD" w:rsidRDefault="00F651CD" w:rsidP="00F651CD">
      <w:pPr>
        <w:pStyle w:val="Default"/>
        <w:jc w:val="both"/>
        <w:rPr>
          <w:rFonts w:ascii="Arial" w:hAnsi="Arial"/>
          <w:color w:val="auto"/>
          <w:sz w:val="19"/>
          <w:lang w:val="sk-SK"/>
        </w:rPr>
      </w:pPr>
    </w:p>
    <w:p w14:paraId="3F923170" w14:textId="77777777" w:rsidR="00F651CD" w:rsidRDefault="00F651CD" w:rsidP="00F651CD">
      <w:pPr>
        <w:pStyle w:val="Default"/>
        <w:jc w:val="both"/>
        <w:rPr>
          <w:rFonts w:ascii="Arial" w:hAnsi="Arial"/>
          <w:color w:val="auto"/>
          <w:sz w:val="19"/>
          <w:lang w:val="sk-SK"/>
        </w:rPr>
      </w:pPr>
    </w:p>
    <w:p w14:paraId="667F7A77"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dosahom na NFP</w:t>
      </w:r>
      <w:r>
        <w:rPr>
          <w:rFonts w:ascii="Arial" w:hAnsi="Arial"/>
          <w:color w:val="auto"/>
          <w:sz w:val="19"/>
          <w:u w:val="single"/>
          <w:lang w:val="sk-SK"/>
        </w:rPr>
        <w:t>.</w:t>
      </w:r>
    </w:p>
    <w:p w14:paraId="438A0CD5" w14:textId="60600498" w:rsidR="00F651CD" w:rsidRDefault="00F651CD" w:rsidP="00F651CD">
      <w:pPr>
        <w:pStyle w:val="Default"/>
        <w:jc w:val="both"/>
        <w:rPr>
          <w:rFonts w:ascii="Arial" w:hAnsi="Arial"/>
          <w:color w:val="auto"/>
          <w:sz w:val="19"/>
          <w:lang w:val="sk-SK"/>
        </w:rPr>
      </w:pPr>
      <w:r>
        <w:rPr>
          <w:rFonts w:ascii="Arial" w:hAnsi="Arial"/>
          <w:color w:val="auto"/>
          <w:sz w:val="19"/>
          <w:lang w:val="sk-SK"/>
        </w:rPr>
        <w:t>Ku kráteniu NFP môže pristúpiť RO pre OP EVS len vtedy, ak skutočné  naplnenie cieľových hodnôt merateľných ukazovateľov nemá za následok mimoriadne ukončenie zmluvy a súčasne n</w:t>
      </w:r>
      <w:r w:rsidRPr="00F93253">
        <w:rPr>
          <w:rFonts w:ascii="Arial" w:hAnsi="Arial"/>
          <w:color w:val="auto"/>
          <w:sz w:val="19"/>
          <w:lang w:val="sk-SK"/>
        </w:rPr>
        <w:t xml:space="preserve">aplnenie </w:t>
      </w:r>
      <w:r>
        <w:rPr>
          <w:rFonts w:ascii="Arial" w:hAnsi="Arial"/>
          <w:color w:val="auto"/>
          <w:sz w:val="19"/>
          <w:lang w:val="sk-SK"/>
        </w:rPr>
        <w:t>cieľových</w:t>
      </w:r>
      <w:r w:rsidRPr="00F93253">
        <w:rPr>
          <w:rFonts w:ascii="Arial" w:hAnsi="Arial"/>
          <w:color w:val="auto"/>
          <w:sz w:val="19"/>
          <w:lang w:val="sk-SK"/>
        </w:rPr>
        <w:t xml:space="preserve"> hodnôt </w:t>
      </w:r>
      <w:r>
        <w:rPr>
          <w:rFonts w:ascii="Arial" w:hAnsi="Arial"/>
          <w:color w:val="auto"/>
          <w:sz w:val="19"/>
          <w:lang w:val="sk-SK"/>
        </w:rPr>
        <w:t xml:space="preserve">projektových </w:t>
      </w:r>
      <w:r w:rsidRPr="00F93253">
        <w:rPr>
          <w:rFonts w:ascii="Arial" w:hAnsi="Arial"/>
          <w:color w:val="auto"/>
          <w:sz w:val="19"/>
          <w:lang w:val="sk-SK"/>
        </w:rPr>
        <w:t xml:space="preserve">merateľných ukazovateľov </w:t>
      </w:r>
      <w:r>
        <w:rPr>
          <w:rFonts w:ascii="Arial" w:hAnsi="Arial"/>
          <w:color w:val="auto"/>
          <w:sz w:val="19"/>
          <w:lang w:val="sk-SK"/>
        </w:rPr>
        <w:t>je na 89% a menej. V tomto prípade je</w:t>
      </w:r>
      <w:r w:rsidRPr="00567B0A">
        <w:rPr>
          <w:rFonts w:ascii="Arial" w:hAnsi="Arial"/>
          <w:color w:val="auto"/>
          <w:sz w:val="19"/>
          <w:lang w:val="sk-SK"/>
        </w:rPr>
        <w:t xml:space="preserve"> </w:t>
      </w:r>
      <w:r>
        <w:rPr>
          <w:rFonts w:ascii="Arial" w:hAnsi="Arial"/>
          <w:color w:val="auto"/>
          <w:sz w:val="19"/>
          <w:lang w:val="sk-SK"/>
        </w:rPr>
        <w:t xml:space="preserve">poskytovateľ oprávnený pristúpiť ku kráteniu </w:t>
      </w:r>
      <w:r w:rsidRPr="002E1A1C">
        <w:rPr>
          <w:rFonts w:ascii="Arial" w:hAnsi="Arial"/>
          <w:color w:val="auto"/>
          <w:sz w:val="19"/>
          <w:lang w:val="sk-SK"/>
        </w:rPr>
        <w:t>NFP pomerným krátením celkových oprávnených výdavkov</w:t>
      </w:r>
      <w:r>
        <w:rPr>
          <w:rFonts w:ascii="Arial" w:hAnsi="Arial"/>
          <w:color w:val="auto"/>
          <w:sz w:val="19"/>
          <w:lang w:val="sk-SK"/>
        </w:rPr>
        <w:t xml:space="preserve"> za dotknuté aktivity a pomernú časť nepriamych výdavkov. </w:t>
      </w:r>
    </w:p>
    <w:p w14:paraId="221B2CE9" w14:textId="77777777" w:rsidR="00F651CD" w:rsidRDefault="00F651CD" w:rsidP="00F651CD">
      <w:pPr>
        <w:pStyle w:val="Default"/>
        <w:jc w:val="both"/>
        <w:rPr>
          <w:rFonts w:ascii="Arial" w:hAnsi="Arial"/>
          <w:color w:val="auto"/>
          <w:sz w:val="19"/>
          <w:lang w:val="sk-SK"/>
        </w:rPr>
      </w:pPr>
    </w:p>
    <w:p w14:paraId="07969ED8" w14:textId="52216769"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za </w:t>
      </w:r>
      <w:r w:rsidR="000B4C3F">
        <w:rPr>
          <w:rFonts w:ascii="Arial" w:hAnsi="Arial"/>
          <w:color w:val="auto"/>
          <w:sz w:val="19"/>
          <w:lang w:val="sk-SK"/>
        </w:rPr>
        <w:t>m</w:t>
      </w:r>
      <w:r>
        <w:rPr>
          <w:rFonts w:ascii="Arial" w:hAnsi="Arial"/>
          <w:color w:val="auto"/>
          <w:sz w:val="19"/>
          <w:lang w:val="sk-SK"/>
        </w:rPr>
        <w:t xml:space="preserve">erateľný ukazovateľ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jeho hodnotu na 85% a súčasne vyčerpal COV na relevantnej hlavnej aktivite na  90%, poskytovateľ vypočíta sumu na zníženie výšky NFP alebo vrátenie úmernej časti takto: 100% COV za aktivitu po pripočítaní pomernej časti nepriamych výdavkov projektu = </w:t>
      </w:r>
      <w:r>
        <w:rPr>
          <w:rFonts w:ascii="Arial" w:hAnsi="Arial"/>
          <w:color w:val="auto"/>
          <w:sz w:val="19"/>
          <w:lang w:val="sk-SK"/>
        </w:rPr>
        <w:lastRenderedPageBreak/>
        <w:t xml:space="preserve">1 000 000 z toho nenaplnenie ukazovateľov 15% (150 000) mínus reálne nedočerpanie rozpočtu 10% (100 000 EUR) = výsledná suma 5% (50 000 EUR). </w:t>
      </w:r>
    </w:p>
    <w:p w14:paraId="385880C9" w14:textId="77777777" w:rsidR="00F651CD" w:rsidRPr="00771817" w:rsidRDefault="00F651CD" w:rsidP="00771817">
      <w:pPr>
        <w:pStyle w:val="Default"/>
        <w:jc w:val="both"/>
        <w:rPr>
          <w:rFonts w:ascii="Arial" w:hAnsi="Arial"/>
          <w:color w:val="auto"/>
          <w:sz w:val="19"/>
          <w:lang w:val="sk-SK"/>
        </w:rPr>
      </w:pPr>
    </w:p>
    <w:p w14:paraId="36518154" w14:textId="481B1686" w:rsidR="00F651CD" w:rsidRPr="00A63392" w:rsidRDefault="00F651CD" w:rsidP="00F651CD">
      <w:pPr>
        <w:pStyle w:val="Textkomentra"/>
        <w:jc w:val="both"/>
        <w:rPr>
          <w:lang w:val="sk-SK"/>
        </w:rPr>
      </w:pPr>
      <w:r w:rsidRPr="00A63392">
        <w:rPr>
          <w:lang w:val="sk-SK"/>
        </w:rPr>
        <w:t>V prípade uplatnenia korekcie na projekt sa jej výška nezapočítava do percentuálneho reálneho čerpania rozpočtu pre výpočet sumy za nedosiahnut</w:t>
      </w:r>
      <w:r>
        <w:rPr>
          <w:lang w:val="sk-SK"/>
        </w:rPr>
        <w:t>ie</w:t>
      </w:r>
      <w:r w:rsidRPr="00A63392">
        <w:rPr>
          <w:lang w:val="sk-SK"/>
        </w:rPr>
        <w:t xml:space="preserve"> hodnoty projektových merateľných</w:t>
      </w:r>
      <w:r>
        <w:rPr>
          <w:lang w:val="sk-SK"/>
        </w:rPr>
        <w:t xml:space="preserve"> </w:t>
      </w:r>
      <w:r w:rsidRPr="00A63392">
        <w:rPr>
          <w:lang w:val="sk-SK"/>
        </w:rPr>
        <w:t xml:space="preserve">ukazovateľov, ale znižuje východiskovú sumu pre percentuálny výpočet sankcie. </w:t>
      </w:r>
    </w:p>
    <w:p w14:paraId="6FDB32FA" w14:textId="77777777" w:rsidR="00F651CD" w:rsidRPr="00EB58C6" w:rsidRDefault="00F651CD" w:rsidP="00F651CD">
      <w:pPr>
        <w:pStyle w:val="Default"/>
        <w:jc w:val="both"/>
        <w:rPr>
          <w:rFonts w:ascii="Arial" w:hAnsi="Arial"/>
          <w:color w:val="auto"/>
          <w:sz w:val="19"/>
          <w:lang w:val="sk-SK"/>
        </w:rPr>
      </w:pPr>
    </w:p>
    <w:p w14:paraId="473F9B41" w14:textId="5DD688B4"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w:t>
      </w:r>
      <w:r w:rsidR="000B4C3F">
        <w:rPr>
          <w:rFonts w:ascii="Arial" w:hAnsi="Arial"/>
          <w:color w:val="auto"/>
          <w:sz w:val="19"/>
          <w:lang w:val="sk-SK"/>
        </w:rPr>
        <w:t>m</w:t>
      </w:r>
      <w:r>
        <w:rPr>
          <w:rFonts w:ascii="Arial" w:hAnsi="Arial"/>
          <w:color w:val="auto"/>
          <w:sz w:val="19"/>
          <w:lang w:val="sk-SK"/>
        </w:rPr>
        <w:t xml:space="preserve">erateľné ukazovatele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ich hodnotu na 85% a súčasne vyčerpal NFP na 100% a  bola mu udelená korekcia vo výške 20%, poskytovateľ pri výpočte sumy úmerného  zníženia NFP alebo požadovanej na vrátenie z NFP, bude vychádzať z NFP zníženého o korekciu vo výške 20%. Pri NFP 100% = 1 000 000 EUR, korekcii 20% NFP = 200 000 EUR, dosiahnutej 85% cieľovej hodnote merateľných ukazovateľov </w:t>
      </w:r>
      <w:r w:rsidR="004503DA">
        <w:rPr>
          <w:rFonts w:ascii="Arial" w:hAnsi="Arial"/>
          <w:color w:val="auto"/>
          <w:sz w:val="19"/>
          <w:lang w:val="sk-SK"/>
        </w:rPr>
        <w:t xml:space="preserve">projektu </w:t>
      </w:r>
      <w:r>
        <w:rPr>
          <w:rFonts w:ascii="Arial" w:hAnsi="Arial"/>
          <w:color w:val="auto"/>
          <w:sz w:val="19"/>
          <w:lang w:val="sk-SK"/>
        </w:rPr>
        <w:t>sa suma vypočíta takto:</w:t>
      </w:r>
    </w:p>
    <w:p w14:paraId="6E33DEF5" w14:textId="0A474C3E"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1 000 000 - 200 000 = 800 000, 15% z 800 000 = </w:t>
      </w:r>
      <w:r w:rsidRPr="00DA3A41">
        <w:rPr>
          <w:rFonts w:ascii="Arial" w:hAnsi="Arial"/>
          <w:color w:val="auto"/>
          <w:sz w:val="19"/>
          <w:u w:val="single"/>
          <w:lang w:val="sk-SK"/>
        </w:rPr>
        <w:t>120</w:t>
      </w:r>
      <w:r>
        <w:rPr>
          <w:rFonts w:ascii="Arial" w:hAnsi="Arial"/>
          <w:color w:val="auto"/>
          <w:sz w:val="19"/>
          <w:u w:val="single"/>
          <w:lang w:val="sk-SK"/>
        </w:rPr>
        <w:t> </w:t>
      </w:r>
      <w:r w:rsidRPr="00DA3A41">
        <w:rPr>
          <w:rFonts w:ascii="Arial" w:hAnsi="Arial"/>
          <w:color w:val="auto"/>
          <w:sz w:val="19"/>
          <w:u w:val="single"/>
          <w:lang w:val="sk-SK"/>
        </w:rPr>
        <w:t>000</w:t>
      </w:r>
      <w:r>
        <w:rPr>
          <w:rFonts w:ascii="Arial" w:hAnsi="Arial"/>
          <w:color w:val="auto"/>
          <w:sz w:val="19"/>
          <w:u w:val="single"/>
          <w:lang w:val="sk-SK"/>
        </w:rPr>
        <w:t xml:space="preserve"> (EUR).</w:t>
      </w:r>
    </w:p>
    <w:p w14:paraId="56FD4EBE" w14:textId="77777777"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 </w:t>
      </w:r>
    </w:p>
    <w:p w14:paraId="4EC2C509" w14:textId="77777777" w:rsidR="00F651CD" w:rsidRPr="00896953" w:rsidRDefault="00F651CD" w:rsidP="00F651CD">
      <w:pPr>
        <w:pStyle w:val="Default"/>
        <w:jc w:val="both"/>
        <w:rPr>
          <w:rFonts w:ascii="Arial" w:hAnsi="Arial"/>
          <w:color w:val="auto"/>
          <w:sz w:val="19"/>
          <w:lang w:val="sk-SK"/>
        </w:rPr>
      </w:pPr>
    </w:p>
    <w:p w14:paraId="210DC755"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bez dosahu na NFP</w:t>
      </w:r>
      <w:r>
        <w:rPr>
          <w:rFonts w:ascii="Arial" w:hAnsi="Arial"/>
          <w:color w:val="auto"/>
          <w:sz w:val="19"/>
          <w:u w:val="single"/>
          <w:lang w:val="sk-SK"/>
        </w:rPr>
        <w:t>.</w:t>
      </w:r>
    </w:p>
    <w:p w14:paraId="28A4D249" w14:textId="20947264"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V prípade, že budú</w:t>
      </w:r>
      <w:r>
        <w:rPr>
          <w:rFonts w:ascii="Arial" w:hAnsi="Arial"/>
          <w:color w:val="auto"/>
          <w:sz w:val="19"/>
          <w:lang w:val="sk-SK"/>
        </w:rPr>
        <w:t xml:space="preserve"> hodnoty </w:t>
      </w:r>
      <w:r w:rsidRPr="000735FD">
        <w:rPr>
          <w:rFonts w:ascii="Arial" w:hAnsi="Arial"/>
          <w:color w:val="auto"/>
          <w:sz w:val="19"/>
          <w:lang w:val="sk-SK"/>
        </w:rPr>
        <w:t xml:space="preserve">za jednotlivé aktivity alebo </w:t>
      </w:r>
      <w:r w:rsidRPr="00A63392">
        <w:rPr>
          <w:rFonts w:ascii="Arial" w:hAnsi="Arial"/>
          <w:color w:val="auto"/>
          <w:sz w:val="19"/>
          <w:lang w:val="sk-SK"/>
        </w:rPr>
        <w:t xml:space="preserve">za </w:t>
      </w:r>
      <w:r w:rsidRPr="000735FD">
        <w:rPr>
          <w:rFonts w:ascii="Arial" w:hAnsi="Arial"/>
          <w:color w:val="auto"/>
          <w:sz w:val="19"/>
          <w:lang w:val="sk-SK"/>
        </w:rPr>
        <w:t>súhrnne</w:t>
      </w:r>
      <w:r w:rsidRPr="00F93253">
        <w:rPr>
          <w:rFonts w:ascii="Arial" w:hAnsi="Arial"/>
          <w:color w:val="auto"/>
          <w:sz w:val="19"/>
          <w:lang w:val="sk-SK"/>
        </w:rPr>
        <w:t xml:space="preserve"> </w:t>
      </w:r>
      <w:r>
        <w:rPr>
          <w:rFonts w:ascii="Arial" w:hAnsi="Arial"/>
          <w:color w:val="auto"/>
          <w:sz w:val="19"/>
          <w:lang w:val="sk-SK"/>
        </w:rPr>
        <w:t>cieľové</w:t>
      </w:r>
      <w:r w:rsidRPr="00F93253">
        <w:rPr>
          <w:rFonts w:ascii="Arial" w:hAnsi="Arial"/>
          <w:color w:val="auto"/>
          <w:sz w:val="19"/>
          <w:lang w:val="sk-SK"/>
        </w:rPr>
        <w:t xml:space="preserve"> hodnoty</w:t>
      </w:r>
      <w:r>
        <w:rPr>
          <w:rFonts w:ascii="Arial" w:hAnsi="Arial"/>
          <w:color w:val="auto"/>
          <w:sz w:val="19"/>
          <w:lang w:val="sk-SK"/>
        </w:rPr>
        <w:t xml:space="preserve"> všetkých ukazovateľov</w:t>
      </w:r>
      <w:r w:rsidRPr="00F93253" w:rsidDel="000F7236">
        <w:rPr>
          <w:rFonts w:ascii="Arial" w:hAnsi="Arial"/>
          <w:color w:val="auto"/>
          <w:sz w:val="19"/>
          <w:lang w:val="sk-SK"/>
        </w:rPr>
        <w:t xml:space="preserve"> </w:t>
      </w:r>
      <w:r w:rsidRPr="00F93253">
        <w:rPr>
          <w:rFonts w:ascii="Arial" w:hAnsi="Arial"/>
          <w:color w:val="auto"/>
          <w:sz w:val="19"/>
          <w:lang w:val="sk-SK"/>
        </w:rPr>
        <w:t xml:space="preserve">naplnené minimálne na </w:t>
      </w:r>
      <w:r w:rsidRPr="00A63392">
        <w:rPr>
          <w:rFonts w:ascii="Arial" w:hAnsi="Arial"/>
          <w:color w:val="auto"/>
          <w:sz w:val="19"/>
          <w:lang w:val="sk-SK"/>
        </w:rPr>
        <w:t>90 %</w:t>
      </w:r>
      <w:r w:rsidRPr="00567B0A">
        <w:rPr>
          <w:rFonts w:ascii="Arial" w:hAnsi="Arial"/>
          <w:color w:val="auto"/>
          <w:sz w:val="19"/>
          <w:lang w:val="sk-SK"/>
        </w:rPr>
        <w:t xml:space="preserve"> a</w:t>
      </w:r>
      <w:r>
        <w:rPr>
          <w:rFonts w:ascii="Arial" w:hAnsi="Arial"/>
          <w:color w:val="auto"/>
          <w:sz w:val="19"/>
          <w:lang w:val="sk-SK"/>
        </w:rPr>
        <w:t> </w:t>
      </w:r>
      <w:r w:rsidRPr="00567B0A">
        <w:rPr>
          <w:rFonts w:ascii="Arial" w:hAnsi="Arial"/>
          <w:color w:val="auto"/>
          <w:sz w:val="19"/>
          <w:lang w:val="sk-SK"/>
        </w:rPr>
        <w:t>viac</w:t>
      </w:r>
      <w:r>
        <w:rPr>
          <w:rFonts w:ascii="Arial" w:hAnsi="Arial"/>
          <w:color w:val="auto"/>
          <w:sz w:val="19"/>
          <w:lang w:val="sk-SK"/>
        </w:rPr>
        <w:t>,</w:t>
      </w:r>
      <w:r w:rsidRPr="00F93253">
        <w:rPr>
          <w:rFonts w:ascii="Arial" w:hAnsi="Arial"/>
          <w:color w:val="auto"/>
          <w:sz w:val="19"/>
          <w:lang w:val="sk-SK"/>
        </w:rPr>
        <w:t xml:space="preserve"> </w:t>
      </w:r>
      <w:r>
        <w:rPr>
          <w:rFonts w:ascii="Arial" w:hAnsi="Arial"/>
          <w:color w:val="auto"/>
          <w:sz w:val="19"/>
          <w:lang w:val="sk-SK"/>
        </w:rPr>
        <w:t>poskytovateľ si</w:t>
      </w:r>
      <w:r w:rsidRPr="00F93253">
        <w:rPr>
          <w:rFonts w:ascii="Arial" w:hAnsi="Arial"/>
          <w:color w:val="auto"/>
          <w:sz w:val="19"/>
          <w:lang w:val="sk-SK"/>
        </w:rPr>
        <w:t xml:space="preserve"> nebude uplatňovať</w:t>
      </w:r>
      <w:r w:rsidRPr="00923BC1" w:rsidDel="004952A7">
        <w:rPr>
          <w:sz w:val="22"/>
          <w:szCs w:val="22"/>
          <w:lang w:val="sk-SK"/>
        </w:rPr>
        <w:t xml:space="preserve"> </w:t>
      </w:r>
      <w:r w:rsidRPr="00910594">
        <w:rPr>
          <w:rFonts w:ascii="Arial" w:hAnsi="Arial"/>
          <w:color w:val="auto"/>
          <w:sz w:val="19"/>
          <w:lang w:val="sk-SK"/>
        </w:rPr>
        <w:t>právo znížiť</w:t>
      </w:r>
      <w:r>
        <w:rPr>
          <w:rFonts w:ascii="Arial" w:hAnsi="Arial"/>
          <w:color w:val="auto"/>
          <w:sz w:val="19"/>
          <w:lang w:val="sk-SK"/>
        </w:rPr>
        <w:t xml:space="preserve"> </w:t>
      </w:r>
      <w:r w:rsidRPr="00910594">
        <w:rPr>
          <w:rFonts w:ascii="Arial" w:hAnsi="Arial"/>
          <w:color w:val="auto"/>
          <w:sz w:val="19"/>
          <w:lang w:val="sk-SK"/>
        </w:rPr>
        <w:t>výšku poskytovaného NFP</w:t>
      </w:r>
      <w:r>
        <w:rPr>
          <w:rFonts w:ascii="Arial" w:hAnsi="Arial"/>
          <w:color w:val="auto"/>
          <w:sz w:val="19"/>
          <w:lang w:val="sk-SK"/>
        </w:rPr>
        <w:t>/ vrátiť časť NFP</w:t>
      </w:r>
      <w:r w:rsidRPr="00910594">
        <w:rPr>
          <w:rFonts w:ascii="Arial" w:hAnsi="Arial"/>
          <w:color w:val="auto"/>
          <w:sz w:val="19"/>
          <w:lang w:val="sk-SK"/>
        </w:rPr>
        <w:t xml:space="preserve"> </w:t>
      </w:r>
      <w:r>
        <w:rPr>
          <w:rFonts w:ascii="Arial" w:hAnsi="Arial"/>
          <w:color w:val="auto"/>
          <w:sz w:val="19"/>
          <w:lang w:val="sk-SK"/>
        </w:rPr>
        <w:t>úmerne</w:t>
      </w:r>
      <w:r w:rsidRPr="00910594">
        <w:rPr>
          <w:rFonts w:ascii="Arial" w:hAnsi="Arial"/>
          <w:color w:val="auto"/>
          <w:sz w:val="19"/>
          <w:lang w:val="sk-SK"/>
        </w:rPr>
        <w:t xml:space="preserve"> k zníženiu hodnoty Merateľného ukazovateľa Projektu v zmysle čl. 10 ods. 1 písm. j) VZP</w:t>
      </w:r>
      <w:r>
        <w:rPr>
          <w:rFonts w:ascii="Arial" w:hAnsi="Arial"/>
          <w:color w:val="auto"/>
          <w:sz w:val="19"/>
          <w:lang w:val="sk-SK"/>
        </w:rPr>
        <w:t xml:space="preserve"> resp. </w:t>
      </w:r>
      <w:r w:rsidRPr="00622224">
        <w:rPr>
          <w:rFonts w:ascii="Arial" w:hAnsi="Arial"/>
          <w:color w:val="auto"/>
          <w:sz w:val="19"/>
          <w:lang w:val="sk-SK"/>
        </w:rPr>
        <w:t>čl. 16 ods. 1 písm. j) VP</w:t>
      </w:r>
      <w:r w:rsidRPr="00F93253">
        <w:rPr>
          <w:rFonts w:ascii="Arial" w:hAnsi="Arial"/>
          <w:color w:val="auto"/>
          <w:sz w:val="19"/>
          <w:lang w:val="sk-SK"/>
        </w:rPr>
        <w:t>.</w:t>
      </w:r>
    </w:p>
    <w:p w14:paraId="5623FC28" w14:textId="77777777"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 xml:space="preserve"> </w:t>
      </w:r>
    </w:p>
    <w:p w14:paraId="3D8D68DE" w14:textId="39E9ED52"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hodnote reálne čerpal rozpočet. </w:t>
      </w:r>
      <w:r w:rsidRPr="00F60EFC">
        <w:rPr>
          <w:rFonts w:ascii="Arial" w:hAnsi="Arial"/>
          <w:color w:val="auto"/>
          <w:sz w:val="19"/>
          <w:lang w:val="sk-SK"/>
        </w:rPr>
        <w:t>RO pre OP EVS v</w:t>
      </w:r>
      <w:r>
        <w:rPr>
          <w:rFonts w:ascii="Arial" w:hAnsi="Arial"/>
          <w:color w:val="auto"/>
          <w:sz w:val="19"/>
          <w:lang w:val="sk-SK"/>
        </w:rPr>
        <w:t xml:space="preserve"> tomto </w:t>
      </w:r>
      <w:r w:rsidRPr="00F60EFC">
        <w:rPr>
          <w:rFonts w:ascii="Arial" w:hAnsi="Arial"/>
          <w:color w:val="auto"/>
          <w:sz w:val="19"/>
          <w:lang w:val="sk-SK"/>
        </w:rPr>
        <w:t xml:space="preserve">prípade </w:t>
      </w:r>
      <w:r>
        <w:rPr>
          <w:rFonts w:ascii="Arial" w:hAnsi="Arial"/>
          <w:color w:val="auto"/>
          <w:sz w:val="19"/>
          <w:lang w:val="sk-SK"/>
        </w:rPr>
        <w:t>uplatní pravidlo o</w:t>
      </w:r>
      <w:r w:rsidRPr="007961CB">
        <w:rPr>
          <w:rFonts w:ascii="Arial" w:hAnsi="Arial"/>
          <w:color w:val="auto"/>
          <w:sz w:val="19"/>
          <w:lang w:val="sk-SK"/>
        </w:rPr>
        <w:t xml:space="preserve"> </w:t>
      </w:r>
      <w:r>
        <w:rPr>
          <w:rFonts w:ascii="Arial" w:hAnsi="Arial"/>
          <w:color w:val="auto"/>
          <w:sz w:val="19"/>
          <w:lang w:val="sk-SK"/>
        </w:rPr>
        <w:t>zohľadnení reálneho čerpania pri nedosiahnutí plánovaných cieľových hodnôt.</w:t>
      </w:r>
    </w:p>
    <w:p w14:paraId="74FCDA6C" w14:textId="77777777" w:rsidR="00F651CD" w:rsidRDefault="00F651CD" w:rsidP="00F651CD">
      <w:pPr>
        <w:pStyle w:val="Default"/>
        <w:jc w:val="both"/>
        <w:rPr>
          <w:rFonts w:ascii="Arial" w:hAnsi="Arial"/>
          <w:color w:val="auto"/>
          <w:sz w:val="19"/>
          <w:lang w:val="sk-SK"/>
        </w:rPr>
      </w:pPr>
    </w:p>
    <w:p w14:paraId="23544FE8" w14:textId="2E7B99E5"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všetky merateľné ukazovatele </w:t>
      </w:r>
      <w:r w:rsidR="004503DA">
        <w:rPr>
          <w:rFonts w:ascii="Arial" w:hAnsi="Arial"/>
          <w:color w:val="auto"/>
          <w:sz w:val="19"/>
          <w:lang w:val="sk-SK"/>
        </w:rPr>
        <w:t xml:space="preserve">projektu </w:t>
      </w:r>
      <w:r>
        <w:rPr>
          <w:rFonts w:ascii="Arial" w:hAnsi="Arial"/>
          <w:color w:val="auto"/>
          <w:sz w:val="19"/>
          <w:lang w:val="sk-SK"/>
        </w:rPr>
        <w:t>naplnil ich hodnotu na 85% a súčasne vyčerpal NFP na 82%, poskytovateľ nezníži výšku NFP alebo nebude požadovať vrátenie úmernej časti, pretože žiadateľ sám vyčerpal NFP úmerne dosiahnutej % hodnote ukazovateľov v zmysle odseku vyššie.</w:t>
      </w:r>
    </w:p>
    <w:p w14:paraId="32619164" w14:textId="77777777" w:rsidR="00F651CD" w:rsidRDefault="00F651CD" w:rsidP="00F651CD">
      <w:pPr>
        <w:pStyle w:val="Default"/>
        <w:jc w:val="both"/>
        <w:rPr>
          <w:rFonts w:ascii="Arial" w:hAnsi="Arial"/>
          <w:color w:val="auto"/>
          <w:sz w:val="19"/>
          <w:lang w:val="sk-SK"/>
        </w:rPr>
      </w:pPr>
    </w:p>
    <w:p w14:paraId="7A55CE7C" w14:textId="50DE31F8" w:rsidR="00563905" w:rsidRPr="0073389C" w:rsidRDefault="00563905" w:rsidP="00AE0D10">
      <w:pPr>
        <w:spacing w:before="120" w:after="120" w:line="288" w:lineRule="auto"/>
        <w:jc w:val="both"/>
      </w:pPr>
    </w:p>
    <w:p w14:paraId="7A55CE7D" w14:textId="77777777" w:rsidR="007223B7" w:rsidRPr="0073389C" w:rsidRDefault="007223B7" w:rsidP="007223B7">
      <w:pPr>
        <w:pStyle w:val="Nadpis2"/>
        <w:rPr>
          <w:lang w:val="sk-SK"/>
        </w:rPr>
      </w:pPr>
      <w:bookmarkStart w:id="70" w:name="_Toc440372864"/>
      <w:bookmarkStart w:id="71" w:name="_Toc440636375"/>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70"/>
      <w:bookmarkEnd w:id="71"/>
    </w:p>
    <w:p w14:paraId="7A55CE7F" w14:textId="77777777" w:rsidR="00563905" w:rsidRPr="0073389C" w:rsidRDefault="00563905" w:rsidP="009B5B97">
      <w:pPr>
        <w:spacing w:before="120" w:after="120" w:line="288" w:lineRule="auto"/>
        <w:jc w:val="both"/>
      </w:pPr>
    </w:p>
    <w:p w14:paraId="7A55CE80" w14:textId="77777777" w:rsidR="00AE5A8F" w:rsidRPr="0073389C" w:rsidRDefault="00023A70" w:rsidP="009B5B97">
      <w:pPr>
        <w:pStyle w:val="Nadpis3"/>
        <w:spacing w:line="288" w:lineRule="auto"/>
        <w:ind w:left="567" w:firstLine="0"/>
        <w:rPr>
          <w:lang w:val="sk-SK"/>
        </w:rPr>
      </w:pPr>
      <w:bookmarkStart w:id="72" w:name="_Toc440372865"/>
      <w:bookmarkStart w:id="73" w:name="_Toc440636376"/>
      <w:r w:rsidRPr="0073389C">
        <w:rPr>
          <w:lang w:val="sk-SK"/>
        </w:rPr>
        <w:t>Charakter zmien a spôsob posudzovania zmien</w:t>
      </w:r>
      <w:bookmarkEnd w:id="72"/>
      <w:bookmarkEnd w:id="73"/>
    </w:p>
    <w:p w14:paraId="7A55CE81" w14:textId="6B38DDD2"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/rozhodnutím o poskytnutí NFP. Cieľom zmenového konania je odborne, objektívne a so zabezpečením dodržania zásady rovnakého prístupu, nediskriminácie a transparentnosti, posúdiť potrebu a vhodnosť zmeny projektu, celkový dopad zmeny v kontexte podmienok 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0D29B1DD" w14:textId="68474D88"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14:paraId="4C964CE8" w14:textId="77777777" w:rsidR="00DF609C" w:rsidRPr="0073389C" w:rsidRDefault="00DF609C" w:rsidP="009B5B97">
      <w:pPr>
        <w:spacing w:before="120" w:after="120" w:line="288" w:lineRule="auto"/>
        <w:jc w:val="both"/>
      </w:pPr>
    </w:p>
    <w:p w14:paraId="7A55CE82" w14:textId="5312A33F"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w:t>
      </w:r>
      <w:r w:rsidR="005309BA">
        <w:rPr>
          <w:b/>
        </w:rPr>
        <w:t>:</w:t>
      </w:r>
    </w:p>
    <w:p w14:paraId="7A55CE83" w14:textId="1C8846BF"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14:paraId="7A55CE85" w14:textId="086B5276"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/rozhodnutí o schválení ŽoNFP</w:t>
      </w:r>
      <w:r w:rsidRPr="0073389C">
        <w:t xml:space="preserve"> iba deklaratórny </w:t>
      </w:r>
      <w:r w:rsidRPr="0073389C">
        <w:lastRenderedPageBreak/>
        <w:t xml:space="preserve">účinok) alebo zmena v subjekte </w:t>
      </w:r>
      <w:r w:rsidR="00E55ACE" w:rsidRPr="0073389C">
        <w:t>p</w:t>
      </w:r>
      <w:r w:rsidRPr="0073389C">
        <w:t>oskytovateľa, ku ktorej dôjde na základe všeobecne záväzného právneho predpisu</w:t>
      </w:r>
      <w:r w:rsidR="00C750F1">
        <w:t>.</w:t>
      </w:r>
    </w:p>
    <w:p w14:paraId="7A55CE86" w14:textId="63F069BE"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14:paraId="7A55CE87" w14:textId="6B86BE35"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rozhodnutia o schválení ŽoNFP</w:t>
      </w:r>
      <w:r w:rsidR="00526B00" w:rsidRPr="00C750F1">
        <w:rPr>
          <w:szCs w:val="19"/>
          <w:lang w:val="sk-SK"/>
        </w:rPr>
        <w:t>;</w:t>
      </w:r>
      <w:r w:rsidRPr="00C750F1">
        <w:rPr>
          <w:szCs w:val="19"/>
          <w:lang w:val="sk-SK"/>
        </w:rPr>
        <w:t xml:space="preserve"> </w:t>
      </w:r>
    </w:p>
    <w:p w14:paraId="753FC085" w14:textId="63687745"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 výkresovej dokumentácie, zmena technických správ, zmena štúdií a podobne)</w:t>
      </w:r>
      <w:r w:rsidR="00C750F1" w:rsidRPr="00C750F1">
        <w:rPr>
          <w:szCs w:val="19"/>
          <w:lang w:val="sk-SK"/>
        </w:rPr>
        <w:t>;</w:t>
      </w:r>
    </w:p>
    <w:p w14:paraId="1700631D" w14:textId="1DF7BDC9" w:rsidR="008F0217" w:rsidRDefault="00C750F1" w:rsidP="00AB2DF3">
      <w:pPr>
        <w:pStyle w:val="Odsekzoznamu"/>
        <w:numPr>
          <w:ilvl w:val="0"/>
          <w:numId w:val="108"/>
        </w:numPr>
        <w:tabs>
          <w:tab w:val="left" w:pos="0"/>
        </w:tabs>
        <w:autoSpaceDE w:val="0"/>
        <w:autoSpaceDN w:val="0"/>
        <w:adjustRightInd w:val="0"/>
        <w:spacing w:before="120" w:after="120" w:line="288" w:lineRule="auto"/>
        <w:ind w:left="851"/>
        <w:contextualSpacing w:val="0"/>
        <w:jc w:val="both"/>
      </w:pPr>
      <w:r w:rsidRPr="00C750F1">
        <w:rPr>
          <w:lang w:eastAsia="cs-CZ"/>
        </w:rPr>
        <w:t>iná zmena, ktorá je v</w:t>
      </w:r>
      <w:r>
        <w:rPr>
          <w:lang w:eastAsia="cs-CZ"/>
        </w:rPr>
        <w:t> zmluve o NFP/rozhodnutí o schválení ŽoNFP</w:t>
      </w:r>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14:paraId="7A55CE8A" w14:textId="707A3F82"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14:paraId="7A55CE8B" w14:textId="77777777" w:rsidR="00B3113C" w:rsidRPr="0073389C" w:rsidRDefault="00B3113C" w:rsidP="009A78AB">
      <w:pPr>
        <w:numPr>
          <w:ilvl w:val="0"/>
          <w:numId w:val="41"/>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3330DC91" w14:textId="570CB1EA" w:rsidR="002317C7" w:rsidRPr="002317C7" w:rsidRDefault="00FD2BDF" w:rsidP="002317C7">
      <w:pPr>
        <w:numPr>
          <w:ilvl w:val="0"/>
          <w:numId w:val="41"/>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14:paraId="3D7F730A" w14:textId="5A25F260" w:rsidR="00FD2BDF" w:rsidRPr="00FD2BDF" w:rsidRDefault="00FD2BDF" w:rsidP="00FD2BDF">
      <w:pPr>
        <w:numPr>
          <w:ilvl w:val="0"/>
          <w:numId w:val="41"/>
        </w:numPr>
        <w:spacing w:before="120" w:after="120" w:line="288" w:lineRule="auto"/>
        <w:ind w:left="851" w:hanging="284"/>
        <w:jc w:val="both"/>
        <w:rPr>
          <w:lang w:eastAsia="cs-CZ"/>
        </w:rPr>
      </w:pPr>
      <w:r>
        <w:rPr>
          <w:lang w:eastAsia="cs-CZ"/>
        </w:rPr>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r>
        <w:rPr>
          <w:lang w:eastAsia="cs-CZ"/>
        </w:rPr>
        <w:t>ŽoNFP</w:t>
      </w:r>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14:paraId="7A55CE8F" w14:textId="5C9FFBA7" w:rsidR="00B3113C" w:rsidRPr="0073389C" w:rsidRDefault="00C256BE" w:rsidP="009A78AB">
      <w:pPr>
        <w:numPr>
          <w:ilvl w:val="0"/>
          <w:numId w:val="41"/>
        </w:numPr>
        <w:spacing w:before="120" w:after="120" w:line="288" w:lineRule="auto"/>
        <w:ind w:left="851" w:hanging="284"/>
        <w:jc w:val="both"/>
        <w:rPr>
          <w:lang w:eastAsia="cs-CZ"/>
        </w:rPr>
      </w:pPr>
      <w:r w:rsidRPr="00C256BE">
        <w:rPr>
          <w:lang w:eastAsia="cs-CZ"/>
        </w:rPr>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73389C" w:rsidDel="00C256BE">
        <w:rPr>
          <w:lang w:eastAsia="cs-CZ"/>
        </w:rPr>
        <w:t xml:space="preserve"> </w:t>
      </w:r>
      <w:r w:rsidR="00B3113C" w:rsidRPr="0073389C">
        <w:rPr>
          <w:lang w:eastAsia="cs-CZ"/>
        </w:rPr>
        <w:t xml:space="preserve">, </w:t>
      </w:r>
    </w:p>
    <w:p w14:paraId="7A55CE91" w14:textId="4419705E" w:rsidR="00B3113C" w:rsidRPr="0073389C" w:rsidRDefault="005F7F8E" w:rsidP="009A78AB">
      <w:pPr>
        <w:numPr>
          <w:ilvl w:val="0"/>
          <w:numId w:val="41"/>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rozhodnutia o schválení ŽoNFP</w:t>
      </w:r>
      <w:r w:rsidR="00B3113C" w:rsidRPr="0073389C">
        <w:rPr>
          <w:lang w:eastAsia="cs-CZ"/>
        </w:rPr>
        <w:t>,</w:t>
      </w:r>
    </w:p>
    <w:p w14:paraId="7A55CE92" w14:textId="4F28990F" w:rsidR="00B3113C" w:rsidRPr="0073389C" w:rsidRDefault="00B866FC" w:rsidP="009A78AB">
      <w:pPr>
        <w:numPr>
          <w:ilvl w:val="0"/>
          <w:numId w:val="41"/>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14:paraId="7A55CE93" w14:textId="1EF88E02" w:rsidR="00B3113C" w:rsidRPr="0073389C" w:rsidRDefault="00B3113C" w:rsidP="009A78AB">
      <w:pPr>
        <w:numPr>
          <w:ilvl w:val="0"/>
          <w:numId w:val="41"/>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14:paraId="7A55CE94" w14:textId="6384B6C1" w:rsidR="00B3113C" w:rsidRPr="0073389C" w:rsidRDefault="00B3113C" w:rsidP="009A78AB">
      <w:pPr>
        <w:numPr>
          <w:ilvl w:val="0"/>
          <w:numId w:val="41"/>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14:paraId="7A55CE95" w14:textId="77777777" w:rsidR="00B3113C" w:rsidRPr="0073389C" w:rsidRDefault="00B3113C" w:rsidP="009A78AB">
      <w:pPr>
        <w:numPr>
          <w:ilvl w:val="0"/>
          <w:numId w:val="41"/>
        </w:numPr>
        <w:spacing w:before="120" w:after="120" w:line="288" w:lineRule="auto"/>
        <w:ind w:left="851" w:hanging="284"/>
        <w:jc w:val="both"/>
        <w:rPr>
          <w:lang w:eastAsia="cs-CZ"/>
        </w:rPr>
      </w:pPr>
      <w:r w:rsidRPr="0073389C">
        <w:rPr>
          <w:lang w:eastAsia="cs-CZ"/>
        </w:rPr>
        <w:t>používaného systému financovania,</w:t>
      </w:r>
    </w:p>
    <w:p w14:paraId="7A55CE96" w14:textId="039BDA1D" w:rsidR="00B3113C" w:rsidRPr="0073389C" w:rsidRDefault="00E008D8" w:rsidP="009A78AB">
      <w:pPr>
        <w:numPr>
          <w:ilvl w:val="0"/>
          <w:numId w:val="41"/>
        </w:numPr>
        <w:spacing w:before="120" w:after="120" w:line="288" w:lineRule="auto"/>
        <w:ind w:left="851" w:hanging="284"/>
        <w:jc w:val="both"/>
        <w:rPr>
          <w:lang w:eastAsia="cs-CZ"/>
        </w:rPr>
      </w:pPr>
      <w:r>
        <w:rPr>
          <w:bCs/>
          <w:lang w:eastAsia="cs-CZ"/>
        </w:rPr>
        <w:t>v rozpočte p</w:t>
      </w:r>
      <w:r w:rsidRPr="00E008D8">
        <w:rPr>
          <w:bCs/>
          <w:lang w:eastAsia="cs-CZ"/>
        </w:rPr>
        <w:t>rojektu, okrem nedočerpania niektorej rozpočtovej položky</w:t>
      </w:r>
      <w:r w:rsidR="00B3113C" w:rsidRPr="0073389C">
        <w:rPr>
          <w:lang w:eastAsia="cs-CZ"/>
        </w:rPr>
        <w:t>,</w:t>
      </w:r>
    </w:p>
    <w:p w14:paraId="0EEC0610" w14:textId="406C9D9F" w:rsidR="00033F4A" w:rsidRDefault="00E008D8" w:rsidP="00033F4A">
      <w:pPr>
        <w:numPr>
          <w:ilvl w:val="0"/>
          <w:numId w:val="41"/>
        </w:numPr>
        <w:spacing w:before="120" w:after="120" w:line="288" w:lineRule="auto"/>
        <w:ind w:left="851" w:hanging="284"/>
        <w:jc w:val="both"/>
        <w:rPr>
          <w:bCs/>
          <w:lang w:eastAsia="cs-CZ"/>
        </w:rPr>
      </w:pPr>
      <w:r w:rsidRPr="00033F4A">
        <w:rPr>
          <w:bCs/>
          <w:lang w:eastAsia="cs-CZ"/>
        </w:rPr>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p>
    <w:p w14:paraId="142DAA72" w14:textId="77777777" w:rsidR="00033F4A" w:rsidRPr="00033F4A" w:rsidRDefault="00033F4A" w:rsidP="00033F4A">
      <w:pPr>
        <w:spacing w:before="120" w:after="120" w:line="288" w:lineRule="auto"/>
        <w:ind w:left="851"/>
        <w:jc w:val="both"/>
        <w:rPr>
          <w:bCs/>
          <w:lang w:eastAsia="cs-CZ"/>
        </w:rPr>
      </w:pPr>
    </w:p>
    <w:p w14:paraId="7A55CE98" w14:textId="0B151309" w:rsidR="003E245B" w:rsidRPr="0073389C"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ovplyvnia charakter a parametre projektu alebo plnenie podmienok stanovených v zmluve/rozhodnutí– hovoríme o</w:t>
      </w:r>
      <w:r w:rsidR="006E22FD">
        <w:t> </w:t>
      </w:r>
      <w:r w:rsidRPr="0073389C">
        <w:rPr>
          <w:b/>
        </w:rPr>
        <w:t>podstatn</w:t>
      </w:r>
      <w:r w:rsidR="006E22FD">
        <w:rPr>
          <w:b/>
        </w:rPr>
        <w:t>om porušení</w:t>
      </w:r>
      <w:r w:rsidR="006E22FD" w:rsidRPr="006E22FD">
        <w:rPr>
          <w:b/>
        </w:rPr>
        <w:t xml:space="preserve"> Zmluvy o poskytnutí NFP</w:t>
      </w:r>
      <w:r w:rsidRPr="0073389C">
        <w:t xml:space="preserve">, vznik ktorých sa spája s povinnosťou prijímateľa vrátiť príspevok alebo jeho časť, a to vo výške, ktorá je úmerná obdobiu, počas </w:t>
      </w:r>
      <w:r w:rsidRPr="0073389C">
        <w:lastRenderedPageBreak/>
        <w:t xml:space="preserve">ktorého došlo k podstatnému porušeniu záväzných podmienok (len v mimoriadnych, nevyhnutných a dostatočne zdôvodnených prípadoch), resp. oprávňuje </w:t>
      </w:r>
      <w:r w:rsidR="0099452C">
        <w:t>poskytovateľa</w:t>
      </w:r>
      <w:r w:rsidRPr="0073389C">
        <w:t xml:space="preserve"> odstúpiť od zmluvy o NFP. </w:t>
      </w:r>
      <w:r w:rsidR="00874BD7" w:rsidRPr="00874BD7">
        <w:rPr>
          <w:b/>
        </w:rPr>
        <w:t>Žiadnu zmenu týkajúcu sa Projektu nemožno schváliť v prípade, ak predstavuje podstatnú zmenu projektu alebo môže spôsobiť podstatnú zmenu projektu.</w:t>
      </w:r>
    </w:p>
    <w:p w14:paraId="7A55CE99" w14:textId="163243A3"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r w:rsidR="00CA1332">
        <w:rPr>
          <w:rFonts w:cs="Arial"/>
          <w:szCs w:val="19"/>
        </w:rPr>
        <w:t>ŽoNFP</w:t>
      </w:r>
      <w:r w:rsidR="00DE2902" w:rsidRPr="0073389C">
        <w:t>,</w:t>
      </w:r>
      <w:r w:rsidRPr="0073389C">
        <w:t xml:space="preserve"> je povinný bezodkladne požiadať o jej zmenu.</w:t>
      </w:r>
    </w:p>
    <w:p w14:paraId="7A55CE9A" w14:textId="4288025B"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14:paraId="7A55CE9B" w14:textId="77777777" w:rsidR="00DE2902" w:rsidRPr="0073389C" w:rsidRDefault="00DE2902" w:rsidP="009B5B97">
      <w:pPr>
        <w:spacing w:before="120" w:after="120" w:line="288" w:lineRule="auto"/>
        <w:jc w:val="both"/>
      </w:pPr>
    </w:p>
    <w:p w14:paraId="7A55CE9C" w14:textId="75101FC9"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odporúčame prijímateľovi požiadať o zmenu začiatku realizácie hlavných aktivít Žiadosťou o zmenu zmluvy ešte pred uplynutím omeškania o menej ako 3 mesiace. </w:t>
      </w:r>
    </w:p>
    <w:p w14:paraId="7A55CE9D"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t>Príklad:</w:t>
      </w:r>
    </w:p>
    <w:p w14:paraId="7A55CE9E" w14:textId="6D17B68D"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7A55CE9F"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7A55CEA0" w14:textId="77777777" w:rsidR="00AE5A8F" w:rsidRPr="0073389C" w:rsidRDefault="00AE5A8F" w:rsidP="009B5B97">
      <w:pPr>
        <w:pStyle w:val="Nadpis3"/>
        <w:spacing w:line="288" w:lineRule="auto"/>
        <w:ind w:left="567" w:firstLine="0"/>
        <w:rPr>
          <w:lang w:val="sk-SK"/>
        </w:rPr>
      </w:pPr>
      <w:bookmarkStart w:id="74" w:name="_Toc410907854"/>
      <w:bookmarkStart w:id="75" w:name="_Toc440372866"/>
      <w:bookmarkStart w:id="76" w:name="_Toc440636377"/>
      <w:r w:rsidRPr="0073389C">
        <w:rPr>
          <w:lang w:val="sk-SK"/>
        </w:rPr>
        <w:t>Administrácia zmenového konania</w:t>
      </w:r>
      <w:bookmarkEnd w:id="74"/>
      <w:bookmarkEnd w:id="75"/>
      <w:bookmarkEnd w:id="76"/>
    </w:p>
    <w:p w14:paraId="7A55CEA1"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7A55CEA2"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A55CEA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7A55CEA4"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7A55CEA5" w14:textId="3DAEE4A2" w:rsidR="00AE5A8F" w:rsidRPr="0073389C" w:rsidRDefault="00AE5A8F" w:rsidP="009B5B97">
      <w:pPr>
        <w:autoSpaceDE w:val="0"/>
        <w:autoSpaceDN w:val="0"/>
        <w:adjustRightInd w:val="0"/>
        <w:spacing w:before="120" w:after="120" w:line="288" w:lineRule="auto"/>
        <w:jc w:val="both"/>
      </w:pPr>
      <w:r w:rsidRPr="0073389C">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Žiadosť o zmenu zmluvy</w:t>
      </w:r>
      <w:r w:rsidR="0032670F" w:rsidRPr="0073389C">
        <w:t xml:space="preserve"> o NFP</w:t>
      </w:r>
      <w:r w:rsidRPr="0073389C">
        <w:t xml:space="preserve"> (</w:t>
      </w:r>
      <w:r w:rsidR="0032670F" w:rsidRPr="0073389C">
        <w:t>p</w:t>
      </w:r>
      <w:r w:rsidR="00E55ACE" w:rsidRPr="0073389C">
        <w:t>ríloha č.</w:t>
      </w:r>
      <w:r w:rsidR="000970B7" w:rsidRPr="0073389C">
        <w:t xml:space="preserve"> </w:t>
      </w:r>
      <w:r w:rsidR="004D0353" w:rsidRPr="0073389C">
        <w:t>1</w:t>
      </w:r>
      <w:r w:rsidR="004D0353">
        <w:t>7</w:t>
      </w:r>
      <w:r w:rsidR="0016783A" w:rsidRPr="0073389C">
        <w:t>)</w:t>
      </w:r>
      <w:r w:rsidRPr="0073389C">
        <w:t>.</w:t>
      </w:r>
    </w:p>
    <w:p w14:paraId="7A55CEA6" w14:textId="77777777" w:rsidR="00AE5A8F" w:rsidRPr="0073389C" w:rsidRDefault="00AE5A8F" w:rsidP="009B5B97">
      <w:pPr>
        <w:autoSpaceDE w:val="0"/>
        <w:autoSpaceDN w:val="0"/>
        <w:adjustRightInd w:val="0"/>
        <w:spacing w:before="120" w:after="120" w:line="288" w:lineRule="auto"/>
        <w:jc w:val="both"/>
      </w:pPr>
      <w:r w:rsidRPr="0073389C">
        <w:t>Vyplnené tlačivo žiadosti o zmenu (podpísané štatutárnym orgánom prijímateľa, resp. splnomocneným zástupcom, ak relevantné označené pečiatkou prijímateľa) vrátane všetkých dokladov súvisiacich s navrhovanou zmenou, doručené prostredníctvom podateľne</w:t>
      </w:r>
      <w:r w:rsidR="00332C62" w:rsidRPr="0073389C">
        <w:t>,</w:t>
      </w:r>
      <w:r w:rsidRPr="0073389C">
        <w:t xml:space="preserve"> podlieha administrácii zmenového konania.</w:t>
      </w:r>
    </w:p>
    <w:p w14:paraId="7A55CEA7"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7A55CEA8"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7A55CEA9"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7A55CEAA" w14:textId="77777777" w:rsidR="00332C62" w:rsidRPr="0073389C" w:rsidRDefault="00332C62" w:rsidP="00F47300">
      <w:pPr>
        <w:pStyle w:val="Bulletslevel2"/>
        <w:spacing w:after="120" w:line="288" w:lineRule="auto"/>
        <w:ind w:left="567" w:hanging="283"/>
        <w:rPr>
          <w:lang w:val="sk-SK"/>
        </w:rPr>
      </w:pPr>
      <w:r w:rsidRPr="0073389C">
        <w:rPr>
          <w:lang w:val="sk-SK"/>
        </w:rPr>
        <w:lastRenderedPageBreak/>
        <w:t>podrobné zdôvodnenie navrhovanej zmeny;</w:t>
      </w:r>
    </w:p>
    <w:p w14:paraId="7A55CEAB" w14:textId="77777777" w:rsidR="00332C62" w:rsidRPr="0073389C" w:rsidRDefault="00332C62" w:rsidP="00F47300">
      <w:pPr>
        <w:pStyle w:val="Bulletslevel2"/>
        <w:spacing w:after="120" w:line="288" w:lineRule="auto"/>
        <w:ind w:left="567" w:hanging="283"/>
        <w:rPr>
          <w:lang w:val="sk-SK"/>
        </w:rPr>
      </w:pPr>
      <w:r w:rsidRPr="0073389C">
        <w:rPr>
          <w:lang w:val="sk-SK"/>
        </w:rPr>
        <w:t>dopad zmeny na dosiahnutie stanovených cieľov a monitorovacích ukazovateľov;</w:t>
      </w:r>
    </w:p>
    <w:p w14:paraId="7A55CEAC" w14:textId="77777777"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14:paraId="7A55CEAD" w14:textId="77777777"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p>
    <w:p w14:paraId="7A55CEAE" w14:textId="77777777"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číslo zmluvy, názov prijímateľa, sídlo, IČO, pôvodné znenie textu a navrhované znenie textu, detailné odôvodnenie navrhovanej zmeny, charakter zmeny a pod. V prípade chybne vyplnenej žiadosti o zmen</w:t>
      </w:r>
      <w:r w:rsidR="00BF7A74" w:rsidRPr="0073389C">
        <w:t>u</w:t>
      </w:r>
      <w:r w:rsidRPr="0073389C">
        <w:t xml:space="preserve"> a nedostatočného zdôvodnenia je príslušný </w:t>
      </w:r>
      <w:r w:rsidR="009F79A0" w:rsidRPr="0073389C">
        <w:t xml:space="preserve">projektový </w:t>
      </w:r>
      <w:r w:rsidRPr="0073389C">
        <w:t>manažér poskytovateľa povinný vyzvať prijímateľa (písomne listom alebo mailom) na doplnenie v primeranom termíne.</w:t>
      </w:r>
    </w:p>
    <w:p w14:paraId="7A55CEAF" w14:textId="289B51EB"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ante, t. j. posúdenie návrhu podstatnej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7A55CEB0" w14:textId="77777777" w:rsidR="00AE5A8F" w:rsidRPr="0073389C" w:rsidRDefault="00AE5A8F" w:rsidP="009B5B97">
      <w:pPr>
        <w:spacing w:before="120" w:after="120" w:line="288" w:lineRule="auto"/>
        <w:jc w:val="both"/>
      </w:pPr>
      <w:r w:rsidRPr="0073389C">
        <w:t xml:space="preserve">V prípade, že prijímateľ neodstráni nedostatky/nedoplní údaje/dokumenty v stanovenej lehote, poskytovateľ návrh na zmenu projektu zamietne listom, v ktorom zároveň upozorní prijímateľa, že zamietnutie návrhu na zmenu projektu z dôvodu nesplnenia kritérií formálnej správnosti nemá vplyv na právo prijímateľa opätovne predložiť upravený resp. doplnený návrh na zmenu. </w:t>
      </w:r>
    </w:p>
    <w:p w14:paraId="7A55CEB1" w14:textId="77777777"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14:paraId="7A55CEB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7A55CEB3" w14:textId="06A05FC1"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A55CEB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A55CEB5" w14:textId="700AD1BB"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14:paraId="7A55CEB6"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14:paraId="7A55CEB7"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A55CEB8"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7A55CEB9" w14:textId="77777777" w:rsidR="00AE5A8F" w:rsidRPr="0073389C" w:rsidRDefault="00AE5A8F" w:rsidP="009B5B97">
      <w:pPr>
        <w:autoSpaceDE w:val="0"/>
        <w:autoSpaceDN w:val="0"/>
        <w:adjustRightInd w:val="0"/>
        <w:spacing w:before="120" w:after="120" w:line="288" w:lineRule="auto"/>
        <w:jc w:val="both"/>
      </w:pPr>
      <w:r w:rsidRPr="0073389C">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p>
    <w:p w14:paraId="7A55CEBA" w14:textId="7985FCDB" w:rsidR="00AE5A8F" w:rsidRPr="0073389C" w:rsidRDefault="00AE5A8F" w:rsidP="009B5B97">
      <w:pPr>
        <w:autoSpaceDE w:val="0"/>
        <w:autoSpaceDN w:val="0"/>
        <w:adjustRightInd w:val="0"/>
        <w:spacing w:before="120" w:after="120" w:line="288" w:lineRule="auto"/>
        <w:jc w:val="both"/>
      </w:pPr>
      <w:r w:rsidRPr="0073389C">
        <w:t xml:space="preserve">V prípade, že žiadosť o povolenie vykonania zmeny má za následok zmenu zmluvných podmienok, poskytovateľ vypracuje súčasne písomný a očíslovaný </w:t>
      </w:r>
      <w:r w:rsidR="001837F9" w:rsidRPr="0073389C">
        <w:t>návrh dodatku</w:t>
      </w:r>
      <w:r w:rsidRPr="0073389C">
        <w:t xml:space="preserve"> k zmluve a zároveň písomné akceptačné stanovisko, v ktorom zaznamená túto skutočnosť. </w:t>
      </w:r>
    </w:p>
    <w:p w14:paraId="7A55CEBB" w14:textId="24424DE1" w:rsidR="004E3753" w:rsidRPr="0073389C" w:rsidRDefault="00D11C1D" w:rsidP="009B5B97">
      <w:pPr>
        <w:autoSpaceDE w:val="0"/>
        <w:autoSpaceDN w:val="0"/>
        <w:adjustRightInd w:val="0"/>
        <w:spacing w:before="120" w:after="120" w:line="288" w:lineRule="auto"/>
        <w:jc w:val="both"/>
      </w:pPr>
      <w:bookmarkStart w:id="77" w:name="_Toc410031665"/>
      <w:bookmarkStart w:id="78" w:name="_Toc410907855"/>
      <w:r w:rsidRPr="0073389C">
        <w:t xml:space="preserve">Tri originálne vyhotovenia návrhu dodatku sú po podpise štatutárnym orgánom RO, resp. jeho zástupcom zaslané prijímateľovi na oboznámenie sa s ich obsahom a následné podpísanie. Prijímateľ podpíše všetky 3 rovnopisy a následne 2 podpísané vyhotovenia dodatku doručí listom späť na RO. Deň nasledujúci po dni zverejnenia dodatku poskytovateľom v </w:t>
      </w:r>
      <w:r w:rsidR="00A672FF">
        <w:t>CRZ</w:t>
      </w:r>
      <w:r w:rsidRPr="0073389C">
        <w:t xml:space="preserve"> je dňom nadobudnutia účinnosti dodatku.</w:t>
      </w:r>
    </w:p>
    <w:p w14:paraId="7A55CEBC" w14:textId="77777777" w:rsidR="004E3753" w:rsidRPr="0073389C" w:rsidRDefault="004E3753" w:rsidP="009B5B97">
      <w:pPr>
        <w:pStyle w:val="Bulletslevel1"/>
        <w:numPr>
          <w:ilvl w:val="0"/>
          <w:numId w:val="0"/>
        </w:numPr>
        <w:spacing w:after="120" w:line="288" w:lineRule="auto"/>
        <w:jc w:val="both"/>
        <w:rPr>
          <w:rFonts w:eastAsia="Times New Roman" w:cs="Arial"/>
          <w:color w:val="auto"/>
          <w:szCs w:val="19"/>
          <w:lang w:val="sk-SK"/>
        </w:rPr>
      </w:pPr>
      <w:r w:rsidRPr="0073389C">
        <w:rPr>
          <w:rFonts w:eastAsia="Times New Roman" w:cs="Arial"/>
          <w:color w:val="auto"/>
          <w:szCs w:val="19"/>
          <w:lang w:val="sk-SK"/>
        </w:rPr>
        <w:lastRenderedPageBreak/>
        <w:t>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rozhodnutia o schválení ŽoNFP môže byť výhradne len zmena príloh rozhodnutia, ktoré zabezpečujú práva a povinnosti 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7A55CEBD" w14:textId="35D3AD67" w:rsidR="00563905" w:rsidRDefault="0016783A" w:rsidP="009B5B97">
      <w:pPr>
        <w:autoSpaceDE w:val="0"/>
        <w:autoSpaceDN w:val="0"/>
        <w:adjustRightInd w:val="0"/>
        <w:spacing w:before="120" w:after="120" w:line="288" w:lineRule="auto"/>
        <w:jc w:val="both"/>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p>
    <w:p w14:paraId="2501F28D" w14:textId="77777777" w:rsidR="00E34A10" w:rsidRDefault="00E34A10" w:rsidP="009B5B97">
      <w:pPr>
        <w:autoSpaceDE w:val="0"/>
        <w:autoSpaceDN w:val="0"/>
        <w:adjustRightInd w:val="0"/>
        <w:spacing w:before="120" w:after="120" w:line="288" w:lineRule="auto"/>
        <w:jc w:val="both"/>
      </w:pPr>
    </w:p>
    <w:p w14:paraId="796DEE20" w14:textId="026526DD" w:rsidR="00E34A10" w:rsidRDefault="00E34A10" w:rsidP="00E34A10">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14:paraId="7D90ADD8" w14:textId="1320DFD1" w:rsidR="00E34A10" w:rsidRDefault="00E34A10" w:rsidP="00E34A10">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p>
    <w:p w14:paraId="3F022723" w14:textId="77777777" w:rsidR="00E34A10" w:rsidRPr="00E34A10" w:rsidRDefault="00E34A10" w:rsidP="00E34A10"/>
    <w:p w14:paraId="7A55CEC1" w14:textId="77777777" w:rsidR="00AE5A8F" w:rsidRPr="0073389C" w:rsidRDefault="00AE5A8F" w:rsidP="00E61650">
      <w:pPr>
        <w:pStyle w:val="Nadpis3"/>
        <w:spacing w:line="288" w:lineRule="auto"/>
        <w:ind w:left="567" w:firstLine="0"/>
        <w:jc w:val="both"/>
        <w:rPr>
          <w:lang w:val="sk-SK"/>
        </w:rPr>
      </w:pPr>
      <w:bookmarkStart w:id="79" w:name="_Toc440372867"/>
      <w:bookmarkStart w:id="80" w:name="_Toc440636378"/>
      <w:r w:rsidRPr="0073389C">
        <w:rPr>
          <w:lang w:val="sk-SK"/>
        </w:rPr>
        <w:t>Ukončenie zmluvného vzťahu</w:t>
      </w:r>
      <w:bookmarkEnd w:id="77"/>
      <w:bookmarkEnd w:id="78"/>
      <w:bookmarkEnd w:id="79"/>
      <w:bookmarkEnd w:id="80"/>
    </w:p>
    <w:p w14:paraId="7A55CEC2" w14:textId="77777777" w:rsidR="00AE5A8F" w:rsidRPr="0073389C" w:rsidRDefault="00AE5A8F" w:rsidP="00E61650">
      <w:pPr>
        <w:spacing w:before="120" w:after="120" w:line="288" w:lineRule="auto"/>
        <w:jc w:val="both"/>
      </w:pPr>
      <w:r w:rsidRPr="0073389C">
        <w:t xml:space="preserve">K ukončeniu zmluvného vzťahu dochádza: </w:t>
      </w:r>
    </w:p>
    <w:p w14:paraId="7A55CE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7A55CEC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7A55CEC5" w14:textId="77777777"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7A55CEC6"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7A55CEC7"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14:paraId="7A55CEC8"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7A55CEC9"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7A55CECA" w14:textId="6707CED3"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2737C282" w14:textId="6BF1AD44"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nevysporiadanej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7A55CECB" w14:textId="4740F049"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A55CECC" w14:textId="77777777" w:rsidR="000269FB" w:rsidRPr="0073389C" w:rsidRDefault="000269FB" w:rsidP="00E61650">
      <w:pPr>
        <w:spacing w:before="120" w:after="120" w:line="288" w:lineRule="auto"/>
        <w:jc w:val="both"/>
      </w:pPr>
      <w:r w:rsidRPr="0073389C">
        <w:lastRenderedPageBreak/>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A55CECD" w14:textId="17980C9D"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7A55CECE" w14:textId="77777777" w:rsidR="005E6319" w:rsidRPr="0073389C" w:rsidRDefault="00AE5A8F" w:rsidP="00284048">
      <w:pPr>
        <w:pStyle w:val="Nadpis2"/>
        <w:spacing w:line="288" w:lineRule="auto"/>
        <w:ind w:left="426"/>
        <w:rPr>
          <w:lang w:val="sk-SK"/>
        </w:rPr>
      </w:pPr>
      <w:bookmarkStart w:id="81" w:name="_Toc410907856"/>
      <w:bookmarkStart w:id="82" w:name="_Toc440372868"/>
      <w:bookmarkStart w:id="83" w:name="_Toc440636379"/>
      <w:r w:rsidRPr="0073389C">
        <w:rPr>
          <w:lang w:val="sk-SK"/>
        </w:rPr>
        <w:t>Finančné riadenie</w:t>
      </w:r>
      <w:bookmarkEnd w:id="81"/>
      <w:bookmarkEnd w:id="82"/>
      <w:bookmarkEnd w:id="83"/>
    </w:p>
    <w:p w14:paraId="7A55CECF" w14:textId="68AC7E74"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7A55CED0" w14:textId="77777777" w:rsidR="00563905" w:rsidRPr="0073389C" w:rsidRDefault="00563905" w:rsidP="00E61650">
      <w:pPr>
        <w:spacing w:before="120" w:after="120" w:line="288" w:lineRule="auto"/>
        <w:jc w:val="both"/>
      </w:pPr>
    </w:p>
    <w:p w14:paraId="7A55CED1" w14:textId="77777777" w:rsidR="00AE5A8F" w:rsidRPr="0073389C" w:rsidRDefault="00AE5A8F" w:rsidP="00E61650">
      <w:pPr>
        <w:pStyle w:val="Nadpis3"/>
        <w:spacing w:line="288" w:lineRule="auto"/>
        <w:ind w:left="567" w:firstLine="0"/>
        <w:rPr>
          <w:lang w:val="sk-SK"/>
        </w:rPr>
      </w:pPr>
      <w:bookmarkStart w:id="84" w:name="_Toc410907857"/>
      <w:bookmarkStart w:id="85" w:name="_Toc440372869"/>
      <w:bookmarkStart w:id="86" w:name="_Toc440636380"/>
      <w:r w:rsidRPr="0073389C">
        <w:rPr>
          <w:lang w:val="sk-SK"/>
        </w:rPr>
        <w:t>Vedenie účtovníct</w:t>
      </w:r>
      <w:r w:rsidR="004A616F" w:rsidRPr="0073389C">
        <w:rPr>
          <w:lang w:val="sk-SK"/>
        </w:rPr>
        <w:t>va</w:t>
      </w:r>
      <w:bookmarkEnd w:id="84"/>
      <w:bookmarkEnd w:id="85"/>
      <w:bookmarkEnd w:id="86"/>
    </w:p>
    <w:p w14:paraId="7A55CED2"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A55CED3" w14:textId="03866751"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zmysle zákona o účtovníctve každá účtovná jednotka účtuje buď v sústave podvojného účtovníctva alebo v sústave jednoduchého účtovníctva.</w:t>
      </w:r>
    </w:p>
    <w:p w14:paraId="7A55CED4"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14:paraId="7A55CED5"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t>Účtovníctvo účtovnej jednotky je:</w:t>
      </w:r>
    </w:p>
    <w:p w14:paraId="7A55CED6"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7A55CED7"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7A55CED8" w14:textId="563645DF"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14:paraId="7A55CED9"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7A55CE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7A55CEDB" w14:textId="2038EDA6"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14:paraId="7A55CEDC"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lastRenderedPageBreak/>
        <w:t>na analytických účtoch v členení podľa jednotlivých projektov alebo v analytickej evidencii vedenej v technickej forme</w:t>
      </w:r>
      <w:r w:rsidRPr="0073389C">
        <w:rPr>
          <w:rStyle w:val="Odkaznapoznmkupodiarou"/>
          <w:sz w:val="19"/>
          <w:szCs w:val="19"/>
          <w:lang w:eastAsia="en-AU"/>
        </w:rPr>
        <w:footnoteReference w:id="8"/>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7A55CEDD"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A55CEDF" w14:textId="41C31F81"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ESF,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 - ak relevantné).</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7A55CEE0" w14:textId="759C816F"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7A55CEE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7A55CEE2" w14:textId="03BAA609"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7A55CEE3" w14:textId="2D5111A1"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14:paraId="7A55CEE4" w14:textId="77777777" w:rsidR="00031457" w:rsidRPr="0073389C" w:rsidRDefault="00031457" w:rsidP="00E61650">
      <w:pPr>
        <w:spacing w:before="120" w:after="120" w:line="288" w:lineRule="auto"/>
        <w:jc w:val="both"/>
      </w:pPr>
    </w:p>
    <w:p w14:paraId="7A55CEE5" w14:textId="77777777"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87" w:name="_Toc440372870"/>
      <w:bookmarkStart w:id="88" w:name="_Toc440636381"/>
      <w:bookmarkStart w:id="89"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87"/>
      <w:bookmarkEnd w:id="88"/>
      <w:r w:rsidR="0039421B" w:rsidRPr="0073389C">
        <w:rPr>
          <w:lang w:val="sk-SK"/>
        </w:rPr>
        <w:t xml:space="preserve"> </w:t>
      </w:r>
    </w:p>
    <w:p w14:paraId="7A55CEE6" w14:textId="77777777"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je povinný identifikáciu takýchto účtov oznámiť písomne formou listu (vrátane overenej kópie zmluvy o účte prijímateľa</w:t>
      </w:r>
      <w:r w:rsidR="0039421B" w:rsidRPr="0073389C">
        <w:rPr>
          <w:rStyle w:val="Odkaznapoznmkupodiarou"/>
          <w:sz w:val="19"/>
        </w:rPr>
        <w:footnoteReference w:id="9"/>
      </w:r>
      <w:r w:rsidRPr="0073389C">
        <w:t xml:space="preserve">) </w:t>
      </w:r>
      <w:r w:rsidR="005779A5" w:rsidRPr="0073389C">
        <w:t>poskytovateľovi</w:t>
      </w:r>
      <w:r w:rsidRPr="0073389C">
        <w:t xml:space="preserve"> najneskôr pri predložení predmetnej ŽoP</w:t>
      </w:r>
      <w:r w:rsidR="002548F4" w:rsidRPr="0073389C">
        <w:t>, v ktorej sa nachádzajú výdavky hradené z daného účtu</w:t>
      </w:r>
      <w:r w:rsidRPr="0073389C">
        <w:t xml:space="preserve">. </w:t>
      </w:r>
      <w:r w:rsidR="005E6319" w:rsidRPr="0073389C">
        <w:t>Každú zmenu účtu je potrebné oznámiť poskytovateľovi.</w:t>
      </w:r>
    </w:p>
    <w:p w14:paraId="7A55CEE7"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01CB37AB" w14:textId="669B0C20" w:rsidR="008D2E36" w:rsidRPr="00C33B6F" w:rsidRDefault="008D2E36" w:rsidP="009A78AB">
      <w:pPr>
        <w:pStyle w:val="Odsekzoznamu"/>
        <w:numPr>
          <w:ilvl w:val="0"/>
          <w:numId w:val="82"/>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w:t>
      </w:r>
      <w:r w:rsidRPr="00C33B6F">
        <w:rPr>
          <w:rFonts w:cs="Arial"/>
          <w:szCs w:val="16"/>
        </w:rPr>
        <w:lastRenderedPageBreak/>
        <w:t>transferu z platobnej jednotky. V prípade iných subjektov verejnej správy, ktorí nie sú povinným klientom Štátnej pokladnice, si môžu títo prijímatelia otvoriť účet aj v komerčnej banke</w:t>
      </w:r>
      <w:r>
        <w:rPr>
          <w:rFonts w:cs="Arial"/>
          <w:szCs w:val="16"/>
        </w:rPr>
        <w:t>,</w:t>
      </w:r>
    </w:p>
    <w:p w14:paraId="6C23515E" w14:textId="716949A0" w:rsidR="008D2E36" w:rsidRPr="00C33B6F" w:rsidRDefault="008D2E36" w:rsidP="009A78AB">
      <w:pPr>
        <w:pStyle w:val="Odsekzoznamu"/>
        <w:numPr>
          <w:ilvl w:val="0"/>
          <w:numId w:val="82"/>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762B0689" w14:textId="04EFF491" w:rsidR="00521CFB" w:rsidRDefault="008D2E36" w:rsidP="009A78AB">
      <w:pPr>
        <w:pStyle w:val="Odsekzoznamu"/>
        <w:numPr>
          <w:ilvl w:val="0"/>
          <w:numId w:val="82"/>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14:paraId="7A55CEE8" w14:textId="19A25A04" w:rsidR="005E6319" w:rsidRDefault="008D2E36" w:rsidP="009A78AB">
      <w:pPr>
        <w:pStyle w:val="Odsekzoznamu"/>
        <w:numPr>
          <w:ilvl w:val="0"/>
          <w:numId w:val="82"/>
        </w:numPr>
        <w:spacing w:before="120" w:after="120" w:line="288" w:lineRule="auto"/>
        <w:jc w:val="both"/>
      </w:pPr>
      <w:r>
        <w:t xml:space="preserve">prijímateľ zo súkromného sektora </w:t>
      </w:r>
      <w:r w:rsidRPr="00521CFB">
        <w:rPr>
          <w:rFonts w:cs="Arial"/>
          <w:szCs w:val="16"/>
        </w:rPr>
        <w:t>je v prípade, ak prostriedky EÚ a </w:t>
      </w:r>
      <w:r w:rsidR="00E900CE" w:rsidRPr="00521CFB">
        <w:rPr>
          <w:rFonts w:cs="Arial"/>
          <w:szCs w:val="16"/>
        </w:rPr>
        <w:t>ŠR</w:t>
      </w:r>
      <w:r w:rsidRPr="00521CFB">
        <w:rPr>
          <w:rFonts w:cs="Arial"/>
          <w:szCs w:val="16"/>
        </w:rPr>
        <w:t xml:space="preserve"> na spolufinancovanie určené na financovanie projektu sú poskytované iba systémom refundácie, </w:t>
      </w:r>
      <w:r w:rsidR="00611E51" w:rsidRPr="00521CFB">
        <w:rPr>
          <w:rFonts w:cs="Arial"/>
          <w:szCs w:val="16"/>
        </w:rPr>
        <w:t xml:space="preserve">povinný </w:t>
      </w:r>
      <w:r w:rsidRPr="00521CFB">
        <w:rPr>
          <w:rFonts w:cs="Arial"/>
          <w:szCs w:val="16"/>
        </w:rPr>
        <w:t>prijímať ich na jeden účet vedený v komerčnej banke.</w:t>
      </w:r>
      <w:r w:rsidR="00190006">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p>
    <w:p w14:paraId="60659DD1" w14:textId="16B5250B" w:rsidR="008D2E36" w:rsidRDefault="008D2E36" w:rsidP="008D2E36">
      <w:pPr>
        <w:autoSpaceDE w:val="0"/>
        <w:autoSpaceDN w:val="0"/>
        <w:adjustRightInd w:val="0"/>
        <w:spacing w:before="120" w:after="120" w:line="288" w:lineRule="auto"/>
        <w:jc w:val="both"/>
      </w:pPr>
      <w:r>
        <w:rPr>
          <w:rFonts w:cs="Arial"/>
          <w:szCs w:val="16"/>
        </w:rPr>
        <w:t>V</w:t>
      </w:r>
      <w:r w:rsidRPr="00DD1EC0">
        <w:rPr>
          <w:rFonts w:cs="Arial"/>
          <w:szCs w:val="16"/>
        </w:rPr>
        <w:t xml:space="preserve"> prípade, ak prostriedky EÚ a </w:t>
      </w:r>
      <w:r w:rsidR="00E900CE">
        <w:rPr>
          <w:rFonts w:cs="Arial"/>
          <w:szCs w:val="16"/>
        </w:rPr>
        <w:t>ŠR</w:t>
      </w:r>
      <w:r w:rsidRPr="00DD1EC0">
        <w:rPr>
          <w:rFonts w:cs="Arial"/>
          <w:szCs w:val="16"/>
        </w:rPr>
        <w:t xml:space="preserve"> na spolufinancovanie poskytnuté systémom predfinancovania, resp.</w:t>
      </w:r>
      <w:r>
        <w:rPr>
          <w:rFonts w:cs="Arial"/>
          <w:szCs w:val="16"/>
        </w:rPr>
        <w:t> </w:t>
      </w:r>
      <w:r w:rsidRPr="00DD1EC0">
        <w:rPr>
          <w:rFonts w:cs="Arial"/>
          <w:szCs w:val="16"/>
        </w:rPr>
        <w:t>zálohovej platby sú úročené, prijímate</w:t>
      </w:r>
      <w:r w:rsidR="006255F4">
        <w:rPr>
          <w:rFonts w:cs="Arial"/>
          <w:szCs w:val="16"/>
        </w:rPr>
        <w:t>ľ</w:t>
      </w:r>
      <w:r w:rsidRPr="00DD1EC0">
        <w:rPr>
          <w:rFonts w:cs="Arial"/>
          <w:szCs w:val="16"/>
        </w:rPr>
        <w:t xml:space="preserve"> </w:t>
      </w:r>
      <w:r w:rsidR="006255F4">
        <w:rPr>
          <w:rFonts w:cs="Arial"/>
          <w:szCs w:val="16"/>
        </w:rPr>
        <w:t>je</w:t>
      </w:r>
      <w:r>
        <w:rPr>
          <w:rFonts w:cs="Arial"/>
          <w:szCs w:val="16"/>
        </w:rPr>
        <w:t xml:space="preserve"> povinn</w:t>
      </w:r>
      <w:r w:rsidR="006255F4">
        <w:rPr>
          <w:rFonts w:cs="Arial"/>
          <w:szCs w:val="16"/>
        </w:rPr>
        <w:t>ý</w:t>
      </w:r>
      <w:r w:rsidRPr="00DD1EC0">
        <w:rPr>
          <w:rFonts w:cs="Arial"/>
          <w:szCs w:val="16"/>
        </w:rPr>
        <w:t xml:space="preserve"> otvoriť si osobitný účet</w:t>
      </w:r>
      <w:r>
        <w:rPr>
          <w:rStyle w:val="Odkaznapoznmkupodiarou"/>
          <w:rFonts w:cs="Arial"/>
          <w:szCs w:val="16"/>
        </w:rPr>
        <w:footnoteReference w:id="10"/>
      </w:r>
      <w:r w:rsidRPr="00DD1EC0">
        <w:rPr>
          <w:rFonts w:cs="Arial"/>
          <w:szCs w:val="16"/>
        </w:rPr>
        <w:t xml:space="preserve"> na projekt. Vlastné zdroje prijímateľa na realizáciu projektu </w:t>
      </w:r>
      <w:r>
        <w:rPr>
          <w:rFonts w:cs="Arial"/>
          <w:szCs w:val="16"/>
        </w:rPr>
        <w:t xml:space="preserve">(ak relevantné) </w:t>
      </w:r>
      <w:r w:rsidRPr="00DD1EC0">
        <w:rPr>
          <w:rFonts w:cs="Arial"/>
          <w:szCs w:val="16"/>
        </w:rPr>
        <w:t xml:space="preserve">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Pr>
          <w:rFonts w:cs="Arial"/>
          <w:szCs w:val="16"/>
        </w:rPr>
        <w:t>poskytovateľovi</w:t>
      </w:r>
      <w:r w:rsidRPr="00DD1EC0">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Pr>
          <w:rFonts w:cs="Arial"/>
          <w:szCs w:val="16"/>
        </w:rPr>
        <w:t>ŠR</w:t>
      </w:r>
      <w:r w:rsidRPr="00DD1EC0">
        <w:rPr>
          <w:rFonts w:cs="Arial"/>
          <w:szCs w:val="16"/>
        </w:rPr>
        <w:t xml:space="preserve"> na spolufinancovanie odviesť do príjmov štátneho rozpočtu na príjmový účet platobnej jednotky jedenkrát ročne. Odvod výnosov prijímateľ potvrdí predložením výpisu z osobitného účtu</w:t>
      </w:r>
      <w:r>
        <w:rPr>
          <w:rFonts w:cs="Arial"/>
          <w:szCs w:val="16"/>
        </w:rPr>
        <w:t>.</w:t>
      </w:r>
    </w:p>
    <w:p w14:paraId="684F251B" w14:textId="3705DEB3" w:rsidR="008D2E36" w:rsidRPr="0073389C" w:rsidRDefault="008D2E36" w:rsidP="008D2E36">
      <w:pPr>
        <w:autoSpaceDE w:val="0"/>
        <w:autoSpaceDN w:val="0"/>
        <w:adjustRightInd w:val="0"/>
        <w:spacing w:before="120" w:after="120" w:line="288" w:lineRule="auto"/>
        <w:jc w:val="both"/>
      </w:pPr>
      <w:r w:rsidRPr="0073389C">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7A55CEED" w14:textId="1DA1C8CC"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11"/>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7A55CE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7A55CEEF"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minimálne raz mesačne prevedie prostriedky z osobitného účtu na iný účet otvorený prijímateľom, z ktorého priebežne realizuje úhrady špecifických výdavkov. Prijímateľ prevedie sumu vo výške </w:t>
      </w:r>
      <w:r w:rsidRPr="0073389C">
        <w:rPr>
          <w:szCs w:val="19"/>
          <w:lang w:val="sk-SK"/>
        </w:rPr>
        <w:lastRenderedPageBreak/>
        <w:t>oprávnených výdavkov vzniknutých počas predchádzajúceho kalendárneho mesiaca najneskôr do 5 pracovných dní od ukončenia predmetného kalendárneho mesiaca</w:t>
      </w:r>
      <w:r w:rsidR="00931F23" w:rsidRPr="0073389C">
        <w:rPr>
          <w:szCs w:val="19"/>
          <w:lang w:val="sk-SK"/>
        </w:rPr>
        <w:t>.</w:t>
      </w:r>
    </w:p>
    <w:p w14:paraId="7A55CEF0"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7A55CEF1" w14:textId="773D3A49" w:rsidR="00931F23" w:rsidRPr="008D2E36" w:rsidRDefault="008D2E36" w:rsidP="009A78AB">
      <w:pPr>
        <w:pStyle w:val="Odsekzoznamu"/>
        <w:numPr>
          <w:ilvl w:val="0"/>
          <w:numId w:val="83"/>
        </w:numPr>
        <w:autoSpaceDE w:val="0"/>
        <w:autoSpaceDN w:val="0"/>
        <w:adjustRightInd w:val="0"/>
        <w:spacing w:before="120" w:after="120" w:line="288" w:lineRule="auto"/>
        <w:ind w:left="567"/>
        <w:jc w:val="both"/>
      </w:pPr>
      <w:r>
        <w:t>v</w:t>
      </w:r>
      <w:r w:rsidR="00931F23" w:rsidRPr="008D2E36">
        <w:t xml:space="preserve">ýdavkový účet, ktorý sa používa pre prostriedky EÚ a </w:t>
      </w:r>
      <w:r w:rsidR="00EF5654" w:rsidRPr="008D2E36">
        <w:t>ŠR</w:t>
      </w:r>
      <w:r w:rsidR="00931F23" w:rsidRPr="008D2E36">
        <w:t xml:space="preserve"> na spolufinancovanie, 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predfinancovania na základe rozpočtového opatrenia;</w:t>
      </w:r>
    </w:p>
    <w:p w14:paraId="7A55CEF2" w14:textId="1A92D732" w:rsidR="00931F23" w:rsidRPr="008D2E36" w:rsidRDefault="008D2E36" w:rsidP="009A78AB">
      <w:pPr>
        <w:pStyle w:val="Odsekzoznamu"/>
        <w:numPr>
          <w:ilvl w:val="0"/>
          <w:numId w:val="83"/>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slúži na prijatie zálohovej platby formou rozpočtového opatrenia a na refundáciu realizovaných výdavkov formou rozpočtového opatrenia pri uplatnení systému refundácie a následný prevod formou rozpočtového opatrenia na rozpočtový výdavkový účet, z ktorého boli prostriedky pôvodne vynaložené. Tento účet môže byť prijímateľom použitý aj na úhradu výdavkov spojených s realizáciou projektu v súlade so zákonom </w:t>
      </w:r>
      <w:r w:rsidR="003777E5" w:rsidRPr="008D2E36">
        <w:t>o š</w:t>
      </w:r>
      <w:r w:rsidR="00931F23" w:rsidRPr="008D2E36">
        <w:t>tátnej pokladnici</w:t>
      </w:r>
      <w:r>
        <w:t>.</w:t>
      </w:r>
    </w:p>
    <w:p w14:paraId="7A55CEF3" w14:textId="1EF541B2"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12"/>
      </w:r>
      <w:r w:rsidR="00BE5EA5" w:rsidRPr="0073389C">
        <w:t xml:space="preserve"> </w:t>
      </w:r>
      <w:r w:rsidRPr="0073389C">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7A55CEF4" w14:textId="3296F870"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7A55CEF5" w14:textId="64C5A0E6"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A55CEF6" w14:textId="0CBA8AF3"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13"/>
      </w:r>
      <w:r w:rsidRPr="0073389C">
        <w:t>.</w:t>
      </w:r>
    </w:p>
    <w:p w14:paraId="7A55CEF7" w14:textId="711532E3"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14:paraId="54D82EB1" w14:textId="338F25CD" w:rsidR="008D2E36" w:rsidRPr="003A1E7D" w:rsidRDefault="008D2E36" w:rsidP="00E135DC">
      <w:bookmarkStart w:id="90" w:name="_Toc440372871"/>
      <w:bookmarkStart w:id="91" w:name="_Toc440636382"/>
      <w:r w:rsidRPr="00E135DC">
        <w:rPr>
          <w:b/>
        </w:rPr>
        <w:t>Platby vo vzťahu prijímateľ – dodávateľ/zhotoviteľ</w:t>
      </w:r>
      <w:bookmarkEnd w:id="90"/>
      <w:bookmarkEnd w:id="91"/>
    </w:p>
    <w:p w14:paraId="3B9744BE" w14:textId="33262A13" w:rsidR="008D2E36" w:rsidRPr="0073389C" w:rsidRDefault="008D2E36" w:rsidP="008D2E36">
      <w:pPr>
        <w:autoSpaceDE w:val="0"/>
        <w:autoSpaceDN w:val="0"/>
        <w:adjustRightInd w:val="0"/>
        <w:spacing w:before="120" w:after="120" w:line="288" w:lineRule="auto"/>
        <w:jc w:val="both"/>
      </w:pPr>
      <w:r w:rsidRPr="0073389C">
        <w:lastRenderedPageBreak/>
        <w:t>V prípade, ak dodávateľ/zhotoviteľ postúpil pohľadávky voči prijímateľovi na postupníka v súlade s § 524 – 530 Občianskeho zákonníka (napr. faktoringová spoločnosť, resp. iný subjekt), prijímateľ uhrádza účtovné doklady postupníkovi, a to v súlade so zmluvou o NFP.</w:t>
      </w:r>
    </w:p>
    <w:p w14:paraId="3534FE79" w14:textId="7141C32F"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7A55CEF8" w14:textId="77777777" w:rsidR="00E61650" w:rsidRPr="0073389C" w:rsidRDefault="00E61650" w:rsidP="00E61650">
      <w:pPr>
        <w:autoSpaceDE w:val="0"/>
        <w:autoSpaceDN w:val="0"/>
        <w:adjustRightInd w:val="0"/>
        <w:spacing w:before="120" w:after="120" w:line="288" w:lineRule="auto"/>
        <w:jc w:val="both"/>
      </w:pPr>
    </w:p>
    <w:p w14:paraId="7A55CEF9" w14:textId="77777777" w:rsidR="00AE5A8F" w:rsidRPr="0073389C" w:rsidRDefault="00AE5A8F" w:rsidP="00E61650">
      <w:pPr>
        <w:pStyle w:val="Nadpis3"/>
        <w:spacing w:line="288" w:lineRule="auto"/>
        <w:ind w:left="567" w:firstLine="0"/>
        <w:rPr>
          <w:lang w:val="sk-SK"/>
        </w:rPr>
      </w:pPr>
      <w:bookmarkStart w:id="92" w:name="_Toc440372872"/>
      <w:bookmarkStart w:id="93" w:name="_Toc440636383"/>
      <w:r w:rsidRPr="0073389C">
        <w:rPr>
          <w:lang w:val="sk-SK"/>
        </w:rPr>
        <w:t>Oprávnenosť výdavkov</w:t>
      </w:r>
      <w:bookmarkEnd w:id="89"/>
      <w:bookmarkEnd w:id="92"/>
      <w:bookmarkEnd w:id="93"/>
    </w:p>
    <w:p w14:paraId="7A55CEFA"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7A55CEFB"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7A55CEFC" w14:textId="2D9D18A4"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v rámci ŽoP</w:t>
      </w:r>
      <w:r w:rsidRPr="0073389C">
        <w:t xml:space="preserve"> rozhoduje poskytovateľ</w:t>
      </w:r>
      <w:r w:rsidR="005779A5" w:rsidRPr="0073389C">
        <w:t>.</w:t>
      </w:r>
    </w:p>
    <w:p w14:paraId="7A55CEFD"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7A55CEFE" w14:textId="214EF2A5"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7A55CEFF" w14:textId="55898E6E"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14"/>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prípade prekročenia limitu na nepriame výdavky bude predmetom  individuálnej dohody prijímateľa s </w:t>
      </w:r>
      <w:r w:rsidR="00160BA5" w:rsidRPr="0073389C">
        <w:t>poskytovateľom</w:t>
      </w:r>
      <w:r w:rsidRPr="0073389C">
        <w:t>.</w:t>
      </w:r>
    </w:p>
    <w:p w14:paraId="7A55CF00" w14:textId="77777777" w:rsidR="0014042C" w:rsidRPr="0073389C" w:rsidRDefault="00AE5A8F" w:rsidP="00DE2902">
      <w:pPr>
        <w:spacing w:before="360" w:after="120" w:line="288" w:lineRule="auto"/>
        <w:jc w:val="both"/>
        <w:rPr>
          <w:b/>
        </w:rPr>
      </w:pPr>
      <w:r w:rsidRPr="0073389C">
        <w:rPr>
          <w:b/>
        </w:rPr>
        <w:t xml:space="preserve">Priame výdavky </w:t>
      </w:r>
    </w:p>
    <w:p w14:paraId="7A55CF01" w14:textId="066FBAAA"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7A55CF02" w14:textId="20E7BA1B" w:rsidR="00AE5A8F" w:rsidRPr="0073389C" w:rsidRDefault="00AE5A8F" w:rsidP="00E61650">
      <w:pPr>
        <w:spacing w:before="120" w:after="120" w:line="288" w:lineRule="auto"/>
        <w:jc w:val="both"/>
      </w:pPr>
      <w:r w:rsidRPr="0073389C">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15"/>
      </w:r>
      <w:r w:rsidR="000F5FC0" w:rsidRPr="0073389C">
        <w:t>.</w:t>
      </w:r>
      <w:r w:rsidRPr="0073389C">
        <w:t xml:space="preserve"> </w:t>
      </w:r>
    </w:p>
    <w:p w14:paraId="7A55CF03"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7A55CF04" w14:textId="5E4DABE2"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lastRenderedPageBreak/>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zmeny súm odvodov zamestnanca a zamestnávateľa (daňových povinností, odvodov do zdravotných poisťovní, sociálnej poisťovni a pod.), zmena sadzby DPH a pod.;</w:t>
      </w:r>
    </w:p>
    <w:p w14:paraId="7A55CF05" w14:textId="0B633181"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7A55CF06" w14:textId="37FA74E8"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14:paraId="7A55CF07" w14:textId="77777777" w:rsidR="00AE5A8F" w:rsidRPr="0073389C" w:rsidRDefault="00AE5A8F" w:rsidP="00E61650">
      <w:pPr>
        <w:spacing w:before="120" w:after="120" w:line="288" w:lineRule="auto"/>
        <w:jc w:val="both"/>
      </w:pPr>
      <w:r w:rsidRPr="0073389C">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7A55CF08"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r w:rsidR="00E01782" w:rsidRPr="0073389C">
        <w:t>Žo</w:t>
      </w:r>
      <w:r w:rsidRPr="0073389C">
        <w:t>NFP;</w:t>
      </w:r>
    </w:p>
    <w:p w14:paraId="7A55CF09"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7A55CF0A" w14:textId="731AAF58"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7A55CF0B" w14:textId="7D51605D" w:rsidR="0080116A" w:rsidRPr="00B00E0D" w:rsidRDefault="0080116A" w:rsidP="00B00E0D">
      <w:pPr>
        <w:spacing w:before="360" w:after="120" w:line="288" w:lineRule="auto"/>
        <w:jc w:val="both"/>
        <w:rPr>
          <w:b/>
        </w:rPr>
      </w:pPr>
      <w:r w:rsidRPr="00B00E0D">
        <w:rPr>
          <w:b/>
        </w:rPr>
        <w:t>Nepriame výdavky</w:t>
      </w:r>
    </w:p>
    <w:p w14:paraId="7A55CF0C" w14:textId="439A763D"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16"/>
      </w:r>
      <w:r w:rsidRPr="0073389C">
        <w:rPr>
          <w:szCs w:val="19"/>
          <w:lang w:val="sk-SK"/>
        </w:rPr>
        <w:t>, fax, internet, upratovanie, nákup spotrebného materiálu, mzdové výdavky obslužných zamestnancov.</w:t>
      </w:r>
    </w:p>
    <w:p w14:paraId="7A55CF0D" w14:textId="3E8943FE"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7A55CF0E" w14:textId="2E8D1162" w:rsidR="004B173C" w:rsidRPr="0073389C" w:rsidRDefault="004B173C" w:rsidP="00E61650">
      <w:pPr>
        <w:spacing w:before="120" w:after="120" w:line="288" w:lineRule="auto"/>
        <w:jc w:val="both"/>
      </w:pPr>
      <w:r w:rsidRPr="0073389C">
        <w:t>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alikv</w:t>
      </w:r>
      <w:r w:rsidR="00052155">
        <w:t>ó</w:t>
      </w:r>
      <w:r w:rsidRPr="0073389C">
        <w:t>tn</w:t>
      </w:r>
      <w:r w:rsidR="00052155">
        <w:t>a</w:t>
      </w:r>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14:paraId="7A55CF0F" w14:textId="77777777" w:rsidR="0061250D" w:rsidRPr="0073389C" w:rsidRDefault="0061250D" w:rsidP="00E61650">
      <w:pPr>
        <w:spacing w:before="120" w:after="120" w:line="288" w:lineRule="auto"/>
        <w:jc w:val="both"/>
      </w:pPr>
      <w:r w:rsidRPr="0073389C">
        <w:lastRenderedPageBreak/>
        <w:t>Prijímateľ vypočíta pomerné výdavky za uvedené výdavky napríklad pomocou nižšie uvedených</w:t>
      </w:r>
      <w:r w:rsidR="00E45383" w:rsidRPr="0073389C">
        <w:t xml:space="preserve"> </w:t>
      </w:r>
      <w:r w:rsidRPr="0073389C">
        <w:t>metód:</w:t>
      </w:r>
    </w:p>
    <w:p w14:paraId="7A55CF10" w14:textId="440672CB"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celkovému obratu prijímateľa za predchádzajúci kalendárny rok alebo priemerného obratu za posledné 3 kalendárne roky</w:t>
      </w:r>
      <w:r w:rsidRPr="0098177C">
        <w:rPr>
          <w:szCs w:val="19"/>
          <w:lang w:val="sk-SK"/>
        </w:rPr>
        <w:t>;</w:t>
      </w:r>
    </w:p>
    <w:p w14:paraId="7A55CF11" w14:textId="23270A5A"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Pr="0098177C">
        <w:rPr>
          <w:szCs w:val="19"/>
          <w:lang w:val="sk-SK"/>
        </w:rPr>
        <w:t xml:space="preserve"> v rámci projektu (platí pre nájomné, energie);</w:t>
      </w:r>
    </w:p>
    <w:p w14:paraId="7A55CF12"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A55CF13" w14:textId="538D276D"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7A55CF14"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7499AB82" w14:textId="1689D6F4" w:rsidR="004F5296" w:rsidRPr="0073389C" w:rsidRDefault="00AE5A8F" w:rsidP="00E61650">
      <w:pPr>
        <w:spacing w:before="120" w:after="120" w:line="288" w:lineRule="auto"/>
        <w:jc w:val="both"/>
        <w:rPr>
          <w:b/>
        </w:rPr>
      </w:pPr>
      <w:r w:rsidRPr="0073389C">
        <w:rPr>
          <w:b/>
        </w:rPr>
        <w:t>Oprávnené výdavky</w:t>
      </w:r>
    </w:p>
    <w:p w14:paraId="7A55CF16" w14:textId="7FCB4A8A"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7A55CF17" w14:textId="77777777" w:rsidR="00AE5A8F" w:rsidRPr="0073389C" w:rsidRDefault="00AE5A8F" w:rsidP="00E61650">
      <w:pPr>
        <w:spacing w:before="120" w:after="120" w:line="288" w:lineRule="auto"/>
        <w:jc w:val="both"/>
      </w:pPr>
      <w:r w:rsidRPr="0073389C">
        <w:t>Výdavok je oprávnený, ak spĺňa všetky nasledujúce podmienky:</w:t>
      </w:r>
    </w:p>
    <w:p w14:paraId="7A55CF18" w14:textId="4107FF32"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7A55CF1A" w14:textId="12A644D4"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vynaložený na projekt schválený poskytovateľom a realizovaný v zmysle </w:t>
      </w:r>
      <w:r w:rsidR="00E45383" w:rsidRPr="0073389C">
        <w:t xml:space="preserve">podmienok výzvy/vyzvania, podmienok schémy pomoci de minimis, príp. schémy štátnej pomoci, ktoré tvoria neoddeliteľnú súčasť výzvy, podmienok zmluvy o NFP resp. rozhodnutia o schválení ŽoNFP (v prípadoch, ak </w:t>
      </w:r>
      <w:r w:rsidR="00577C36">
        <w:t>RO pre OP EVS</w:t>
      </w:r>
      <w:r w:rsidR="00D76DD9">
        <w:t xml:space="preserve"> </w:t>
      </w:r>
      <w:r w:rsidR="00E45383" w:rsidRPr="0073389C">
        <w:t>a poskytovateľ je tá istá osoba</w:t>
      </w:r>
      <w:r w:rsidR="0082781E" w:rsidRPr="0073389C">
        <w:t>)</w:t>
      </w:r>
      <w:r w:rsidRPr="0073389C">
        <w:t>;</w:t>
      </w:r>
    </w:p>
    <w:p w14:paraId="7A55CF1B"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7A55CF1C"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7A55CF1D" w14:textId="6AD5EF9D"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17"/>
      </w:r>
      <w:r w:rsidRPr="0073389C">
        <w:t xml:space="preserve"> (s výnimkou odpisov);</w:t>
      </w:r>
    </w:p>
    <w:p w14:paraId="7A55CF1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lastRenderedPageBreak/>
        <w:t>je vynaložený v súlade s platnými všeobecne záväznými právnymi predpismi (napr. zákon o rozpočtových pravidlách, ZVO, zákon o štátnej pomoci, zákon o cenách, Zákonník práce, Občiansky zákonník);</w:t>
      </w:r>
    </w:p>
    <w:p w14:paraId="7A55CF1F" w14:textId="0EF3F1B3"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p>
    <w:p w14:paraId="7A55CF20" w14:textId="498400EA"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sa účinn</w:t>
      </w:r>
      <w:r w:rsidR="00687044" w:rsidRPr="008F2822">
        <w:rPr>
          <w:sz w:val="18"/>
          <w:szCs w:val="18"/>
        </w:rPr>
        <w:t>osťou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14:paraId="7A55CF2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A55CF2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7A55CF23"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A55CF24" w14:textId="15C68515"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7A55CF2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7A55CF26" w14:textId="03167E6F"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len v jeho alikvotnej (pomernej) časti prislúchajúcej k danému projektu.</w:t>
      </w:r>
    </w:p>
    <w:p w14:paraId="7A55CF27" w14:textId="77777777" w:rsidR="00AE5A8F" w:rsidRPr="0073389C" w:rsidRDefault="00AE5A8F" w:rsidP="00E61650">
      <w:pPr>
        <w:spacing w:before="120" w:after="120" w:line="288" w:lineRule="auto"/>
        <w:jc w:val="both"/>
        <w:rPr>
          <w:b/>
        </w:rPr>
      </w:pPr>
      <w:r w:rsidRPr="0073389C">
        <w:rPr>
          <w:b/>
        </w:rPr>
        <w:t>Neoprávnené výdavky</w:t>
      </w:r>
    </w:p>
    <w:p w14:paraId="7A55CF28" w14:textId="3F8C1FB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7A55CF29" w14:textId="289687A4"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7A55CF2A" w14:textId="3C2862E9"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18"/>
      </w:r>
      <w:r w:rsidRPr="0073389C">
        <w:t>, nehnuteľností a</w:t>
      </w:r>
      <w:r w:rsidR="00BE6444">
        <w:t> </w:t>
      </w:r>
      <w:r w:rsidRPr="0073389C">
        <w:t>pozemkov</w:t>
      </w:r>
      <w:r w:rsidR="00BE6444">
        <w:t>;</w:t>
      </w:r>
    </w:p>
    <w:p w14:paraId="7A55CF2B" w14:textId="0151C164"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t xml:space="preserve">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w:t>
      </w:r>
      <w:r w:rsidRPr="0073389C">
        <w:rPr>
          <w:rFonts w:ascii="Arial" w:hAnsi="Arial" w:cs="Arial"/>
          <w:sz w:val="19"/>
          <w:szCs w:val="19"/>
          <w:lang w:val="sk-SK" w:eastAsia="en-US"/>
        </w:rPr>
        <w:lastRenderedPageBreak/>
        <w:t>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19"/>
      </w:r>
      <w:r w:rsidRPr="0073389C">
        <w:rPr>
          <w:rFonts w:ascii="Arial" w:hAnsi="Arial" w:cs="Arial"/>
          <w:sz w:val="19"/>
          <w:szCs w:val="19"/>
          <w:lang w:val="sk-SK" w:eastAsia="en-US"/>
        </w:rPr>
        <w:t xml:space="preserve">. </w:t>
      </w:r>
    </w:p>
    <w:p w14:paraId="7A55CF2C" w14:textId="6E4A8656"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7A55CF2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7A55CF2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7A55CF2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7A55CF3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A55CF3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7A55CF32"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7A55CF3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14:paraId="7A55CF3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7A55CF3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7A55CF36"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7A55CF3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14:paraId="7A55CF3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7A55CF3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7A55CF3A"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7A55CF3B" w14:textId="1B9DC992"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nevyúčtované zálohové platby a poskytnuté preddavky a výdavky, pri ktorých vzniká náklad budúceho obdobia (tieto sú oprávnené až v momente vzniku nákladu bežného obdobia);</w:t>
      </w:r>
    </w:p>
    <w:p w14:paraId="7A55CF3C" w14:textId="4CE067FB"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nepriame výdavky, ktoré prekročia </w:t>
      </w:r>
      <w:r w:rsidR="00A90DB6" w:rsidRPr="0073389C">
        <w:t>výzvou</w:t>
      </w:r>
      <w:r w:rsidR="00C8683A" w:rsidRPr="0073389C">
        <w:t>/vyzvaním</w:t>
      </w:r>
      <w:r w:rsidR="00A90DB6" w:rsidRPr="0073389C">
        <w:t xml:space="preserve"> </w:t>
      </w:r>
      <w:r w:rsidR="008F7E85" w:rsidRPr="0073389C">
        <w:t>stanovený percentuálny pomer</w:t>
      </w:r>
      <w:r w:rsidRPr="0073389C">
        <w:t xml:space="preserve"> </w:t>
      </w:r>
      <w:r w:rsidR="007F3A23" w:rsidRPr="0073389C">
        <w:t xml:space="preserve">z </w:t>
      </w:r>
      <w:r w:rsidRPr="0073389C">
        <w:t>celkových oprávnených priamych výdavkov na projekt;</w:t>
      </w:r>
    </w:p>
    <w:p w14:paraId="7A55CF3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bol uplatnený voči poskytovateľovi na základe zmenených prvotných dokumentov (napr. prezenčná listina, pracovné výkazy a pod.);</w:t>
      </w:r>
    </w:p>
    <w:p w14:paraId="7A55CF3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73389C">
        <w:t>OP</w:t>
      </w:r>
      <w:r w:rsidRPr="0073389C">
        <w:t>);</w:t>
      </w:r>
    </w:p>
    <w:p w14:paraId="7A55CF3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nebol prijímateľom preukázaný a uplatnený v žiadosti o platbu (refundáciu/zúčtovanie zálohovej platby/zúčtovanie predfinancovania) najneskôr do</w:t>
      </w:r>
      <w:r w:rsidR="001F3CA3" w:rsidRPr="0073389C">
        <w:t xml:space="preserve"> konca obdobia oprávnenosti</w:t>
      </w:r>
      <w:r w:rsidRPr="0073389C">
        <w:t>;</w:t>
      </w:r>
    </w:p>
    <w:p w14:paraId="7A55CF40" w14:textId="763275C8"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kladný rozdiel medzi reálne vzniknutými nákladmi prijímateľa/užívateľa</w:t>
      </w:r>
      <w:r w:rsidR="00AC24B5">
        <w:t xml:space="preserve"> </w:t>
      </w:r>
      <w:r w:rsidRPr="0073389C">
        <w:t>a</w:t>
      </w:r>
      <w:r w:rsidR="00AC24B5">
        <w:t xml:space="preserve"> </w:t>
      </w:r>
      <w:r w:rsidRPr="0073389C">
        <w:t>poskytnutými príspevkami/dotáciami z verejných zdrojov, aj kumulovane;</w:t>
      </w:r>
    </w:p>
    <w:p w14:paraId="49EBDAAF" w14:textId="0A85F400" w:rsidR="004F28ED" w:rsidRDefault="00D150FE" w:rsidP="00D150FE">
      <w:pPr>
        <w:pStyle w:val="Odsekzoznamu"/>
        <w:numPr>
          <w:ilvl w:val="0"/>
          <w:numId w:val="7"/>
        </w:numPr>
        <w:spacing w:before="120" w:after="120" w:line="288" w:lineRule="auto"/>
        <w:ind w:left="567" w:hanging="283"/>
        <w:contextualSpacing w:val="0"/>
        <w:jc w:val="both"/>
        <w:rPr>
          <w:szCs w:val="19"/>
        </w:rPr>
      </w:pPr>
      <w:r w:rsidRPr="00EF163F">
        <w:rPr>
          <w:szCs w:val="19"/>
        </w:rPr>
        <w:lastRenderedPageBreak/>
        <w:t>priame dane</w:t>
      </w:r>
      <w:r w:rsidR="004F28ED">
        <w:rPr>
          <w:rStyle w:val="Odkaznapoznmkupodiarou"/>
          <w:szCs w:val="19"/>
        </w:rPr>
        <w:footnoteReference w:id="20"/>
      </w:r>
      <w:r w:rsidRPr="00EF163F">
        <w:rPr>
          <w:szCs w:val="19"/>
        </w:rPr>
        <w:t xml:space="preserve"> (napr. daň z nehnuteľnosti, daň z motorových vozidiel a pod.)</w:t>
      </w:r>
      <w:r w:rsidR="004F28ED">
        <w:rPr>
          <w:szCs w:val="19"/>
        </w:rPr>
        <w:t>;</w:t>
      </w:r>
    </w:p>
    <w:p w14:paraId="17155B91" w14:textId="77777777" w:rsidR="004F28ED"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finančný prenájom a operatívny nájom;</w:t>
      </w:r>
    </w:p>
    <w:p w14:paraId="296687A5" w14:textId="77777777" w:rsidR="004F28ED"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výdavky na opravu a údržbu;</w:t>
      </w:r>
    </w:p>
    <w:p w14:paraId="298BE921" w14:textId="77777777" w:rsidR="00EA4707"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výdavky na obstaranie motorového vozidla</w:t>
      </w:r>
      <w:r w:rsidR="00EA4707">
        <w:rPr>
          <w:szCs w:val="19"/>
        </w:rPr>
        <w:t>;</w:t>
      </w:r>
    </w:p>
    <w:p w14:paraId="0AC1A36E" w14:textId="08DD839A" w:rsidR="00D150FE" w:rsidRPr="004F28ED" w:rsidRDefault="00EA4707" w:rsidP="008F19C3">
      <w:pPr>
        <w:pStyle w:val="Odsekzoznamu"/>
        <w:numPr>
          <w:ilvl w:val="0"/>
          <w:numId w:val="7"/>
        </w:numPr>
        <w:spacing w:before="120" w:after="120" w:line="288" w:lineRule="auto"/>
        <w:ind w:left="567" w:hanging="283"/>
        <w:contextualSpacing w:val="0"/>
        <w:jc w:val="both"/>
        <w:rPr>
          <w:szCs w:val="19"/>
        </w:rPr>
      </w:pPr>
      <w:r>
        <w:rPr>
          <w:szCs w:val="19"/>
        </w:rPr>
        <w:t>výdavky na tvorbu sociálneho fondu.</w:t>
      </w:r>
    </w:p>
    <w:p w14:paraId="3F28CDA2" w14:textId="77777777" w:rsidR="00D150FE" w:rsidRPr="0073389C" w:rsidRDefault="00D150FE" w:rsidP="00992076">
      <w:pPr>
        <w:spacing w:before="120" w:after="120" w:line="288" w:lineRule="auto"/>
        <w:jc w:val="both"/>
      </w:pPr>
    </w:p>
    <w:p w14:paraId="7A55CF41" w14:textId="78B4407E"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14:paraId="31942872" w14:textId="4B2A776A"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367CA2A8" w14:textId="018FEF07"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ŽoNFP)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ŽoNFP. Oprávnená výška výdavku za vypracovanie ŽoNFP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14:paraId="7A55CF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14:paraId="7A55CF43" w14:textId="216135C5" w:rsidR="00ED03C8" w:rsidRPr="0073389C" w:rsidRDefault="004173D0" w:rsidP="00E61650">
      <w:pPr>
        <w:autoSpaceDE w:val="0"/>
        <w:autoSpaceDN w:val="0"/>
        <w:adjustRightInd w:val="0"/>
        <w:spacing w:before="120" w:after="120" w:line="288" w:lineRule="auto"/>
        <w:jc w:val="both"/>
      </w:pPr>
      <w:ins w:id="94" w:author="Katarína Snopková" w:date="2017-01-13T10:27:00Z">
        <w:r>
          <w:rPr>
            <w:szCs w:val="22"/>
          </w:rPr>
          <w:t xml:space="preserve">Základným oprávneným výdavkom v oblasti </w:t>
        </w:r>
        <w:del w:id="95" w:author="Slavomír Gajarský" w:date="2017-01-30T12:46:00Z">
          <w:r w:rsidDel="00EB3923">
            <w:rPr>
              <w:szCs w:val="22"/>
            </w:rPr>
            <w:delText>osobných</w:delText>
          </w:r>
        </w:del>
      </w:ins>
      <w:ins w:id="96" w:author="Slavomír Gajarský" w:date="2017-01-30T12:46:00Z">
        <w:r w:rsidR="00EB3923">
          <w:rPr>
            <w:szCs w:val="22"/>
          </w:rPr>
          <w:t>personálnych</w:t>
        </w:r>
      </w:ins>
      <w:ins w:id="97" w:author="Katarína Snopková" w:date="2017-01-13T10:27:00Z">
        <w:r>
          <w:rPr>
            <w:szCs w:val="22"/>
          </w:rPr>
          <w:t xml:space="preserve"> výdavkov je celková cena práce (§ 130 ods. 5 </w:t>
        </w:r>
      </w:ins>
      <w:ins w:id="98" w:author="Slavomír Gajarský" w:date="2017-01-19T14:51:00Z">
        <w:r w:rsidR="00060426">
          <w:rPr>
            <w:szCs w:val="22"/>
          </w:rPr>
          <w:t>Z</w:t>
        </w:r>
      </w:ins>
      <w:ins w:id="99" w:author="Katarína Snopková" w:date="2017-01-13T10:27:00Z">
        <w:del w:id="100" w:author="Slavomír Gajarský" w:date="2017-01-19T14:51:00Z">
          <w:r w:rsidDel="00060426">
            <w:rPr>
              <w:szCs w:val="22"/>
            </w:rPr>
            <w:delText>z</w:delText>
          </w:r>
        </w:del>
        <w:r>
          <w:rPr>
            <w:szCs w:val="22"/>
          </w:rPr>
          <w:t>ákonníka práce).</w:t>
        </w:r>
      </w:ins>
      <w:del w:id="101" w:author="Katarína Snopková" w:date="2017-01-13T10:27:00Z">
        <w:r w:rsidR="00AE5A8F" w:rsidRPr="0073389C" w:rsidDel="004173D0">
          <w:delText>Personálne výdavky zahŕňajú výdavky na mzdy zamestnancov, vrátane zákonom stanovených odvodov a ďalších nákladov, ktoré tvoria mzdu a odvody zamestnávateľa.</w:delText>
        </w:r>
      </w:del>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14:paraId="7A55CF44" w14:textId="368BD42F" w:rsidR="00ED03C8" w:rsidRPr="0073389C" w:rsidRDefault="00ED03C8" w:rsidP="00E61650">
      <w:pPr>
        <w:autoSpaceDE w:val="0"/>
        <w:autoSpaceDN w:val="0"/>
        <w:adjustRightInd w:val="0"/>
        <w:spacing w:before="120" w:after="120" w:line="288" w:lineRule="auto"/>
        <w:jc w:val="both"/>
      </w:pPr>
      <w:r w:rsidRPr="0073389C">
        <w:t xml:space="preserve">V prípade personálnych výdavkov je </w:t>
      </w:r>
      <w:del w:id="102" w:author="Katarína Snopková" w:date="2016-12-06T13:41:00Z">
        <w:r w:rsidRPr="0073389C" w:rsidDel="005E7D55">
          <w:delText>nevyhnutné, aby prijímateľ rešpektoval</w:delText>
        </w:r>
      </w:del>
      <w:ins w:id="103" w:author="Katarína Snopková" w:date="2016-12-06T13:41:00Z">
        <w:r w:rsidR="005E7D55">
          <w:t>rešpektované</w:t>
        </w:r>
      </w:ins>
      <w:r w:rsidRPr="0073389C">
        <w:t xml:space="preserve"> odmeňovanie jednotlivých pracovných pozícií s ohľadom na </w:t>
      </w:r>
      <w:del w:id="104" w:author="Katarína Snopková" w:date="2016-12-06T13:42:00Z">
        <w:r w:rsidRPr="0073389C" w:rsidDel="005E7D55">
          <w:delText xml:space="preserve">jeho </w:delText>
        </w:r>
      </w:del>
      <w:r w:rsidRPr="0073389C">
        <w:t>predchádzajúcu mzdovú politiku</w:t>
      </w:r>
      <w:ins w:id="105" w:author="Katarína Snopková" w:date="2016-12-06T13:41:00Z">
        <w:r w:rsidR="005E7D55">
          <w:t xml:space="preserve"> zamestnávateľa</w:t>
        </w:r>
      </w:ins>
      <w:r w:rsidRPr="0073389C">
        <w:t>,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w:t>
      </w:r>
      <w:del w:id="106" w:author="Katarína Snopková" w:date="2016-12-06T13:42:00Z">
        <w:r w:rsidRPr="0073389C" w:rsidDel="005E7D55">
          <w:delText>prác vykonávaných na projekte</w:delText>
        </w:r>
      </w:del>
      <w:ins w:id="107" w:author="Katarína Snopková" w:date="2016-12-06T13:42:00Z">
        <w:r w:rsidR="005E7D55">
          <w:t>zapojenia do projektu</w:t>
        </w:r>
      </w:ins>
      <w:r w:rsidRPr="0073389C">
        <w:t xml:space="preserve"> </w:t>
      </w:r>
      <w:del w:id="108" w:author="Katarína Snopková" w:date="2016-12-06T13:43:00Z">
        <w:r w:rsidRPr="0073389C" w:rsidDel="005E7D55">
          <w:delText xml:space="preserve">financovanom </w:delText>
        </w:r>
      </w:del>
      <w:ins w:id="109" w:author="Katarína Snopková" w:date="2016-12-06T13:43:00Z">
        <w:r w:rsidR="005E7D55" w:rsidRPr="0073389C">
          <w:t>financovan</w:t>
        </w:r>
        <w:r w:rsidR="005E7D55">
          <w:t>ého</w:t>
        </w:r>
        <w:r w:rsidR="005E7D55" w:rsidRPr="0073389C">
          <w:t xml:space="preserve"> </w:t>
        </w:r>
      </w:ins>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 xml:space="preserve">rovnakej práce vykonávanej mimo projektu. </w:t>
      </w:r>
      <w:del w:id="110" w:author="Katarína Snopková" w:date="2016-12-06T13:44:00Z">
        <w:r w:rsidRPr="0073389C" w:rsidDel="005E7D55">
          <w:delText xml:space="preserve">Zároveň </w:delText>
        </w:r>
      </w:del>
      <w:ins w:id="111" w:author="Katarína Snopková" w:date="2016-12-06T13:44:00Z">
        <w:r w:rsidR="005E7D55">
          <w:t>V prípade zamestnancov pracujúcich na projekte</w:t>
        </w:r>
        <w:r w:rsidR="005E7D55" w:rsidRPr="0073389C">
          <w:t xml:space="preserve"> </w:t>
        </w:r>
      </w:ins>
      <w:r w:rsidRPr="0073389C">
        <w:t>je prijímateľ povinný preukázať, že zamestnanec, ktorého mzdové výdavky sú predmetom financovania z EŠIF má pre danú pracovnú pozíciu alebo pre práce vykonávané na projekte potrebnú kvalifikáciu a odbornú spôsobilosť.</w:t>
      </w:r>
    </w:p>
    <w:p w14:paraId="7A55CF45" w14:textId="59BEFE03"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71EA7">
        <w:t>, č. 7</w:t>
      </w:r>
      <w:r w:rsidRPr="0073389C">
        <w:t>).</w:t>
      </w:r>
    </w:p>
    <w:p w14:paraId="7A55CF48" w14:textId="48206030" w:rsidR="00AE5A8F" w:rsidRPr="0073389C"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 aby bolo možné odkontrolovať vykonanú prácu na 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w:t>
      </w:r>
      <w:r w:rsidR="00DE095C" w:rsidRPr="00056ABC">
        <w:lastRenderedPageBreak/>
        <w:t>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7A55CF49" w14:textId="25088A8A"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7A55CF4A" w14:textId="1D16EC07" w:rsidR="00AE5A8F" w:rsidRPr="0073389C" w:rsidRDefault="00036BD8" w:rsidP="0067438F">
      <w:pPr>
        <w:autoSpaceDE w:val="0"/>
        <w:autoSpaceDN w:val="0"/>
        <w:adjustRightInd w:val="0"/>
        <w:spacing w:before="120" w:after="120" w:line="288" w:lineRule="auto"/>
        <w:jc w:val="both"/>
      </w:pPr>
      <w:r w:rsidRPr="0073389C">
        <w:t xml:space="preserve">Ak štatutárny orgán prijímateľa, resp. vedúci riadiaci pracovník vykonáva </w:t>
      </w:r>
      <w:r w:rsidR="00000DDF" w:rsidRPr="0073389C">
        <w:t>popri svojej hlavnej pracovnej činnosti</w:t>
      </w:r>
      <w:r w:rsidRPr="0073389C">
        <w:t xml:space="preserve"> </w:t>
      </w:r>
      <w:r w:rsidR="00012D16" w:rsidRPr="0073389C">
        <w:t xml:space="preserve">pre organizáciu </w:t>
      </w:r>
      <w:r w:rsidRPr="0073389C">
        <w:t xml:space="preserve">aj </w:t>
      </w:r>
      <w:r w:rsidR="00000DDF" w:rsidRPr="0073389C">
        <w:t xml:space="preserve">činnosti </w:t>
      </w:r>
      <w:r w:rsidRPr="0073389C">
        <w:t>pre projekt, refun</w:t>
      </w:r>
      <w:r w:rsidR="00000DDF" w:rsidRPr="0073389C">
        <w:t xml:space="preserve">dované budú iba výdavky </w:t>
      </w:r>
      <w:r w:rsidR="00000DDF" w:rsidRPr="0073389C">
        <w:rPr>
          <w:b/>
        </w:rPr>
        <w:t xml:space="preserve">pomerne </w:t>
      </w:r>
      <w:r w:rsidR="00000DDF" w:rsidRPr="0073389C">
        <w:t>podľa skutočne odpracovaného času na projekte</w:t>
      </w:r>
      <w:r w:rsidR="00000DDF" w:rsidRPr="0073389C">
        <w:rPr>
          <w:b/>
        </w:rPr>
        <w:t>, avšak max. 50 % z celkového pracovného času v danom mesiaci</w:t>
      </w:r>
      <w:r w:rsidR="00066941">
        <w:t>.</w:t>
      </w:r>
      <w:r w:rsidRPr="0073389C">
        <w:t xml:space="preserve"> </w:t>
      </w:r>
      <w:r w:rsidR="00694363" w:rsidRPr="00694363">
        <w:t xml:space="preserve">V prípade pracovného výkazu štatutárneho orgánu prijímateľa podpisuje pracovný výkaz orgán v zmysle osobitného predpisu </w:t>
      </w:r>
      <w:r w:rsidR="00694363">
        <w:t xml:space="preserve">alebo </w:t>
      </w:r>
      <w:r w:rsidR="00AE5A8F" w:rsidRPr="0073389C">
        <w:t>in</w:t>
      </w:r>
      <w:r w:rsidR="00694363">
        <w:t>á</w:t>
      </w:r>
      <w:r w:rsidR="00AE5A8F" w:rsidRPr="0073389C">
        <w:t xml:space="preserve"> </w:t>
      </w:r>
      <w:r w:rsidR="00694363" w:rsidRPr="0073389C">
        <w:t>osob</w:t>
      </w:r>
      <w:r w:rsidR="00694363">
        <w:t>a</w:t>
      </w:r>
      <w:r w:rsidR="00AE5A8F" w:rsidRPr="0073389C">
        <w:t>/</w:t>
      </w:r>
      <w:r w:rsidR="00694363" w:rsidRPr="0073389C">
        <w:t>osob</w:t>
      </w:r>
      <w:r w:rsidR="00694363">
        <w:t>y</w:t>
      </w:r>
      <w:r w:rsidR="00694363" w:rsidRPr="0073389C">
        <w:t xml:space="preserve"> </w:t>
      </w:r>
      <w:r w:rsidR="00AE5A8F" w:rsidRPr="0073389C">
        <w:t xml:space="preserve">tak, aby nedošlo k strate kontrolného prostredia a aby vykonanie práce bolo nespochybniteľné (napr. prácu preberú 2 </w:t>
      </w:r>
      <w:r w:rsidR="004E73ED" w:rsidRPr="0073389C">
        <w:t xml:space="preserve">riadiaci zamestnanci </w:t>
      </w:r>
      <w:r w:rsidR="00AE5A8F" w:rsidRPr="0073389C">
        <w:t>projektového tímu</w:t>
      </w:r>
      <w:r w:rsidR="004E73ED" w:rsidRPr="0073389C">
        <w:t>, napr. projektový manažér a finančný manažér</w:t>
      </w:r>
      <w:r w:rsidR="00AE5A8F" w:rsidRPr="0073389C">
        <w:t xml:space="preserve">). </w:t>
      </w:r>
    </w:p>
    <w:p w14:paraId="78851AF5" w14:textId="77777777" w:rsidR="00694363" w:rsidRDefault="00AE5A8F" w:rsidP="0067438F">
      <w:pPr>
        <w:autoSpaceDE w:val="0"/>
        <w:autoSpaceDN w:val="0"/>
        <w:adjustRightInd w:val="0"/>
        <w:spacing w:before="120" w:after="120" w:line="288" w:lineRule="auto"/>
        <w:jc w:val="both"/>
      </w:pPr>
      <w:r w:rsidRPr="0073389C">
        <w:t>Zamestnanec prijímateľa môže vykonávať činnosti uhrádzané z projektu na základe</w:t>
      </w:r>
      <w:r w:rsidRPr="0073389C" w:rsidDel="00ED03C8">
        <w:t xml:space="preserve"> </w:t>
      </w:r>
      <w:r w:rsidR="00ED03C8" w:rsidRPr="0073389C">
        <w:t xml:space="preserve">dohôd mimo pracovného pomeru </w:t>
      </w:r>
      <w:r w:rsidRPr="0073389C">
        <w:t xml:space="preserve">v prípade, ak činnosti, ktoré vykonáva na projekte nie sú totožné s činnosťami, ktoré má v náplni práce vykonávanej na základe pracovnej zmluvy, ako zamestnanec prijímateľa. V opačnom prípade by mal prácu na projekte vykonávať na základe rozšírenej pracovnej zmluvy </w:t>
      </w:r>
      <w:r w:rsidR="00E55ACE" w:rsidRPr="0073389C">
        <w:t xml:space="preserve">s </w:t>
      </w:r>
      <w:r w:rsidRPr="0073389C">
        <w:t>dodatkom</w:t>
      </w:r>
      <w:r w:rsidR="00E55ACE" w:rsidRPr="0073389C">
        <w:t xml:space="preserve"> na</w:t>
      </w:r>
      <w:r w:rsidRPr="0073389C">
        <w:t xml:space="preserve"> výkon prác na projekte. </w:t>
      </w:r>
    </w:p>
    <w:p w14:paraId="7A55CF4C" w14:textId="266A2BF8"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w:t>
      </w:r>
      <w:del w:id="112" w:author="Peter Helm" w:date="2017-01-13T09:33:00Z">
        <w:r w:rsidRPr="0073389C" w:rsidDel="00E648B0">
          <w:delText xml:space="preserve">o vykonaní práce </w:delText>
        </w:r>
      </w:del>
      <w:ins w:id="113" w:author="Peter Helm" w:date="2017-01-13T09:33:00Z">
        <w:r w:rsidR="00E648B0">
          <w:t xml:space="preserve"> o prácach </w:t>
        </w:r>
        <w:del w:id="114" w:author="Katarína Snopková" w:date="2017-01-13T10:31:00Z">
          <w:r w:rsidR="00E648B0" w:rsidDel="00607F3A">
            <w:delText xml:space="preserve"> </w:delText>
          </w:r>
        </w:del>
        <w:r w:rsidR="00E648B0">
          <w:t>vykon</w:t>
        </w:r>
      </w:ins>
      <w:ins w:id="115" w:author="Peter Helm" w:date="2017-01-13T09:34:00Z">
        <w:r w:rsidR="00E648B0">
          <w:t>áva</w:t>
        </w:r>
      </w:ins>
      <w:ins w:id="116" w:author="Peter Helm" w:date="2017-01-13T09:33:00Z">
        <w:r w:rsidR="00E648B0">
          <w:t>ných mimo pracovného pomeru</w:t>
        </w:r>
      </w:ins>
      <w:ins w:id="117" w:author="Peter Helm" w:date="2017-01-13T09:34:00Z">
        <w:r w:rsidR="00E648B0">
          <w:t xml:space="preserve"> </w:t>
        </w:r>
      </w:ins>
      <w:r w:rsidRPr="0073389C">
        <w:t xml:space="preserve">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14:paraId="7A55CF4D" w14:textId="6823EFCA" w:rsidR="00857029" w:rsidRPr="0073389C" w:rsidRDefault="0035794D" w:rsidP="0067438F">
      <w:pPr>
        <w:spacing w:before="120" w:after="120" w:line="288" w:lineRule="auto"/>
        <w:jc w:val="both"/>
      </w:pPr>
      <w:r w:rsidRPr="00965E93">
        <w:t>Dohody o prácach vykonávaných mimo pracovného pomeru nemožno uzatvoriť na činnosti/práce, ktoré sú predmetom ochrany podľa autorského zákona</w:t>
      </w:r>
      <w:r>
        <w:rPr>
          <w:rStyle w:val="Odkaznapoznmkupodiarou"/>
        </w:rPr>
        <w:footnoteReference w:id="21"/>
      </w:r>
      <w:r w:rsidRPr="00965E93">
        <w:t>.</w:t>
      </w:r>
    </w:p>
    <w:p w14:paraId="7A55CF50" w14:textId="2FEF6E04"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14:paraId="7A55CF51" w14:textId="5C2A64A4"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7A55CF52"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14:paraId="7A55CF53" w14:textId="3EAC7DCE" w:rsidR="00ED03C8" w:rsidRPr="0073389C" w:rsidRDefault="00ED03C8" w:rsidP="009A78AB">
      <w:pPr>
        <w:pStyle w:val="Zoznamsodrkami"/>
        <w:numPr>
          <w:ilvl w:val="0"/>
          <w:numId w:val="33"/>
        </w:numPr>
        <w:spacing w:before="120" w:after="120" w:line="288" w:lineRule="auto"/>
        <w:ind w:left="567" w:hanging="283"/>
        <w:rPr>
          <w:rFonts w:ascii="Arial" w:hAnsi="Arial" w:cs="Arial"/>
          <w:b/>
          <w:sz w:val="19"/>
          <w:szCs w:val="19"/>
        </w:rPr>
      </w:pPr>
      <w:r w:rsidRPr="0073389C">
        <w:rPr>
          <w:rFonts w:ascii="Arial" w:hAnsi="Arial" w:cs="Arial"/>
          <w:b/>
          <w:sz w:val="19"/>
          <w:szCs w:val="19"/>
        </w:rPr>
        <w:t xml:space="preserve">zamestnanec pracuje na projekte na </w:t>
      </w:r>
      <w:del w:id="118" w:author="Katarína Snopková" w:date="2017-02-16T15:42:00Z">
        <w:r w:rsidRPr="0073389C" w:rsidDel="009D60EA">
          <w:rPr>
            <w:rFonts w:ascii="Arial" w:hAnsi="Arial" w:cs="Arial"/>
            <w:b/>
            <w:sz w:val="19"/>
            <w:szCs w:val="19"/>
          </w:rPr>
          <w:delText xml:space="preserve">plný </w:delText>
        </w:r>
      </w:del>
      <w:r w:rsidRPr="0073389C">
        <w:rPr>
          <w:rFonts w:ascii="Arial" w:hAnsi="Arial" w:cs="Arial"/>
          <w:b/>
          <w:sz w:val="19"/>
          <w:szCs w:val="19"/>
        </w:rPr>
        <w:t>pracovný úväzok</w:t>
      </w:r>
      <w:r w:rsidRPr="0073389C">
        <w:rPr>
          <w:rStyle w:val="Odkaznapoznmkupodiarou"/>
          <w:rFonts w:cs="Arial"/>
          <w:b/>
          <w:sz w:val="19"/>
          <w:szCs w:val="19"/>
        </w:rPr>
        <w:footnoteReference w:id="22"/>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7A55CF54" w14:textId="021B013B" w:rsidR="00ED03C8" w:rsidRPr="0073389C" w:rsidRDefault="00ED03C8" w:rsidP="0067438F">
      <w:pPr>
        <w:pStyle w:val="Zoznamsodrkami2"/>
        <w:numPr>
          <w:ilvl w:val="0"/>
          <w:numId w:val="0"/>
        </w:numPr>
        <w:spacing w:before="120" w:after="120" w:line="288" w:lineRule="auto"/>
        <w:ind w:left="567"/>
        <w:contextualSpacing w:val="0"/>
        <w:jc w:val="both"/>
      </w:pPr>
      <w:r w:rsidRPr="0073389C">
        <w:lastRenderedPageBreak/>
        <w:t xml:space="preserve">zamestnanec vykonáva počas celej pracovnej doby (resp. počas celého pracovného času) činnosti týkajúce sa výlučne aktivít na projekte a žiadne iné aktivity mimo projektu. V tomto prípade sú oprávnené výdavky za </w:t>
      </w:r>
      <w:ins w:id="119" w:author="Katarína Snopková" w:date="2017-01-13T10:30:00Z">
        <w:r w:rsidR="0079229B">
          <w:t xml:space="preserve">celkovú cenu práce, t. j. </w:t>
        </w:r>
      </w:ins>
      <w:r w:rsidRPr="0073389C">
        <w:t>všetky zložky mzdy vrátane príplatkov</w:t>
      </w:r>
      <w:r w:rsidRPr="0073389C">
        <w:rPr>
          <w:rStyle w:val="Odkaznapoznmkupodiarou"/>
          <w:sz w:val="19"/>
        </w:rPr>
        <w:footnoteReference w:id="23"/>
      </w:r>
      <w:r w:rsidRPr="0073389C">
        <w:t>, resp. odmeny na základe dohôd o prác</w:t>
      </w:r>
      <w:ins w:id="120" w:author="Slavomír Gajarský" w:date="2017-01-19T13:29:00Z">
        <w:r w:rsidR="00CE6423">
          <w:t>ach</w:t>
        </w:r>
      </w:ins>
      <w:del w:id="121" w:author="Slavomír Gajarský" w:date="2017-01-19T13:29:00Z">
        <w:r w:rsidR="001F6828" w:rsidDel="00CE6423">
          <w:delText>i</w:delText>
        </w:r>
      </w:del>
      <w:r w:rsidRPr="0073389C">
        <w:t xml:space="preserve"> </w:t>
      </w:r>
      <w:r w:rsidR="001F6828" w:rsidRPr="0073389C">
        <w:t>vykonávan</w:t>
      </w:r>
      <w:ins w:id="122" w:author="Slavomír Gajarský" w:date="2017-01-19T13:29:00Z">
        <w:r w:rsidR="00CE6423">
          <w:t>ých</w:t>
        </w:r>
      </w:ins>
      <w:del w:id="123" w:author="Slavomír Gajarský" w:date="2017-01-19T13:29:00Z">
        <w:r w:rsidR="001F6828" w:rsidDel="00CE6423">
          <w:delText>ej</w:delText>
        </w:r>
      </w:del>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24"/>
      </w:r>
      <w:r w:rsidR="00694363" w:rsidRPr="0073389C">
        <w:t>),</w:t>
      </w:r>
      <w:r w:rsidRPr="0073389C">
        <w:t xml:space="preserve"> ako aj povinné odvody</w:t>
      </w:r>
      <w:r w:rsidRPr="0073389C">
        <w:rPr>
          <w:rStyle w:val="Odkaznapoznmkupodiarou"/>
          <w:sz w:val="19"/>
        </w:rPr>
        <w:footnoteReference w:id="25"/>
      </w:r>
      <w:r w:rsidRPr="0073389C">
        <w:t xml:space="preserve"> za zamestnávateľa; </w:t>
      </w:r>
    </w:p>
    <w:p w14:paraId="7A55CF5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7A55CF5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7A55CF5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7A55CF58"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7A55CF5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7A55CF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7A55CF5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A55CF5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7A55CF5D"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7A55CF5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5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7A55CF6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7A55CF6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14:paraId="7A55CF63" w14:textId="7A9256C8"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7A55CF6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14:paraId="7A55CF6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7A55CF6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A55CF68" w14:textId="77777777" w:rsidR="00ED03C8" w:rsidRPr="0073389C" w:rsidRDefault="00ED03C8" w:rsidP="00ED03C8">
      <w:pPr>
        <w:pStyle w:val="Zoznamsodrkami2"/>
        <w:numPr>
          <w:ilvl w:val="0"/>
          <w:numId w:val="0"/>
        </w:numPr>
        <w:ind w:left="426" w:hanging="426"/>
        <w:contextualSpacing w:val="0"/>
        <w:jc w:val="both"/>
      </w:pPr>
    </w:p>
    <w:p w14:paraId="7A55CF69" w14:textId="77777777" w:rsidR="00ED03C8" w:rsidRPr="0073389C" w:rsidRDefault="00ED03C8" w:rsidP="009A78AB">
      <w:pPr>
        <w:pStyle w:val="Zoznamsodrkami"/>
        <w:numPr>
          <w:ilvl w:val="0"/>
          <w:numId w:val="33"/>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7750D09D" w14:textId="774AD54A" w:rsidR="004E646D" w:rsidRDefault="00ED03C8" w:rsidP="0067438F">
      <w:pPr>
        <w:pStyle w:val="Zoznamsodrkami2"/>
        <w:numPr>
          <w:ilvl w:val="0"/>
          <w:numId w:val="0"/>
        </w:numPr>
        <w:spacing w:before="120" w:after="120" w:line="288" w:lineRule="auto"/>
        <w:ind w:left="567"/>
        <w:contextualSpacing w:val="0"/>
        <w:jc w:val="both"/>
      </w:pPr>
      <w:r w:rsidRPr="0073389C">
        <w:t xml:space="preserve">celkový pracovný čas zamestnanca je rozdelený na aktivity pre projekt/projekty spolufinancovaný/é z EŠIF a na aktivity mimo EŠIF. V tomto prípade sú oprávnené výdavky za </w:t>
      </w:r>
      <w:ins w:id="125" w:author="Katarína Snopková" w:date="2017-01-13T10:31:00Z">
        <w:r w:rsidR="0079229B">
          <w:t xml:space="preserve">celkovú cenu práce, t. j. </w:t>
        </w:r>
      </w:ins>
      <w:r w:rsidRPr="0073389C">
        <w:t>všetky zložky mzdy vrátane príplatkov</w:t>
      </w:r>
      <w:r w:rsidRPr="0073389C">
        <w:rPr>
          <w:rStyle w:val="Odkaznapoznmkupodiarou"/>
          <w:sz w:val="19"/>
        </w:rPr>
        <w:footnoteReference w:id="26"/>
      </w:r>
      <w:r w:rsidRPr="0073389C">
        <w:t xml:space="preserve">, resp. odmeny na základe dohôd o </w:t>
      </w:r>
      <w:r w:rsidR="001F6828" w:rsidRPr="0073389C">
        <w:t>prác</w:t>
      </w:r>
      <w:ins w:id="126" w:author="Slavomír Gajarský" w:date="2017-01-19T13:29:00Z">
        <w:r w:rsidR="00CE6423">
          <w:t>ách</w:t>
        </w:r>
      </w:ins>
      <w:del w:id="127" w:author="Slavomír Gajarský" w:date="2017-01-19T13:29:00Z">
        <w:r w:rsidR="001F6828" w:rsidDel="00CE6423">
          <w:delText>i</w:delText>
        </w:r>
      </w:del>
      <w:r w:rsidR="001F6828" w:rsidRPr="0073389C">
        <w:t xml:space="preserve"> vykonávan</w:t>
      </w:r>
      <w:ins w:id="128" w:author="Slavomír Gajarský" w:date="2017-01-19T13:30:00Z">
        <w:r w:rsidR="00CE6423">
          <w:t>ých</w:t>
        </w:r>
      </w:ins>
      <w:del w:id="129" w:author="Slavomír Gajarský" w:date="2017-01-19T13:30:00Z">
        <w:r w:rsidR="001F6828" w:rsidDel="00CE6423">
          <w:delText>ej</w:delText>
        </w:r>
      </w:del>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27"/>
      </w:r>
      <w:r w:rsidRPr="0073389C">
        <w:t>), ako aj povinné odvody za zamestnávateľa</w:t>
      </w:r>
      <w:r w:rsidRPr="0073389C">
        <w:rPr>
          <w:rStyle w:val="Odkaznapoznmkupodiarou"/>
          <w:sz w:val="19"/>
        </w:rPr>
        <w:footnoteReference w:id="28"/>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14:paraId="7A55CF6A" w14:textId="5B18361C"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nie na základe už odpracovaného času mimo realizácie projektu</w:t>
      </w:r>
      <w:r w:rsidRPr="0073389C">
        <w:t>).</w:t>
      </w:r>
      <w:r w:rsidR="002853F8">
        <w:t xml:space="preserve"> </w:t>
      </w:r>
      <w:r w:rsidRPr="0073389C">
        <w:t>Prijímateľ je povinný preukázať pomerné čerpanie personálnych výdavkov.</w:t>
      </w:r>
    </w:p>
    <w:p w14:paraId="7A55CF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7A55CF6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7A55CF6E" w14:textId="0A912CA5"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lastRenderedPageBreak/>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7A55CF6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7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A55CF71" w14:textId="3A1FA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14:paraId="7A55CF72" w14:textId="1E63BE73"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7A55CF7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74" w14:textId="5D2175C2"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7A55CF7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7A55CF76" w14:textId="67AF82D1"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8723973"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A55CF78" w14:textId="07A5E518"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A55CF7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14:paraId="1F0212CB" w14:textId="77777777"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ins w:id="130" w:author="Slavomír Gajarský" w:date="2017-01-05T13:00:00Z"/>
          <w:b/>
        </w:rPr>
      </w:pPr>
    </w:p>
    <w:p w14:paraId="6D346B8A" w14:textId="77777777"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14:paraId="7A55CF7D"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7A55CF7E"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7F"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7A55CF80"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1"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14:paraId="7A55CF82"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7A55CF83"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14:paraId="7A55CF84" w14:textId="347997BB"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14:paraId="7A55CF8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87" w14:textId="065A78C8"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(t.j. 42/152*16)/celkový odpracovaný čas vrátane dovolenky)*1 150 EUR (tarifný plat + príplatky) = 317,76 EUR</w:t>
      </w:r>
    </w:p>
    <w:p w14:paraId="7A55CF8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9" w14:textId="57D837E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7A55CF8A"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8B" w14:textId="1CE6131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7A55CF8C"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7A55CF8D"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7A55CF8E" w14:textId="77777777" w:rsidR="000D5577" w:rsidRPr="0073389C" w:rsidRDefault="000D5577" w:rsidP="00ED03C8">
      <w:pPr>
        <w:autoSpaceDE w:val="0"/>
        <w:autoSpaceDN w:val="0"/>
        <w:adjustRightInd w:val="0"/>
        <w:spacing w:line="288" w:lineRule="auto"/>
        <w:jc w:val="both"/>
      </w:pPr>
    </w:p>
    <w:p w14:paraId="7A55CF8F" w14:textId="77777777" w:rsidR="000D5577" w:rsidRPr="0073389C" w:rsidRDefault="000D5577" w:rsidP="000D5577">
      <w:pPr>
        <w:jc w:val="right"/>
      </w:pPr>
    </w:p>
    <w:p w14:paraId="7A55CF9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14:paraId="7A55CF9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7A55CF9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7A55CF9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9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7A55CF9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14:paraId="7A55CF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9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7A55CF9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9D" w14:textId="68247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42/184 (počet odpracovaných hodín pre projekt/celkový odpracovaný čas vrátane nadčasu)*1 300 EUR (tarifný plat + príplatky + nadčas) = 296,74 EUR</w:t>
      </w:r>
    </w:p>
    <w:p w14:paraId="7A55CF9E" w14:textId="5A9B66BB"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7A55CF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A0" w14:textId="16C0F664"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lastRenderedPageBreak/>
        <w:t>296,74/1 500*528 = 104,45 EUR</w:t>
      </w:r>
    </w:p>
    <w:p w14:paraId="7A55CFA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7A55CFA3" w14:textId="77777777" w:rsidR="000D5577" w:rsidRPr="0073389C" w:rsidRDefault="000D5577" w:rsidP="000D5577">
      <w:pPr>
        <w:jc w:val="right"/>
      </w:pPr>
    </w:p>
    <w:p w14:paraId="7A55CFA6" w14:textId="53E1EC8A"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7A55CFA7" w14:textId="3626D9C3"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 uzatvorí reťazenie pracovnoprávnych vzťahov, napr. najskôr dohoda o vykonaní práce a po vyčerpaní stanoveného rozsahu pracovných hodín (350 hodín)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19218724" w14:textId="6E8FA697"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29"/>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14:paraId="569EA09C" w14:textId="112F541D" w:rsidR="009B4AEF" w:rsidRPr="009B4AEF" w:rsidRDefault="009B4AEF" w:rsidP="00B573C4">
      <w:pPr>
        <w:pStyle w:val="Odsekzoznamu"/>
        <w:numPr>
          <w:ilvl w:val="0"/>
          <w:numId w:val="100"/>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 xml:space="preserve">odmena ako zložka mzdy je oprávnený výdavok, ak je poskytnutá zamestnancovi, ktorý pracuje na pracovnú zmluvu/služobnú zmluvu na </w:t>
      </w:r>
      <w:del w:id="131" w:author="Katarína Snopková" w:date="2017-02-16T15:42:00Z">
        <w:r w:rsidRPr="009B4AEF" w:rsidDel="009D60EA">
          <w:rPr>
            <w:rFonts w:cs="Arial"/>
            <w:color w:val="000000"/>
            <w:szCs w:val="19"/>
            <w:lang w:eastAsia="en-AU"/>
          </w:rPr>
          <w:delText xml:space="preserve">plný </w:delText>
        </w:r>
      </w:del>
      <w:r w:rsidRPr="009B4AEF">
        <w:rPr>
          <w:rFonts w:cs="Arial"/>
          <w:color w:val="000000"/>
          <w:szCs w:val="19"/>
          <w:lang w:eastAsia="en-AU"/>
        </w:rPr>
        <w:t>pracovný úväzok 100% činností na projekte (projektoch) spolufinancovanom z OP EVS, t. j. nevykonáva iné pracovné činnosti financované z iných zdrojov žiadateľa (bez ohľadu na dĺžku pracovného času zamestnanca zamestnaného u konkrétneho žiadateľa);</w:t>
      </w:r>
    </w:p>
    <w:p w14:paraId="5682C5E8" w14:textId="1B65D0CA" w:rsidR="009B4AEF" w:rsidRPr="009B4AEF" w:rsidRDefault="009B4AEF" w:rsidP="00B573C4">
      <w:pPr>
        <w:pStyle w:val="Odsekzoznamu"/>
        <w:numPr>
          <w:ilvl w:val="0"/>
          <w:numId w:val="100"/>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výška priznanej mesačnej odmeny</w:t>
      </w:r>
      <w:r w:rsidRPr="009B4AEF">
        <w:rPr>
          <w:rStyle w:val="Odkaznapoznmkupodiarou"/>
          <w:rFonts w:cs="Arial"/>
          <w:color w:val="000000"/>
          <w:sz w:val="19"/>
          <w:szCs w:val="19"/>
          <w:lang w:eastAsia="en-AU"/>
        </w:rPr>
        <w:footnoteReference w:id="30"/>
      </w:r>
      <w:r w:rsidRPr="009B4AEF">
        <w:rPr>
          <w:rFonts w:cs="Arial"/>
          <w:color w:val="000000"/>
          <w:szCs w:val="19"/>
          <w:lang w:eastAsia="en-AU"/>
        </w:rPr>
        <w:t xml:space="preserve"> je oprávnená maximálne do výšky 30% súčtu funkčných platov/miezd uvedených v platových dekrétoch (bez odmien) za predchádzajúcich 6 mesiacov (vrátane mesiaca, keď je odmena priznaná)</w:t>
      </w:r>
      <w:r w:rsidRPr="009B4AEF">
        <w:rPr>
          <w:rStyle w:val="Odkaznapoznmkupodiarou"/>
          <w:rFonts w:cs="Arial"/>
          <w:color w:val="000000"/>
          <w:sz w:val="19"/>
          <w:szCs w:val="19"/>
          <w:lang w:eastAsia="en-AU"/>
        </w:rPr>
        <w:footnoteReference w:id="31"/>
      </w:r>
      <w:r w:rsidRPr="009B4AEF">
        <w:rPr>
          <w:rFonts w:cs="Arial"/>
          <w:color w:val="000000"/>
          <w:szCs w:val="19"/>
          <w:lang w:eastAsia="en-AU"/>
        </w:rPr>
        <w:t xml:space="preserve"> za kalendárny rok príslušného zamestnanca, pričom kumulovaná výška priznaných odmien</w:t>
      </w:r>
      <w:r w:rsidRPr="009B4AEF">
        <w:rPr>
          <w:rStyle w:val="Odkaznapoznmkupodiarou"/>
          <w:rFonts w:cs="Arial"/>
          <w:color w:val="000000"/>
          <w:sz w:val="19"/>
          <w:szCs w:val="19"/>
          <w:lang w:eastAsia="en-AU"/>
        </w:rPr>
        <w:footnoteReference w:id="32"/>
      </w:r>
      <w:r w:rsidRPr="009B4AEF">
        <w:rPr>
          <w:rFonts w:cs="Arial"/>
          <w:color w:val="000000"/>
          <w:szCs w:val="19"/>
          <w:lang w:eastAsia="en-AU"/>
        </w:rPr>
        <w:t xml:space="preserve"> za kalendárny rok je oprávnená maximálne do výšky 30% súčtu funkčných platov/miezd uvedených v platových dekrétoch (bez odmien) za kalendárny rok príslušného zamestnanca; </w:t>
      </w:r>
    </w:p>
    <w:p w14:paraId="7A55CFA8" w14:textId="2AA5EC20" w:rsidR="006E114F" w:rsidRPr="0073389C" w:rsidRDefault="009B4AEF" w:rsidP="00B573C4">
      <w:pPr>
        <w:pStyle w:val="Zkladntext"/>
        <w:numPr>
          <w:ilvl w:val="0"/>
          <w:numId w:val="100"/>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14:paraId="7A55CFA9" w14:textId="759F908F" w:rsidR="006E114F" w:rsidRPr="0073389C" w:rsidRDefault="006E114F"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Náhrada mzdy za práceneschopnosť, ošetrovania člena rodiny a návštevu u lekára</w:t>
      </w:r>
      <w:r w:rsidRPr="0073389C">
        <w:rPr>
          <w:rFonts w:ascii="Arial" w:hAnsi="Arial" w:cs="Arial"/>
          <w:sz w:val="19"/>
          <w:szCs w:val="19"/>
          <w:lang w:val="sk-SK"/>
        </w:rPr>
        <w:t xml:space="preserve"> je oprávneným výdavkom, ak je zamestnávateľom poskytnutá v súlade s platnou legislatívnou úpravou, v zákonnej výške a predstavuje konečný výdavok prijímateľa</w:t>
      </w:r>
      <w:r w:rsidR="00B224FF" w:rsidRPr="0073389C">
        <w:rPr>
          <w:rFonts w:ascii="Arial" w:hAnsi="Arial" w:cs="Arial"/>
          <w:sz w:val="19"/>
          <w:szCs w:val="19"/>
          <w:lang w:val="sk-SK"/>
        </w:rPr>
        <w:t xml:space="preserve">. </w:t>
      </w:r>
      <w:r w:rsidRPr="0073389C">
        <w:rPr>
          <w:rFonts w:ascii="Arial" w:hAnsi="Arial" w:cs="Arial"/>
          <w:sz w:val="19"/>
          <w:szCs w:val="19"/>
          <w:lang w:val="sk-SK"/>
        </w:rPr>
        <w:t xml:space="preserve">Nemocenské dávky hradené zo strany Sociálnej poisťovne nie sú oprávneným výdavkom, keďže nie sú výdavkom prijímateľa. Výška oprávnenej náhrady mzdy pri dočasnej pracovnej neschopnosti, </w:t>
      </w:r>
      <w:r w:rsidR="00B64838">
        <w:rPr>
          <w:rFonts w:ascii="Arial" w:hAnsi="Arial" w:cs="Arial"/>
          <w:sz w:val="19"/>
          <w:szCs w:val="19"/>
          <w:lang w:val="sk-SK"/>
        </w:rPr>
        <w:t>ošetrovaní člena rodiny (ďalej len „</w:t>
      </w:r>
      <w:r w:rsidRPr="0073389C">
        <w:rPr>
          <w:rFonts w:ascii="Arial" w:hAnsi="Arial" w:cs="Arial"/>
          <w:sz w:val="19"/>
          <w:szCs w:val="19"/>
          <w:lang w:val="sk-SK"/>
        </w:rPr>
        <w:t>OČR</w:t>
      </w:r>
      <w:r w:rsidR="00B64838">
        <w:rPr>
          <w:rFonts w:ascii="Arial" w:hAnsi="Arial" w:cs="Arial"/>
          <w:sz w:val="19"/>
          <w:szCs w:val="19"/>
          <w:lang w:val="sk-SK"/>
        </w:rPr>
        <w:t>“)</w:t>
      </w:r>
      <w:r w:rsidRPr="0073389C">
        <w:rPr>
          <w:rFonts w:ascii="Arial" w:hAnsi="Arial" w:cs="Arial"/>
          <w:sz w:val="19"/>
          <w:szCs w:val="19"/>
          <w:lang w:val="sk-SK"/>
        </w:rPr>
        <w:t xml:space="preserve"> a návšteve lekára musí zodpovedať miere zapojenia zamestnanca do realizácie daného projektu. </w:t>
      </w:r>
    </w:p>
    <w:p w14:paraId="7A55CFAA" w14:textId="717397C5"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r w:rsidRPr="0073389C">
        <w:rPr>
          <w:rStyle w:val="Odkaznapoznmkupodiarou"/>
          <w:sz w:val="19"/>
        </w:rPr>
        <w:footnoteReference w:id="33"/>
      </w:r>
      <w:r w:rsidRPr="0073389C">
        <w:t>.</w:t>
      </w:r>
    </w:p>
    <w:p w14:paraId="7A55CFAB" w14:textId="52D4466C" w:rsidR="00C41F25" w:rsidRPr="0073389C" w:rsidRDefault="00C41F25" w:rsidP="0067438F">
      <w:pPr>
        <w:autoSpaceDE w:val="0"/>
        <w:autoSpaceDN w:val="0"/>
        <w:adjustRightInd w:val="0"/>
        <w:spacing w:before="120" w:after="120" w:line="288" w:lineRule="auto"/>
        <w:jc w:val="both"/>
      </w:pPr>
      <w:r w:rsidRPr="0073389C">
        <w:rPr>
          <w:b/>
        </w:rPr>
        <w:lastRenderedPageBreak/>
        <w:t xml:space="preserve">Výdavky týkajúce sa činností na </w:t>
      </w:r>
      <w:r w:rsidRPr="00043A75">
        <w:rPr>
          <w:b/>
        </w:rPr>
        <w:t>projekte vykonávaných počas práceneschopnosti, ošetrovania člena rodiny a návštevy lekára</w:t>
      </w:r>
      <w:r w:rsidRPr="0073389C">
        <w:t xml:space="preserve"> 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A55CFAC"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7A55CFAD" w14:textId="0178730A"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7A55CFAE" w14:textId="7E2345C9"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7A55CFAF" w14:textId="0B675196"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V prípade, ak do povinných odvodov za zamestnávateľa vstupuje aj odvod za sumu ostatných výdavkov na zamestnanca, je potrebné túto sumu odpočítať od celkových odvodov zamestnávateľa.</w:t>
      </w:r>
    </w:p>
    <w:p w14:paraId="7A55CFB0" w14:textId="03B927BC" w:rsidR="00C41F25" w:rsidRDefault="00C41F25" w:rsidP="0067438F">
      <w:pPr>
        <w:spacing w:before="120" w:after="120" w:line="288" w:lineRule="auto"/>
        <w:jc w:val="both"/>
        <w:rPr>
          <w:ins w:id="132" w:author="Katarína Snopková" w:date="2017-01-12T15:21:00Z"/>
        </w:rPr>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v bode 18 tejto kapitoly</w:t>
      </w:r>
      <w:r w:rsidR="00CC7DDB">
        <w:t>.</w:t>
      </w:r>
    </w:p>
    <w:p w14:paraId="4F9F34D1" w14:textId="77777777" w:rsidR="00D91343" w:rsidRPr="0073389C" w:rsidRDefault="00D91343" w:rsidP="0067438F">
      <w:pPr>
        <w:spacing w:before="120" w:after="120" w:line="288" w:lineRule="auto"/>
        <w:jc w:val="both"/>
      </w:pPr>
    </w:p>
    <w:p w14:paraId="7A55CFB1" w14:textId="349E877C" w:rsidR="00C41F25" w:rsidRPr="0073389C" w:rsidRDefault="00810AC0" w:rsidP="0067438F">
      <w:pPr>
        <w:spacing w:before="120" w:after="120" w:line="288" w:lineRule="auto"/>
        <w:jc w:val="both"/>
        <w:rPr>
          <w:b/>
        </w:rPr>
      </w:pPr>
      <w:r>
        <w:rPr>
          <w:b/>
        </w:rPr>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34"/>
      </w:r>
    </w:p>
    <w:p w14:paraId="7A55CFB2" w14:textId="58DFEE69"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del w:id="133" w:author="Slavomír Gajarský" w:date="2017-01-05T12:47:00Z">
        <w:r w:rsidR="00221CEF" w:rsidRPr="0073389C" w:rsidDel="00F9250E">
          <w:delText>prijímateľa</w:delText>
        </w:r>
      </w:del>
      <w:ins w:id="134" w:author="Slavomír Gajarský" w:date="2017-01-05T12:47:00Z">
        <w:r w:rsidR="00F9250E">
          <w:t>zamestnávateľa</w:t>
        </w:r>
      </w:ins>
      <w:r w:rsidR="00221CEF" w:rsidRPr="0073389C">
        <w:t>.</w:t>
      </w:r>
      <w:r w:rsidRPr="0073389C">
        <w:t xml:space="preserve"> </w:t>
      </w:r>
    </w:p>
    <w:p w14:paraId="7A55CFB3" w14:textId="19577736"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ins w:id="135" w:author="Slavomír Gajarský" w:date="2017-01-05T12:48:00Z">
        <w:r w:rsidR="00F9250E">
          <w:rPr>
            <w:rFonts w:ascii="Arial" w:hAnsi="Arial" w:cs="Arial"/>
            <w:sz w:val="19"/>
            <w:szCs w:val="19"/>
          </w:rPr>
          <w:t xml:space="preserve">alebo sú osobami cieľovej skupiny </w:t>
        </w:r>
      </w:ins>
      <w:r w:rsidRPr="0073389C">
        <w:rPr>
          <w:rFonts w:ascii="Arial" w:hAnsi="Arial" w:cs="Arial"/>
          <w:sz w:val="19"/>
          <w:szCs w:val="19"/>
        </w:rPr>
        <w:t>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7A55CF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14:paraId="7A55CFB5"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7A55CFB6"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lastRenderedPageBreak/>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7A55CFB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7A55CFB8" w14:textId="04E2073A"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7A55CFB9"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7A55CFBA" w14:textId="2B85E02E"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pričom ak má zamestnanec/osoba vyslaná na pracovnú cestu zabezpečené stravné uvedeným spôsobom, nepatrí mu náhrada za stravné (v zmysle § 1 ods. 4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7A55CFBB" w14:textId="6F32E6BC"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w:t>
      </w:r>
      <w:ins w:id="136" w:author="Katarína Snopková" w:date="2016-12-06T14:30:00Z">
        <w:r w:rsidR="00C75046">
          <w:rPr>
            <w:rFonts w:ascii="Arial" w:hAnsi="Arial" w:cs="Arial"/>
            <w:sz w:val="19"/>
            <w:szCs w:val="19"/>
            <w:lang w:val="sk-SK"/>
          </w:rPr>
          <w:t xml:space="preserve"> </w:t>
        </w:r>
        <w:r w:rsidR="00C75046" w:rsidRPr="00C75046">
          <w:rPr>
            <w:rFonts w:ascii="Arial" w:hAnsi="Arial" w:cs="Arial"/>
            <w:sz w:val="19"/>
            <w:szCs w:val="19"/>
            <w:lang w:val="sk-SK"/>
          </w:rPr>
          <w:t>(v 1. triede ak vzdialenosť presahuje 200 km)</w:t>
        </w:r>
      </w:ins>
      <w:r w:rsidRPr="0073389C">
        <w:rPr>
          <w:rFonts w:ascii="Arial" w:hAnsi="Arial" w:cs="Arial"/>
          <w:sz w:val="19"/>
          <w:szCs w:val="19"/>
          <w:lang w:val="sk-SK"/>
        </w:rPr>
        <w:t>, miestenky, ležadlá alebo lôžka) a náhrady za použitie vlastného osobného motorového vozidla a služobných motorových vozidiel.</w:t>
      </w:r>
    </w:p>
    <w:p w14:paraId="7A55CFBC"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7A55CFBD" w14:textId="2F6F2DA6"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DD78AC">
        <w:t>2</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DD78AC">
        <w:t>2</w:t>
      </w:r>
      <w:r w:rsidR="00684752" w:rsidRPr="0073389C">
        <w:t xml:space="preserve">. triedu + miestenka, preplatí </w:t>
      </w:r>
      <w:r w:rsidR="00DD78AC" w:rsidRPr="0073389C">
        <w:t xml:space="preserve">sa </w:t>
      </w:r>
      <w:r w:rsidR="00684752" w:rsidRPr="0073389C">
        <w:t>cena letenky.</w:t>
      </w:r>
    </w:p>
    <w:p w14:paraId="7A55CFBE" w14:textId="6318764E"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w:t>
      </w:r>
      <w:ins w:id="137" w:author="Katarína Snopková" w:date="2016-12-06T14:31:00Z">
        <w:r w:rsidR="009415FF">
          <w:t xml:space="preserve">písomne </w:t>
        </w:r>
      </w:ins>
      <w:r w:rsidRPr="0073389C">
        <w:t xml:space="preserve">dohodne so zamestnávateľom, že pri pracovnej ceste použije </w:t>
      </w:r>
      <w:del w:id="138" w:author="Katarína Snopková" w:date="2016-12-06T14:32:00Z">
        <w:r w:rsidR="00B958F0" w:rsidDel="0067100F">
          <w:delText xml:space="preserve">vlastné </w:delText>
        </w:r>
      </w:del>
      <w:r w:rsidRPr="0073389C">
        <w:t>cestné motorové vozidlo</w:t>
      </w:r>
      <w:ins w:id="139" w:author="Katarína Snopková" w:date="2016-12-06T14:32:00Z">
        <w:r w:rsidR="0067100F">
          <w:t xml:space="preserve"> okrem cestného motorového vozidla poskytnutého zamestnávateľom</w:t>
        </w:r>
      </w:ins>
      <w:r w:rsidRPr="0073389C">
        <w:t xml:space="preserve">, </w:t>
      </w:r>
      <w:del w:id="140" w:author="Katarína Snopková" w:date="2016-12-06T14:33:00Z">
        <w:r w:rsidRPr="0073389C" w:rsidDel="0067100F">
          <w:delText>oprávnené výdavky sa určia len do výšky výdavkov na cestovné verejnou dopravou</w:delText>
        </w:r>
      </w:del>
      <w:ins w:id="141" w:author="Katarína Snopková" w:date="2016-12-06T14:33:00Z">
        <w:r w:rsidR="0067100F">
          <w:t>zamestnancovi patrí základná náhrada za každý 1 km jazdy a náhrada za spotrebované pohonné látky</w:t>
        </w:r>
      </w:ins>
      <w:r w:rsidRPr="0073389C">
        <w:t>. Nárok na úhradu cestovného má iba vodič motorového vozidla, t.</w:t>
      </w:r>
      <w:r w:rsidR="00560345">
        <w:t xml:space="preserve"> </w:t>
      </w:r>
      <w:r w:rsidRPr="0073389C">
        <w:t>j. ak sú v motorovom vozidle viaceré osoby, nárok na úhradu má iba jedna osoba - vodič motorového vozidla.</w:t>
      </w:r>
      <w:ins w:id="142" w:author="Katarína Snopková" w:date="2017-01-13T10:33:00Z">
        <w:r w:rsidR="005C3DC3">
          <w:t xml:space="preserve"> V prípade, že prijímateľ nepreukáže vyššie uvedené podmienky, môže mu byť zo strany </w:t>
        </w:r>
      </w:ins>
      <w:ins w:id="143" w:author="Slavomír Gajarský" w:date="2017-01-19T14:53:00Z">
        <w:r w:rsidR="00C56063">
          <w:t xml:space="preserve">poskytovateľa </w:t>
        </w:r>
      </w:ins>
      <w:ins w:id="144" w:author="Katarína Snopková" w:date="2017-01-13T10:33:00Z">
        <w:r w:rsidR="005C3DC3">
          <w:t>pri pracovných cestách priznaná výška náhrady určená podľa výšky zodpovedajúcej použitiu verejnej osobnej dopravy.</w:t>
        </w:r>
      </w:ins>
    </w:p>
    <w:p w14:paraId="7A55CFBF" w14:textId="0ED567A4"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ins w:id="145" w:author="Katarína Snopková" w:date="2017-01-13T10:33:00Z">
        <w:r w:rsidR="005C3DC3">
          <w:t xml:space="preserve"> V prípade, že prijímateľ nepreukáže vyššie uvedené podmienky, môže mu byť zo strany </w:t>
        </w:r>
        <w:del w:id="146" w:author="Slavomír Gajarský" w:date="2017-01-30T12:51:00Z">
          <w:r w:rsidR="005C3DC3" w:rsidDel="00CC78BC">
            <w:delText>RO</w:delText>
          </w:r>
        </w:del>
      </w:ins>
      <w:ins w:id="147" w:author="Slavomír Gajarský" w:date="2017-01-30T12:51:00Z">
        <w:r w:rsidR="00CC78BC">
          <w:t>poskytovateľa</w:t>
        </w:r>
      </w:ins>
      <w:ins w:id="148" w:author="Katarína Snopková" w:date="2017-01-13T10:33:00Z">
        <w:r w:rsidR="005C3DC3">
          <w:t xml:space="preserve"> pri pracovných cestách priznaná výška náhrady určená podľa výšky zodpovedajúcej použitiu verejnej osobnej dopravy.</w:t>
        </w:r>
      </w:ins>
    </w:p>
    <w:p w14:paraId="7A55CFC0" w14:textId="31F4DFD0"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 xml:space="preserve">napr. náklady na použitie taxi služby vynaložené osobou so zdravotným postihnutím; skoré odchody a/alebo neskoré príchody, kedy už nepremávajú žiadne letiskové autobusy alebo </w:t>
      </w:r>
      <w:r w:rsidR="00B958F0" w:rsidRPr="00C2664E">
        <w:rPr>
          <w:rFonts w:cs="Arial"/>
          <w:szCs w:val="19"/>
        </w:rPr>
        <w:lastRenderedPageBreak/>
        <w:t>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7A55CFC1" w14:textId="3A60631D"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55CFC2" w14:textId="16EC3FF9"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17"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7A55CFC3"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18"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7A55CFC4" w14:textId="1A3AFAB1" w:rsidR="00263750" w:rsidRPr="0073389C" w:rsidRDefault="00263750" w:rsidP="0067438F">
      <w:pPr>
        <w:pStyle w:val="Zoznamsodrkami2"/>
        <w:numPr>
          <w:ilvl w:val="0"/>
          <w:numId w:val="0"/>
        </w:numPr>
        <w:spacing w:before="120" w:after="120" w:line="288" w:lineRule="auto"/>
        <w:contextualSpacing w:val="0"/>
        <w:jc w:val="both"/>
      </w:pPr>
      <w:r w:rsidRPr="0073389C">
        <w:t>V prípade potrebných vedľajších výdavkov</w:t>
      </w:r>
      <w:r w:rsidRPr="0073389C">
        <w:rPr>
          <w:rStyle w:val="Odkaznapoznmkupodiarou"/>
          <w:sz w:val="19"/>
        </w:rPr>
        <w:footnoteReference w:id="35"/>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7A55CFC5" w14:textId="390BA023"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t>ubytovanie v hoteli v zahraničí musia zodpovedať cenám, ktoré sú v danom mieste a čase obvyklé</w:t>
      </w:r>
      <w:r w:rsidR="00B275B2">
        <w:rPr>
          <w:rStyle w:val="Odkaznapoznmkupodiarou"/>
          <w:rFonts w:cs="Arial"/>
          <w:szCs w:val="19"/>
        </w:rPr>
        <w:footnoteReference w:id="36"/>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2A314F5B" w14:textId="77777777" w:rsidR="000F684D" w:rsidRPr="0073389C" w:rsidRDefault="000F684D" w:rsidP="000F684D">
      <w:pPr>
        <w:spacing w:line="288" w:lineRule="auto"/>
        <w:jc w:val="both"/>
      </w:pPr>
    </w:p>
    <w:p w14:paraId="4B684809" w14:textId="77777777"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37"/>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nesmie presiahnuť sumu uplatňovaných náhrad EK, tzv. </w:t>
      </w:r>
      <w:r w:rsidRPr="00B13AD8">
        <w:rPr>
          <w:rFonts w:cs="Arial"/>
          <w:b/>
          <w:szCs w:val="19"/>
        </w:rPr>
        <w:t>„per diems“</w:t>
      </w:r>
      <w:r w:rsidRPr="00B13AD8">
        <w:rPr>
          <w:rStyle w:val="Odkaznapoznmkupodiarou"/>
          <w:rFonts w:cs="Arial"/>
          <w:sz w:val="19"/>
          <w:szCs w:val="19"/>
        </w:rPr>
        <w:footnoteReference w:id="38"/>
      </w:r>
      <w:r w:rsidRPr="00B13AD8">
        <w:rPr>
          <w:rFonts w:cs="Arial"/>
          <w:szCs w:val="19"/>
        </w:rPr>
        <w:t>, ktorá zahŕňa výdavky na ubytovanie, stravné a cestovné v SR</w:t>
      </w:r>
      <w:r w:rsidRPr="00B13AD8">
        <w:rPr>
          <w:rStyle w:val="Odkaznapoznmkupodiarou"/>
          <w:rFonts w:cs="Arial"/>
          <w:sz w:val="19"/>
          <w:szCs w:val="19"/>
        </w:rPr>
        <w:footnoteReference w:id="39"/>
      </w:r>
      <w:r w:rsidRPr="00B13AD8">
        <w:rPr>
          <w:rFonts w:cs="Arial"/>
          <w:szCs w:val="19"/>
        </w:rPr>
        <w:t xml:space="preserve">. </w:t>
      </w:r>
    </w:p>
    <w:p w14:paraId="4064042C" w14:textId="5AF4EEC7" w:rsidR="008F3E50" w:rsidRDefault="008F3E50" w:rsidP="000F684D">
      <w:pPr>
        <w:spacing w:line="288" w:lineRule="auto"/>
        <w:jc w:val="both"/>
        <w:rPr>
          <w:rFonts w:cs="Arial"/>
          <w:szCs w:val="19"/>
        </w:rPr>
      </w:pPr>
      <w:r w:rsidRPr="00B13AD8">
        <w:rPr>
          <w:rFonts w:cs="Arial"/>
          <w:szCs w:val="19"/>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Pr="00B13AD8">
        <w:rPr>
          <w:rStyle w:val="Odkaznapoznmkupodiarou"/>
          <w:rFonts w:cs="Arial"/>
          <w:sz w:val="19"/>
          <w:szCs w:val="19"/>
        </w:rPr>
        <w:footnoteReference w:id="40"/>
      </w:r>
      <w:r w:rsidRPr="00B13AD8">
        <w:rPr>
          <w:rFonts w:cs="Arial"/>
          <w:szCs w:val="19"/>
        </w:rPr>
        <w:t xml:space="preserve">, príp. môžu byť stanovené v nižšej sume, resp. len ako doplatok po poskytnutí stravovania v rámci aktivity/podujatia, na </w:t>
      </w:r>
      <w:r w:rsidRPr="00B13AD8">
        <w:rPr>
          <w:rFonts w:cs="Arial"/>
          <w:szCs w:val="19"/>
        </w:rPr>
        <w:lastRenderedPageBreak/>
        <w:t>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41"/>
      </w:r>
      <w:r w:rsidRPr="00B13AD8">
        <w:rPr>
          <w:rFonts w:cs="Arial"/>
          <w:szCs w:val="19"/>
        </w:rPr>
        <w:t xml:space="preserve"> za prepravu zahraničného experta do/zo SR je oprávneným výdavkom nad rámec per diems.</w:t>
      </w:r>
    </w:p>
    <w:p w14:paraId="7A55CFC6" w14:textId="77777777" w:rsidR="00263750" w:rsidRPr="0073389C" w:rsidRDefault="00263750" w:rsidP="009A78AB">
      <w:pPr>
        <w:pStyle w:val="Odsekzoznamu"/>
        <w:numPr>
          <w:ilvl w:val="0"/>
          <w:numId w:val="84"/>
        </w:numPr>
        <w:spacing w:before="120" w:after="120" w:line="288" w:lineRule="auto"/>
        <w:ind w:left="426" w:hanging="426"/>
        <w:contextualSpacing w:val="0"/>
        <w:jc w:val="both"/>
        <w:rPr>
          <w:b/>
        </w:rPr>
      </w:pPr>
      <w:r w:rsidRPr="0073389C">
        <w:rPr>
          <w:b/>
        </w:rPr>
        <w:t>Výdavky na občerstvenie</w:t>
      </w:r>
    </w:p>
    <w:p w14:paraId="5DF05F2A" w14:textId="2987CB67"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14:paraId="7783EE35" w14:textId="4F9E47DF" w:rsidR="0050522F" w:rsidRPr="00AA6482" w:rsidRDefault="00E553C4" w:rsidP="00AA6482">
      <w:pPr>
        <w:pStyle w:val="Odsekzoznamu"/>
        <w:numPr>
          <w:ilvl w:val="0"/>
          <w:numId w:val="84"/>
        </w:numPr>
        <w:spacing w:before="120" w:after="120" w:line="288" w:lineRule="auto"/>
        <w:ind w:left="426"/>
        <w:contextualSpacing w:val="0"/>
        <w:jc w:val="both"/>
        <w:rPr>
          <w:b/>
        </w:rPr>
      </w:pPr>
      <w:ins w:id="149" w:author="Zuzana Hušeková" w:date="2017-02-27T11:43:00Z">
        <w:r w:rsidRPr="00AA6482">
          <w:rPr>
            <w:b/>
          </w:rPr>
          <w:t>Výdavky na vzdelávacie aktivity</w:t>
        </w:r>
      </w:ins>
    </w:p>
    <w:p w14:paraId="64123F20" w14:textId="0FF0ACEE" w:rsidR="00017C8D" w:rsidRPr="0073389C" w:rsidRDefault="00E553C4" w:rsidP="00017C8D">
      <w:pPr>
        <w:pStyle w:val="Highlight3"/>
        <w:spacing w:before="120" w:after="120" w:line="288" w:lineRule="auto"/>
        <w:jc w:val="both"/>
      </w:pPr>
      <w:ins w:id="150" w:author="Zuzana Hušeková" w:date="2017-02-27T11:43:00Z">
        <w:r>
          <w:rPr>
            <w:rFonts w:cs="Arial"/>
            <w:b w:val="0"/>
            <w:color w:val="auto"/>
            <w:sz w:val="19"/>
            <w:szCs w:val="19"/>
            <w:lang w:val="sk-SK"/>
          </w:rPr>
          <w:t>V prípade neúspešného absolvovania vzdelávacej aktivity (kurzy, školenia, semináre a pod.) budú všetky výdavky súvisiace so vzdelávaním daného účastníka považované za neoprávnené.</w:t>
        </w:r>
      </w:ins>
    </w:p>
    <w:p w14:paraId="7A55CFC8" w14:textId="1963CF1B" w:rsidR="00263750" w:rsidRPr="0073389C" w:rsidRDefault="00263750" w:rsidP="009A78AB">
      <w:pPr>
        <w:pStyle w:val="Odsekzoznamu"/>
        <w:numPr>
          <w:ilvl w:val="0"/>
          <w:numId w:val="84"/>
        </w:numPr>
        <w:spacing w:before="120" w:after="120" w:line="288" w:lineRule="auto"/>
        <w:ind w:left="426" w:hanging="426"/>
        <w:contextualSpacing w:val="0"/>
        <w:jc w:val="both"/>
        <w:rPr>
          <w:b/>
        </w:rPr>
      </w:pPr>
      <w:r w:rsidRPr="0073389C">
        <w:rPr>
          <w:b/>
        </w:rPr>
        <w:t>Výdavky na zariadenie/vybavenie (vrátane nehmotného majetku)</w:t>
      </w:r>
      <w:r w:rsidR="00A577B4">
        <w:rPr>
          <w:rStyle w:val="Odkaznapoznmkupodiarou"/>
          <w:b/>
        </w:rPr>
        <w:footnoteReference w:id="42"/>
      </w:r>
    </w:p>
    <w:p w14:paraId="7A55CFC9" w14:textId="245FD6B1"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43"/>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/ov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44"/>
      </w:r>
      <w:r w:rsidR="00032465" w:rsidRPr="00032465" w:rsidDel="00EC028B">
        <w:rPr>
          <w:rFonts w:ascii="Arial" w:hAnsi="Arial" w:cs="Arial"/>
          <w:sz w:val="19"/>
          <w:szCs w:val="19"/>
          <w:lang w:eastAsia="en-US"/>
        </w:rPr>
        <w:t xml:space="preserve"> </w:t>
      </w:r>
    </w:p>
    <w:p w14:paraId="7A55CFCA" w14:textId="4ADFCF1B"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54387E63" w14:textId="04A9008E"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7A55CFE6" w14:textId="4CEDFD9C"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pravidlám oprávnenosti pre </w:t>
      </w:r>
      <w:r w:rsidR="00DA0EED" w:rsidRPr="009258CF">
        <w:rPr>
          <w:color w:val="000000"/>
          <w:sz w:val="19"/>
          <w:szCs w:val="19"/>
        </w:rPr>
        <w:t>najčastejšie sa vyskytujúce skupiny výdavkov</w:t>
      </w:r>
      <w:r w:rsidR="002F183D" w:rsidRPr="009258CF">
        <w:rPr>
          <w:rFonts w:cs="Arial"/>
          <w:color w:val="auto"/>
          <w:sz w:val="19"/>
          <w:szCs w:val="19"/>
          <w:lang w:val="sk-SK"/>
        </w:rPr>
        <w:t>, ktorý je zverejnený na webovom sídle</w:t>
      </w:r>
      <w:r w:rsidR="002F183D" w:rsidRPr="009258CF">
        <w:rPr>
          <w:rFonts w:cs="Arial"/>
          <w:color w:val="000000" w:themeColor="text1"/>
          <w:sz w:val="19"/>
          <w:szCs w:val="19"/>
          <w:lang w:val="sk-SK"/>
        </w:rPr>
        <w:t xml:space="preserve"> </w:t>
      </w:r>
      <w:hyperlink r:id="rId19"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14:paraId="5E3D4D88" w14:textId="42080818"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 xml:space="preserve">prijímateľ uvedený majetok používa na riadenie projektu, informovanie a komunikáciu alebo monitorovanie (v rozpore so zadefinovaným účelom) výdavky súvisiace s </w:t>
      </w:r>
      <w:r w:rsidRPr="007A5085">
        <w:rPr>
          <w:rFonts w:cs="Arial"/>
          <w:b w:val="0"/>
          <w:color w:val="auto"/>
          <w:sz w:val="19"/>
          <w:szCs w:val="19"/>
          <w:lang w:val="sk-SK"/>
        </w:rPr>
        <w:lastRenderedPageBreak/>
        <w:t>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14:paraId="41BBECF5" w14:textId="0DE840E5"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projektu/ov v rámci OP EVS,</w:t>
      </w:r>
      <w:r w:rsidRPr="004D0994">
        <w:t xml:space="preserve"> </w:t>
      </w:r>
      <w:r w:rsidRPr="00BF1649">
        <w:rPr>
          <w:b/>
        </w:rPr>
        <w:t>nepresiahne</w:t>
      </w:r>
      <w:r w:rsidRPr="004D0994">
        <w:t xml:space="preserve"> výšku</w:t>
      </w:r>
      <w:r w:rsidR="00BF1649">
        <w:rPr>
          <w:rStyle w:val="Odkaznapoznmkupodiarou"/>
        </w:rPr>
        <w:footnoteReference w:id="45"/>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63C01775" w14:textId="5E50B88B"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t>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majetok</w:t>
      </w:r>
      <w:ins w:id="151" w:author="Katarína Snopková" w:date="2016-12-06T10:45:00Z">
        <w:r w:rsidR="00EB2275">
          <w:rPr>
            <w:rStyle w:val="Odkaznapoznmkupodiarou"/>
            <w:rFonts w:cs="Arial"/>
            <w:b w:val="0"/>
            <w:color w:val="auto"/>
            <w:szCs w:val="19"/>
            <w:lang w:val="sk-SK"/>
          </w:rPr>
          <w:footnoteReference w:id="46"/>
        </w:r>
      </w:ins>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14:paraId="7CC98D80" w14:textId="77777777" w:rsidR="000627E6" w:rsidRPr="0073389C" w:rsidRDefault="000627E6" w:rsidP="00024BF3">
      <w:pPr>
        <w:pStyle w:val="Odsekzoznamu"/>
        <w:spacing w:before="120" w:after="120" w:line="288" w:lineRule="auto"/>
        <w:ind w:left="0"/>
        <w:contextualSpacing w:val="0"/>
        <w:jc w:val="both"/>
      </w:pPr>
    </w:p>
    <w:p w14:paraId="7A55CFE9"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7A55CFE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7A55CFEC"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7A55CFED"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14:paraId="3E1DDC69" w14:textId="77777777" w:rsidR="00636C0F" w:rsidRDefault="00636C0F" w:rsidP="00636C0F">
      <w:pPr>
        <w:pStyle w:val="Odsekzoznamu"/>
        <w:spacing w:before="120" w:after="120" w:line="288" w:lineRule="auto"/>
        <w:ind w:left="426"/>
        <w:contextualSpacing w:val="0"/>
        <w:jc w:val="both"/>
        <w:rPr>
          <w:b/>
        </w:rPr>
      </w:pPr>
    </w:p>
    <w:p w14:paraId="7A55CFEF" w14:textId="77777777" w:rsidR="00263750" w:rsidRPr="0073389C" w:rsidRDefault="00263750" w:rsidP="009A78AB">
      <w:pPr>
        <w:pStyle w:val="Odsekzoznamu"/>
        <w:numPr>
          <w:ilvl w:val="0"/>
          <w:numId w:val="84"/>
        </w:numPr>
        <w:spacing w:before="120" w:after="120" w:line="288" w:lineRule="auto"/>
        <w:ind w:left="426" w:hanging="426"/>
        <w:contextualSpacing w:val="0"/>
        <w:jc w:val="both"/>
        <w:rPr>
          <w:b/>
        </w:rPr>
      </w:pPr>
      <w:r w:rsidRPr="0073389C">
        <w:rPr>
          <w:b/>
        </w:rPr>
        <w:t>Odpisy hmotného a nehmotného majetku</w:t>
      </w:r>
    </w:p>
    <w:p w14:paraId="7A55CFF0" w14:textId="30C5011E"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w:t>
      </w:r>
      <w:del w:id="154" w:author="Katarína Snopková" w:date="2016-12-06T11:41:00Z">
        <w:r w:rsidRPr="0073389C" w:rsidDel="004F71A2">
          <w:rPr>
            <w:rFonts w:ascii="Arial" w:hAnsi="Arial" w:cs="Arial"/>
            <w:b/>
            <w:sz w:val="19"/>
            <w:szCs w:val="19"/>
            <w:lang w:val="sk-SK" w:eastAsia="en-US"/>
          </w:rPr>
          <w:delText xml:space="preserve">akýchkoľvek </w:delText>
        </w:r>
      </w:del>
      <w:ins w:id="155" w:author="Katarína Snopková" w:date="2016-12-06T11:41:00Z">
        <w:r w:rsidR="004F71A2">
          <w:rPr>
            <w:rFonts w:ascii="Arial" w:hAnsi="Arial" w:cs="Arial"/>
            <w:b/>
            <w:sz w:val="19"/>
            <w:szCs w:val="19"/>
            <w:lang w:val="sk-SK" w:eastAsia="en-US"/>
          </w:rPr>
          <w:t xml:space="preserve">grantov financovaných z </w:t>
        </w:r>
      </w:ins>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47"/>
      </w:r>
      <w:r w:rsidRPr="0073389C">
        <w:rPr>
          <w:rFonts w:ascii="Arial" w:hAnsi="Arial" w:cs="Arial"/>
          <w:b/>
          <w:sz w:val="19"/>
          <w:szCs w:val="19"/>
          <w:lang w:val="sk-SK" w:eastAsia="en-US"/>
        </w:rPr>
        <w:t xml:space="preserve">. </w:t>
      </w:r>
    </w:p>
    <w:p w14:paraId="7A55CFF1" w14:textId="1737D6A2"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A55CFF2" w14:textId="45D9D096"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lastRenderedPageBreak/>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71001B3C" w14:textId="49D1BC59"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14:paraId="7A55CFF3" w14:textId="39156D22"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48"/>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14:paraId="7A55CFF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7A55CFF5" w14:textId="77777777" w:rsidR="00263750" w:rsidRPr="0073389C" w:rsidRDefault="00263750" w:rsidP="009A78AB">
      <w:pPr>
        <w:pStyle w:val="Zoznamsodrkami"/>
        <w:numPr>
          <w:ilvl w:val="0"/>
          <w:numId w:val="35"/>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7A55CFF6" w14:textId="77777777" w:rsidR="00263750" w:rsidRPr="0073389C" w:rsidRDefault="00263750" w:rsidP="009A78AB">
      <w:pPr>
        <w:pStyle w:val="Zoznamsodrkami"/>
        <w:numPr>
          <w:ilvl w:val="0"/>
          <w:numId w:val="35"/>
        </w:numPr>
        <w:spacing w:before="120" w:after="120" w:line="288" w:lineRule="auto"/>
        <w:ind w:left="567" w:hanging="283"/>
        <w:rPr>
          <w:rFonts w:ascii="Arial" w:hAnsi="Arial" w:cs="Arial"/>
          <w:sz w:val="19"/>
          <w:szCs w:val="19"/>
        </w:rPr>
      </w:pPr>
      <w:r w:rsidRPr="0073389C">
        <w:rPr>
          <w:rFonts w:ascii="Arial" w:hAnsi="Arial" w:cs="Arial"/>
          <w:sz w:val="19"/>
          <w:szCs w:val="19"/>
        </w:rPr>
        <w:t>výška výdavkov</w:t>
      </w:r>
      <w:r w:rsidRPr="0073389C">
        <w:rPr>
          <w:rFonts w:ascii="Arial" w:hAnsi="Arial" w:cs="Arial"/>
          <w:sz w:val="19"/>
          <w:szCs w:val="19"/>
          <w:vertAlign w:val="superscript"/>
        </w:rPr>
        <w:footnoteReference w:id="49"/>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50"/>
      </w:r>
      <w:r w:rsidRPr="0073389C">
        <w:rPr>
          <w:rFonts w:ascii="Arial" w:hAnsi="Arial" w:cs="Arial"/>
          <w:sz w:val="19"/>
          <w:szCs w:val="19"/>
        </w:rPr>
        <w:t xml:space="preserve">); </w:t>
      </w:r>
    </w:p>
    <w:p w14:paraId="7A55CFF7" w14:textId="77777777" w:rsidR="00263750" w:rsidRPr="0073389C" w:rsidRDefault="00263750" w:rsidP="009A78AB">
      <w:pPr>
        <w:pStyle w:val="Zoznamsodrkami"/>
        <w:numPr>
          <w:ilvl w:val="0"/>
          <w:numId w:val="35"/>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7A55CFF8" w14:textId="1F1B558C" w:rsidR="00263750" w:rsidRPr="0073389C" w:rsidRDefault="00177B63" w:rsidP="009A78AB">
      <w:pPr>
        <w:pStyle w:val="Zoznamsodrkami"/>
        <w:numPr>
          <w:ilvl w:val="0"/>
          <w:numId w:val="35"/>
        </w:numPr>
        <w:spacing w:before="120" w:after="120" w:line="288" w:lineRule="auto"/>
        <w:ind w:left="567" w:hanging="283"/>
        <w:rPr>
          <w:rFonts w:ascii="Arial" w:hAnsi="Arial" w:cs="Arial"/>
          <w:sz w:val="19"/>
          <w:szCs w:val="19"/>
        </w:rPr>
      </w:pPr>
      <w:ins w:id="159" w:author="Katarína Snopková" w:date="2016-12-06T12:38:00Z">
        <w:r w:rsidRPr="0030423E">
          <w:rPr>
            <w:rFonts w:ascii="Arial" w:hAnsi="Arial" w:cs="Arial"/>
            <w:sz w:val="19"/>
            <w:szCs w:val="19"/>
          </w:rPr>
          <w:t>na obstaranie odpisovaného majetku neboli použité granty</w:t>
        </w:r>
        <w:r>
          <w:rPr>
            <w:sz w:val="24"/>
            <w:szCs w:val="24"/>
          </w:rPr>
          <w:t xml:space="preserve"> </w:t>
        </w:r>
      </w:ins>
      <w:del w:id="160" w:author="Katarína Snopková" w:date="2016-12-06T12:38:00Z">
        <w:r w:rsidR="00263750" w:rsidRPr="0073389C" w:rsidDel="00177B63">
          <w:rPr>
            <w:rFonts w:ascii="Arial" w:hAnsi="Arial" w:cs="Arial"/>
            <w:sz w:val="19"/>
            <w:szCs w:val="19"/>
          </w:rPr>
          <w:delText xml:space="preserve">odpisovaný majetok nebol nadobudnutý </w:delText>
        </w:r>
      </w:del>
      <w:r w:rsidR="00263750" w:rsidRPr="0073389C">
        <w:rPr>
          <w:rFonts w:ascii="Arial" w:hAnsi="Arial" w:cs="Arial"/>
          <w:sz w:val="19"/>
          <w:szCs w:val="19"/>
        </w:rPr>
        <w:t>z verejných zdrojov.</w:t>
      </w:r>
    </w:p>
    <w:p w14:paraId="7A55CFF9" w14:textId="5023E082"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798AE263" w14:textId="179CFB74"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7A55D02C" w14:textId="77777777" w:rsidR="00263750" w:rsidRPr="0073389C" w:rsidRDefault="00263750" w:rsidP="009A78AB">
      <w:pPr>
        <w:pStyle w:val="Odsekzoznamu"/>
        <w:numPr>
          <w:ilvl w:val="0"/>
          <w:numId w:val="84"/>
        </w:numPr>
        <w:spacing w:before="120" w:after="120" w:line="288" w:lineRule="auto"/>
        <w:ind w:left="426" w:hanging="426"/>
        <w:contextualSpacing w:val="0"/>
        <w:jc w:val="both"/>
        <w:rPr>
          <w:b/>
        </w:rPr>
      </w:pPr>
      <w:r w:rsidRPr="0073389C">
        <w:rPr>
          <w:b/>
        </w:rPr>
        <w:t>Nákup použitého zariadenia</w:t>
      </w:r>
    </w:p>
    <w:p w14:paraId="7A55D02D"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7A55D02E" w14:textId="77777777" w:rsidR="00263750" w:rsidRPr="0073389C" w:rsidRDefault="00263750" w:rsidP="009A78AB">
      <w:pPr>
        <w:pStyle w:val="Odsekzoznamu"/>
        <w:numPr>
          <w:ilvl w:val="2"/>
          <w:numId w:val="36"/>
        </w:numPr>
        <w:spacing w:before="120" w:after="120" w:line="288" w:lineRule="auto"/>
        <w:ind w:left="567" w:hanging="283"/>
        <w:contextualSpacing w:val="0"/>
        <w:jc w:val="both"/>
      </w:pPr>
      <w:r w:rsidRPr="0073389C">
        <w:t>obstarávacia cena</w:t>
      </w:r>
      <w:r w:rsidRPr="0073389C">
        <w:rPr>
          <w:rStyle w:val="Odkaznapoznmkupodiarou"/>
          <w:sz w:val="19"/>
        </w:rPr>
        <w:footnoteReference w:id="51"/>
      </w:r>
      <w:r w:rsidRPr="0073389C">
        <w:t xml:space="preserve"> použitého zariadenia je nižšia ako výdavky na obdobné nové zariadenie; </w:t>
      </w:r>
    </w:p>
    <w:p w14:paraId="7A55D02F" w14:textId="77777777" w:rsidR="00263750" w:rsidRPr="0073389C" w:rsidRDefault="00263750" w:rsidP="009A78AB">
      <w:pPr>
        <w:pStyle w:val="Odsekzoznamu"/>
        <w:numPr>
          <w:ilvl w:val="2"/>
          <w:numId w:val="36"/>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7A55D030" w14:textId="77777777" w:rsidR="00263750" w:rsidRPr="0073389C" w:rsidRDefault="00263750" w:rsidP="009A78AB">
      <w:pPr>
        <w:pStyle w:val="Odsekzoznamu"/>
        <w:numPr>
          <w:ilvl w:val="2"/>
          <w:numId w:val="36"/>
        </w:numPr>
        <w:spacing w:before="120" w:after="120" w:line="288" w:lineRule="auto"/>
        <w:ind w:left="567" w:hanging="283"/>
        <w:contextualSpacing w:val="0"/>
        <w:jc w:val="both"/>
      </w:pPr>
      <w:r w:rsidRPr="0073389C">
        <w:t>oprávneným výdavkom je obstarávacia cena vysúťažená VO, maximálne však do výšky všeobecnej hodnoty zistenej znaleckým posudkom</w:t>
      </w:r>
      <w:r w:rsidRPr="0073389C">
        <w:rPr>
          <w:rStyle w:val="Odkaznapoznmkupodiarou"/>
          <w:sz w:val="19"/>
        </w:rPr>
        <w:footnoteReference w:id="52"/>
      </w:r>
      <w:r w:rsidRPr="0073389C">
        <w:t xml:space="preserve">; </w:t>
      </w:r>
    </w:p>
    <w:p w14:paraId="7A55D031" w14:textId="77777777" w:rsidR="00263750" w:rsidRPr="0073389C" w:rsidRDefault="00263750" w:rsidP="009A78AB">
      <w:pPr>
        <w:pStyle w:val="Odsekzoznamu"/>
        <w:numPr>
          <w:ilvl w:val="2"/>
          <w:numId w:val="36"/>
        </w:numPr>
        <w:spacing w:before="120" w:after="120" w:line="288" w:lineRule="auto"/>
        <w:ind w:left="567" w:hanging="283"/>
        <w:contextualSpacing w:val="0"/>
        <w:jc w:val="both"/>
      </w:pPr>
      <w:r w:rsidRPr="0073389C">
        <w:t>použité zariadenie je potrebné pre daný projekt a vyhovuje platným normám a štandardom;</w:t>
      </w:r>
    </w:p>
    <w:p w14:paraId="7A55D032" w14:textId="77777777" w:rsidR="00263750" w:rsidRPr="0073389C" w:rsidRDefault="00263750" w:rsidP="009A78AB">
      <w:pPr>
        <w:pStyle w:val="Odsekzoznamu"/>
        <w:numPr>
          <w:ilvl w:val="2"/>
          <w:numId w:val="36"/>
        </w:numPr>
        <w:spacing w:before="120" w:after="120" w:line="288" w:lineRule="auto"/>
        <w:ind w:left="567" w:hanging="283"/>
        <w:contextualSpacing w:val="0"/>
        <w:jc w:val="both"/>
      </w:pPr>
      <w:r w:rsidRPr="0073389C">
        <w:t xml:space="preserve">súčasný, či niektorý z predchádzajúcich vlastníkov zariadenia nezískal pred predložením žiadosti o NFP príspevok z verejných zdrojov na nákup daného použitého zariadenia, čo by v prípade </w:t>
      </w:r>
      <w:r w:rsidRPr="0073389C">
        <w:lastRenderedPageBreak/>
        <w:t>spolufinancovania nákupu z prostriedkov EŠIF viedlo k duplicitnému financovaniu, a tým k vzniku neoprávnených výdavkov.</w:t>
      </w:r>
    </w:p>
    <w:p w14:paraId="7A55D033" w14:textId="44AB6F78"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17D7CDA4" w14:textId="7D8C14F4"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7A55D039" w14:textId="77777777" w:rsidR="00263750" w:rsidRPr="0073389C" w:rsidRDefault="00263750" w:rsidP="009A78AB">
      <w:pPr>
        <w:pStyle w:val="Highlight3"/>
        <w:numPr>
          <w:ilvl w:val="0"/>
          <w:numId w:val="84"/>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A55D03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53"/>
      </w:r>
      <w:r w:rsidRPr="0073389C">
        <w:rPr>
          <w:rFonts w:cs="Arial"/>
          <w:b w:val="0"/>
          <w:color w:val="auto"/>
          <w:sz w:val="19"/>
          <w:szCs w:val="19"/>
          <w:lang w:val="sk-SK"/>
        </w:rPr>
        <w:t xml:space="preserve"> nie sú oprávnené, ak:</w:t>
      </w:r>
    </w:p>
    <w:p w14:paraId="7A55D03B" w14:textId="77777777"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14:paraId="7A55D03C" w14:textId="020CD78B" w:rsidR="00263750" w:rsidRPr="0073389C" w:rsidRDefault="00263750" w:rsidP="00C34202">
      <w:pPr>
        <w:pStyle w:val="Bulletslevel2"/>
        <w:spacing w:after="120" w:line="288" w:lineRule="auto"/>
        <w:ind w:left="567" w:hanging="283"/>
        <w:jc w:val="both"/>
        <w:rPr>
          <w:lang w:val="sk-SK"/>
        </w:rPr>
      </w:pPr>
      <w:r w:rsidRPr="0073389C">
        <w:rPr>
          <w:lang w:val="sk-SK"/>
        </w:rPr>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7A55D03D" w14:textId="56E0F0A6"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7A55D03E" w14:textId="0E7CE67A"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peniaze/value for money“</w:t>
      </w:r>
      <w:r w:rsidR="00652463" w:rsidRPr="0073389C">
        <w:rPr>
          <w:b/>
        </w:rPr>
        <w:t>.</w:t>
      </w:r>
    </w:p>
    <w:p w14:paraId="5E2A6B49" w14:textId="77777777" w:rsidR="00636C0F" w:rsidRDefault="00636C0F" w:rsidP="00636C0F">
      <w:pPr>
        <w:spacing w:before="120" w:after="120" w:line="288" w:lineRule="auto"/>
        <w:ind w:left="426"/>
        <w:jc w:val="both"/>
        <w:rPr>
          <w:b/>
        </w:rPr>
      </w:pPr>
    </w:p>
    <w:p w14:paraId="7A55D03F" w14:textId="77777777" w:rsidR="00263750" w:rsidRPr="0073389C" w:rsidRDefault="00263750" w:rsidP="009A78AB">
      <w:pPr>
        <w:numPr>
          <w:ilvl w:val="0"/>
          <w:numId w:val="84"/>
        </w:numPr>
        <w:spacing w:before="120" w:after="120" w:line="288" w:lineRule="auto"/>
        <w:ind w:left="426" w:hanging="426"/>
        <w:jc w:val="both"/>
        <w:rPr>
          <w:b/>
        </w:rPr>
      </w:pPr>
      <w:r w:rsidRPr="0073389C">
        <w:rPr>
          <w:b/>
        </w:rPr>
        <w:t>Externé služby (outsourcing)</w:t>
      </w:r>
    </w:p>
    <w:p w14:paraId="7A55D040"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7A55D041"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376A1509" w14:textId="40DB20D3"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54"/>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7A55D042" w14:textId="350E6DDB"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7A55D043"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7A55D044"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lastRenderedPageBreak/>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7A55D04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7A55D046"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7A55D047"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55"/>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7A55D048" w14:textId="32CE0CD4" w:rsidR="00263750" w:rsidRPr="0073389C" w:rsidRDefault="00263750" w:rsidP="009A78AB">
      <w:pPr>
        <w:pStyle w:val="Highlight3"/>
        <w:numPr>
          <w:ilvl w:val="0"/>
          <w:numId w:val="84"/>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56"/>
      </w:r>
    </w:p>
    <w:p w14:paraId="7A55D049" w14:textId="7AD7A2CA"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4D3AAFE1" w14:textId="05994C45"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5F7A2E51" w14:textId="6893F4FA"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6D4FC29F" w14:textId="64B285B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14:paraId="27EA4EDD" w14:textId="1741CF49"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62E04CEC" w14:textId="1AE5BAD3"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14:paraId="51F3F55E" w14:textId="2A0DCBEC"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ŽoP až po schválení zo strany expertnej komisie na základe záverečného stanoviska. </w:t>
      </w:r>
    </w:p>
    <w:p w14:paraId="1718E5C0" w14:textId="7A3CE3D3"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7A55D04D" w14:textId="6ACF81E1"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7A55D04E" w14:textId="2FC0A09D"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w:t>
      </w:r>
      <w:r w:rsidRPr="0073389C">
        <w:lastRenderedPageBreak/>
        <w:t xml:space="preserve">opodstatnenosť pre projekt, cieľ, obsah a rozsah s im prideleným projektovým manažérom, ešte pred ich obstaraním, resp. pred podpisom zmluvy s ich dodávateľom (v prípade, ak si chce prijímateľ nárokovať s nimi súvisiace výdavky). </w:t>
      </w:r>
    </w:p>
    <w:p w14:paraId="3C3C9C31" w14:textId="77777777" w:rsidR="00B449FC" w:rsidRDefault="00B449FC" w:rsidP="00B449FC">
      <w:pPr>
        <w:pStyle w:val="Odsekzoznamu"/>
        <w:spacing w:before="120" w:after="120" w:line="288" w:lineRule="auto"/>
        <w:ind w:left="426"/>
        <w:contextualSpacing w:val="0"/>
        <w:jc w:val="both"/>
        <w:rPr>
          <w:b/>
        </w:rPr>
      </w:pPr>
    </w:p>
    <w:p w14:paraId="7A55D04F" w14:textId="77777777" w:rsidR="00AE5A8F" w:rsidRPr="0073389C" w:rsidRDefault="00AE5A8F" w:rsidP="009A78AB">
      <w:pPr>
        <w:pStyle w:val="Odsekzoznamu"/>
        <w:numPr>
          <w:ilvl w:val="0"/>
          <w:numId w:val="84"/>
        </w:numPr>
        <w:spacing w:before="120" w:after="120" w:line="288" w:lineRule="auto"/>
        <w:ind w:left="426" w:hanging="426"/>
        <w:contextualSpacing w:val="0"/>
        <w:jc w:val="both"/>
        <w:rPr>
          <w:b/>
        </w:rPr>
      </w:pPr>
      <w:r w:rsidRPr="0073389C">
        <w:rPr>
          <w:b/>
        </w:rPr>
        <w:t xml:space="preserve">Hotovostné platby </w:t>
      </w:r>
    </w:p>
    <w:p w14:paraId="7A55D050"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7A55D051" w14:textId="77777777"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14:paraId="7A55D052"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A55D05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A55D054" w14:textId="77777777" w:rsidR="00C92A1F" w:rsidRPr="0073389C" w:rsidRDefault="00C92A1F" w:rsidP="009A78AB">
      <w:pPr>
        <w:pStyle w:val="Zkladntext"/>
        <w:numPr>
          <w:ilvl w:val="0"/>
          <w:numId w:val="84"/>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7A55D05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7A55D056" w14:textId="77777777" w:rsidR="00C92A1F" w:rsidRPr="0073389C" w:rsidRDefault="00C92A1F" w:rsidP="009A78AB">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7A55D057" w14:textId="77777777" w:rsidR="00C92A1F" w:rsidRPr="0073389C" w:rsidRDefault="00C92A1F" w:rsidP="009A78AB">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za zriadenie a vedenie účtu alebo účtov a za finančné transakcie na tomto účte</w:t>
      </w:r>
      <w:r w:rsidRPr="0073389C">
        <w:rPr>
          <w:rFonts w:ascii="Arial" w:hAnsi="Arial" w:cs="Arial"/>
          <w:sz w:val="19"/>
          <w:szCs w:val="19"/>
          <w:vertAlign w:val="superscript"/>
        </w:rPr>
        <w:footnoteReference w:id="57"/>
      </w:r>
      <w:r w:rsidRPr="0073389C">
        <w:rPr>
          <w:rFonts w:ascii="Arial" w:hAnsi="Arial" w:cs="Arial"/>
          <w:sz w:val="19"/>
          <w:szCs w:val="19"/>
        </w:rPr>
        <w:t xml:space="preserve">; </w:t>
      </w:r>
    </w:p>
    <w:p w14:paraId="7A55D058" w14:textId="77777777" w:rsidR="00C92A1F" w:rsidRPr="0073389C" w:rsidRDefault="00C92A1F" w:rsidP="009A78AB">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r w:rsidRPr="0073389C">
        <w:rPr>
          <w:rFonts w:ascii="Arial" w:hAnsi="Arial" w:cs="Arial"/>
          <w:sz w:val="19"/>
          <w:szCs w:val="19"/>
          <w:vertAlign w:val="superscript"/>
        </w:rPr>
        <w:footnoteReference w:id="58"/>
      </w:r>
      <w:r w:rsidRPr="0073389C">
        <w:rPr>
          <w:rFonts w:ascii="Arial" w:hAnsi="Arial" w:cs="Arial"/>
          <w:sz w:val="19"/>
          <w:szCs w:val="19"/>
        </w:rPr>
        <w:t>;</w:t>
      </w:r>
    </w:p>
    <w:p w14:paraId="7A55D059" w14:textId="77777777" w:rsidR="00C92A1F" w:rsidRPr="0073389C" w:rsidRDefault="00C92A1F" w:rsidP="009A78AB">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59"/>
      </w:r>
      <w:r w:rsidRPr="0073389C">
        <w:rPr>
          <w:rFonts w:ascii="Arial" w:hAnsi="Arial" w:cs="Arial"/>
          <w:sz w:val="19"/>
          <w:szCs w:val="19"/>
        </w:rPr>
        <w:t xml:space="preserve">. </w:t>
      </w:r>
    </w:p>
    <w:p w14:paraId="7A55D05A" w14:textId="77777777" w:rsidR="00C92A1F" w:rsidRPr="0073389C" w:rsidRDefault="00C92A1F" w:rsidP="00D20FD8">
      <w:pPr>
        <w:pStyle w:val="Zkladntext"/>
        <w:spacing w:before="120" w:after="120" w:line="288" w:lineRule="auto"/>
        <w:ind w:left="426"/>
        <w:rPr>
          <w:rFonts w:ascii="Arial" w:hAnsi="Arial" w:cs="Arial"/>
          <w:b/>
          <w:sz w:val="19"/>
          <w:szCs w:val="19"/>
          <w:lang w:val="sk-SK"/>
        </w:rPr>
      </w:pPr>
      <w:r w:rsidRPr="0073389C">
        <w:rPr>
          <w:rFonts w:ascii="Arial" w:hAnsi="Arial" w:cs="Arial"/>
          <w:b/>
          <w:sz w:val="19"/>
          <w:szCs w:val="19"/>
          <w:lang w:val="sk-SK" w:eastAsia="en-US"/>
        </w:rPr>
        <w:t xml:space="preserve">Poistenie </w:t>
      </w:r>
    </w:p>
    <w:p w14:paraId="1F76574F" w14:textId="35D34E3B"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možná vo vzťahu k poistným rizikám a poistnej sume, napr. ak sa právo alebo majetková hodnota nedá 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atď)</w:t>
      </w:r>
      <w:r w:rsidR="00AC7621" w:rsidRPr="004F11B5">
        <w:rPr>
          <w:rFonts w:cs="Arial"/>
          <w:sz w:val="19"/>
          <w:szCs w:val="19"/>
          <w:lang w:val="sk-SK" w:eastAsia="en-US"/>
        </w:rPr>
        <w:t xml:space="preserve"> alebo z ekonomických dôvodov (výška poistného je likvidačná) .</w:t>
      </w:r>
    </w:p>
    <w:p w14:paraId="1A003F54" w14:textId="77777777"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14:paraId="7A55D05C" w14:textId="424B1A5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lastRenderedPageBreak/>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7A55D05D" w14:textId="66F89654"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A55D05E" w14:textId="5D93D536"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7A55D05F" w14:textId="792C5D53"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7A55D060" w14:textId="7AFE375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7A55D061" w14:textId="66F6F111"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3D46767F" w14:textId="10DC550C"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7A55D06B" w14:textId="77777777" w:rsidR="00C92A1F" w:rsidRPr="0073389C" w:rsidRDefault="00C92A1F" w:rsidP="009A78AB">
      <w:pPr>
        <w:pStyle w:val="Zkladntext"/>
        <w:numPr>
          <w:ilvl w:val="0"/>
          <w:numId w:val="84"/>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7A55D06C" w14:textId="69F678CF"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14:paraId="7A55D06D"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7A55D06E"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7A55D06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60"/>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7A55D070"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7A55D071" w14:textId="2F3D0068" w:rsidR="00C92A1F" w:rsidRPr="0073389C" w:rsidRDefault="00C92A1F" w:rsidP="009A78AB">
      <w:pPr>
        <w:pStyle w:val="Zkladntext"/>
        <w:numPr>
          <w:ilvl w:val="0"/>
          <w:numId w:val="84"/>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lastRenderedPageBreak/>
        <w:t>Žiadosť o platbu, monitorovacie správy/údaje, žiadosť o zmenu zmluvy, výkon verejného obstarávania, pracovné výkazy a štúdium dokumentov</w:t>
      </w:r>
    </w:p>
    <w:p w14:paraId="7A55D072" w14:textId="188DCEA1"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14:paraId="7A55D073" w14:textId="38A4214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7A55D074" w14:textId="77777777" w:rsidR="00C92A1F" w:rsidRPr="0073389C" w:rsidRDefault="00C92A1F" w:rsidP="001F73A1">
      <w:pPr>
        <w:spacing w:before="120" w:after="120" w:line="288" w:lineRule="auto"/>
        <w:jc w:val="both"/>
      </w:pPr>
      <w:r w:rsidRPr="0073389C">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7A55D075" w14:textId="77777777" w:rsidR="00C92A1F" w:rsidRPr="0073389C" w:rsidRDefault="00C92A1F" w:rsidP="009A78AB">
      <w:pPr>
        <w:pStyle w:val="Zkladntext"/>
        <w:numPr>
          <w:ilvl w:val="0"/>
          <w:numId w:val="84"/>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 pracovných výkazoch</w:t>
      </w:r>
    </w:p>
    <w:p w14:paraId="7A55D076" w14:textId="38142F76"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7A55D077" w14:textId="77777777" w:rsidR="00C92A1F" w:rsidRPr="0073389C" w:rsidRDefault="00C92A1F" w:rsidP="009A78AB">
      <w:pPr>
        <w:pStyle w:val="Zkladntext"/>
        <w:numPr>
          <w:ilvl w:val="0"/>
          <w:numId w:val="84"/>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Definovanie oprávnenosti nepriamych výdavkov na riadenie projektu vykonávaného prostredníctvom osôb v pracovnoprávnom alebo obdobnom pomere</w:t>
      </w:r>
    </w:p>
    <w:p w14:paraId="7A55D079" w14:textId="6C717282"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7A55D07A" w14:textId="1AC08F11"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kritériá zadefinované vo výzve/vyzvaní, budú tieto výdavky vyhodnotené zo strany </w:t>
      </w:r>
      <w:r w:rsidR="0082781E" w:rsidRPr="0073389C">
        <w:t xml:space="preserve">poskytovateľa </w:t>
      </w:r>
      <w:r w:rsidRPr="0073389C">
        <w:t>ako neoprávnené.</w:t>
      </w:r>
    </w:p>
    <w:p w14:paraId="7A55D07B" w14:textId="0F87DB21" w:rsidR="00AE5A8F" w:rsidRPr="0073389C" w:rsidDel="00D91343" w:rsidRDefault="00AE5A8F" w:rsidP="009A78AB">
      <w:pPr>
        <w:pStyle w:val="Zkladntext"/>
        <w:numPr>
          <w:ilvl w:val="0"/>
          <w:numId w:val="84"/>
        </w:numPr>
        <w:spacing w:before="120" w:after="120" w:line="288" w:lineRule="auto"/>
        <w:ind w:left="426" w:hanging="426"/>
        <w:rPr>
          <w:del w:id="161" w:author="Katarína Snopková" w:date="2017-01-12T15:24:00Z"/>
          <w:rFonts w:ascii="Arial" w:hAnsi="Arial" w:cs="Arial"/>
          <w:b/>
          <w:sz w:val="19"/>
          <w:szCs w:val="19"/>
          <w:lang w:val="sk-SK" w:eastAsia="en-US"/>
        </w:rPr>
      </w:pPr>
      <w:del w:id="162" w:author="Katarína Snopková" w:date="2017-01-12T15:24:00Z">
        <w:r w:rsidRPr="0073389C" w:rsidDel="00D91343">
          <w:rPr>
            <w:rFonts w:ascii="Arial" w:hAnsi="Arial" w:cs="Arial"/>
            <w:b/>
            <w:sz w:val="19"/>
            <w:szCs w:val="19"/>
            <w:lang w:val="sk-SK" w:eastAsia="en-US"/>
          </w:rPr>
          <w:delText>Pravidlá zjednodušeného vykazovania výdavkov</w:delText>
        </w:r>
      </w:del>
    </w:p>
    <w:p w14:paraId="77F1C4CF" w14:textId="28794CA7" w:rsidR="00027286" w:rsidDel="00D91343" w:rsidRDefault="00F7150C" w:rsidP="001F73A1">
      <w:pPr>
        <w:spacing w:before="120" w:after="120" w:line="288" w:lineRule="auto"/>
        <w:jc w:val="both"/>
        <w:rPr>
          <w:del w:id="163" w:author="Katarína Snopková" w:date="2017-01-12T15:24:00Z"/>
        </w:rPr>
      </w:pPr>
      <w:del w:id="164" w:author="Katarína Snopková" w:date="2017-01-12T15:24:00Z">
        <w:r w:rsidRPr="00323A97" w:rsidDel="00D91343">
          <w:delText>V prípade aplikácie inštitútu zjednodušeného vykazovania výdavkov v rámci OP EVS budú konkrétne postupy špecifikované v Usmernení RO pre OP EVS</w:delText>
        </w:r>
        <w:r w:rsidDel="00D91343">
          <w:delText xml:space="preserve"> k zjednodušenému vykazovaniu výdavkov</w:delText>
        </w:r>
        <w:r w:rsidR="007F429B" w:rsidDel="00D91343">
          <w:delText xml:space="preserve"> zverejnenom na webovom sídle poskytovateľa www.opevs.eu</w:delText>
        </w:r>
        <w:r w:rsidR="00A24E08" w:rsidDel="00D91343">
          <w:delText>.</w:delText>
        </w:r>
      </w:del>
    </w:p>
    <w:p w14:paraId="7A55D07D" w14:textId="51D0E667" w:rsidR="00AE5A8F" w:rsidRPr="0073389C" w:rsidRDefault="00AE5A8F" w:rsidP="009A78AB">
      <w:pPr>
        <w:pStyle w:val="Zkladntext"/>
        <w:numPr>
          <w:ilvl w:val="0"/>
          <w:numId w:val="84"/>
        </w:numPr>
        <w:spacing w:before="120" w:after="120" w:line="288" w:lineRule="auto"/>
        <w:ind w:left="426" w:hanging="426"/>
        <w:rPr>
          <w:rFonts w:ascii="Arial" w:hAnsi="Arial" w:cs="Arial"/>
          <w:b/>
          <w:sz w:val="19"/>
          <w:szCs w:val="19"/>
          <w:lang w:val="sk-SK" w:eastAsia="en-US"/>
        </w:rPr>
      </w:pPr>
      <w:bookmarkStart w:id="165" w:name="_Toc361131496"/>
      <w:r w:rsidRPr="0073389C">
        <w:rPr>
          <w:rFonts w:ascii="Arial" w:hAnsi="Arial" w:cs="Arial"/>
          <w:b/>
          <w:sz w:val="19"/>
          <w:szCs w:val="19"/>
          <w:lang w:val="sk-SK" w:eastAsia="en-US"/>
        </w:rPr>
        <w:t>Problematika prekrývania sa výdavkov</w:t>
      </w:r>
      <w:bookmarkEnd w:id="165"/>
    </w:p>
    <w:p w14:paraId="7A55D07E" w14:textId="77777777"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14:paraId="7A55D07F" w14:textId="76E57EC0"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w:t>
      </w:r>
      <w:r w:rsidRPr="0073389C">
        <w:lastRenderedPageBreak/>
        <w:t xml:space="preserve">ktoré už boli zo strany poskytovateľa schválené (vystaví nezrovnalosť). Pri krátení výdavkov postupuje </w:t>
      </w:r>
      <w:r w:rsidRPr="0073389C" w:rsidDel="005D4B2D">
        <w:t xml:space="preserve">poskytovateľ </w:t>
      </w:r>
      <w:r w:rsidRPr="0073389C">
        <w:t>nasledovne:</w:t>
      </w:r>
    </w:p>
    <w:p w14:paraId="7A55D080"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7A55D081"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7A55D082"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pracovník v rámci pracovného výkazu deklaruje, že okrem činností uvedených v predmetnom pracovnom výkaze sa už nepodieľa na realizácii žiadnych iných 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46B21D99" w14:textId="7AC5704B" w:rsidR="004F3504" w:rsidRPr="00631EA1" w:rsidRDefault="004F3504" w:rsidP="009A78AB">
      <w:pPr>
        <w:pStyle w:val="Zkladntext"/>
        <w:numPr>
          <w:ilvl w:val="0"/>
          <w:numId w:val="84"/>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6954B075" w14:textId="3D97AC76" w:rsidR="003D140B" w:rsidRPr="0073389C" w:rsidRDefault="003D140B" w:rsidP="009A78AB">
      <w:pPr>
        <w:pStyle w:val="Zkladntext"/>
        <w:numPr>
          <w:ilvl w:val="0"/>
          <w:numId w:val="38"/>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71026692" w14:textId="77777777" w:rsidR="003D140B" w:rsidRPr="0073389C" w:rsidRDefault="003D140B" w:rsidP="009A78AB">
      <w:pPr>
        <w:pStyle w:val="Zoznamsodrkami"/>
        <w:numPr>
          <w:ilvl w:val="0"/>
          <w:numId w:val="38"/>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0425E8BA" w14:textId="77777777" w:rsidR="003D140B" w:rsidRPr="0073389C" w:rsidRDefault="003D140B" w:rsidP="009A78AB">
      <w:pPr>
        <w:pStyle w:val="Zoznamsodrkami"/>
        <w:numPr>
          <w:ilvl w:val="0"/>
          <w:numId w:val="38"/>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61"/>
      </w:r>
      <w:r w:rsidRPr="0073389C">
        <w:rPr>
          <w:rFonts w:ascii="Arial" w:hAnsi="Arial" w:cs="Arial"/>
          <w:sz w:val="19"/>
          <w:szCs w:val="19"/>
        </w:rPr>
        <w:t xml:space="preserve"> a penále, prípadne ďalšie sankčné výdavky, či už dohodnuté v zmluvách alebo vzniknuté z iných príčin; </w:t>
      </w:r>
    </w:p>
    <w:p w14:paraId="3D5DDA72" w14:textId="77777777" w:rsidR="003D140B" w:rsidRPr="0073389C" w:rsidRDefault="003D140B" w:rsidP="009A78AB">
      <w:pPr>
        <w:pStyle w:val="Zoznamsodrkami"/>
        <w:numPr>
          <w:ilvl w:val="0"/>
          <w:numId w:val="38"/>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54922E11" w14:textId="77777777" w:rsidR="003D140B" w:rsidRPr="0073389C" w:rsidRDefault="003D140B" w:rsidP="009A78AB">
      <w:pPr>
        <w:pStyle w:val="Zoznamsodrkami"/>
        <w:numPr>
          <w:ilvl w:val="0"/>
          <w:numId w:val="38"/>
        </w:numPr>
        <w:spacing w:before="120" w:after="120" w:line="288" w:lineRule="auto"/>
        <w:ind w:left="567" w:hanging="284"/>
        <w:rPr>
          <w:rFonts w:ascii="Arial" w:hAnsi="Arial" w:cs="Arial"/>
          <w:sz w:val="19"/>
          <w:szCs w:val="19"/>
        </w:rPr>
      </w:pPr>
      <w:r w:rsidRPr="0073389C">
        <w:rPr>
          <w:rFonts w:ascii="Arial" w:hAnsi="Arial" w:cs="Arial"/>
          <w:sz w:val="19"/>
          <w:szCs w:val="19"/>
        </w:rPr>
        <w:t>úroky z úverov a pôžičiek</w:t>
      </w:r>
      <w:r w:rsidRPr="0073389C">
        <w:rPr>
          <w:rFonts w:ascii="Arial" w:hAnsi="Arial" w:cs="Arial"/>
          <w:sz w:val="19"/>
          <w:szCs w:val="19"/>
          <w:vertAlign w:val="superscript"/>
        </w:rPr>
        <w:footnoteReference w:id="62"/>
      </w:r>
      <w:r w:rsidRPr="0073389C">
        <w:rPr>
          <w:rFonts w:ascii="Arial" w:hAnsi="Arial" w:cs="Arial"/>
          <w:sz w:val="19"/>
          <w:szCs w:val="19"/>
        </w:rPr>
        <w:t>;</w:t>
      </w:r>
    </w:p>
    <w:p w14:paraId="06FE162D" w14:textId="77777777" w:rsidR="003D140B" w:rsidRPr="0073389C" w:rsidRDefault="003D140B" w:rsidP="009A78AB">
      <w:pPr>
        <w:pStyle w:val="Zoznamsodrkami"/>
        <w:numPr>
          <w:ilvl w:val="0"/>
          <w:numId w:val="38"/>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0BC96B03" w14:textId="4D2B2CC8" w:rsidR="00C17CAE" w:rsidRPr="003B2E8B" w:rsidRDefault="003D140B" w:rsidP="003B2E8B">
      <w:pPr>
        <w:pStyle w:val="Zoznamsodrkami"/>
        <w:numPr>
          <w:ilvl w:val="0"/>
          <w:numId w:val="38"/>
        </w:numPr>
        <w:spacing w:before="120" w:after="120" w:line="288" w:lineRule="auto"/>
        <w:ind w:left="567" w:hanging="284"/>
        <w:rPr>
          <w:rFonts w:ascii="Arial" w:hAnsi="Arial" w:cs="Arial"/>
          <w:sz w:val="19"/>
          <w:szCs w:val="19"/>
        </w:rPr>
      </w:pPr>
      <w:r w:rsidRPr="0073389C">
        <w:rPr>
          <w:rFonts w:ascii="Arial" w:hAnsi="Arial" w:cs="Arial"/>
          <w:sz w:val="19"/>
          <w:szCs w:val="19"/>
        </w:rPr>
        <w:t>poplatky, resp. iné náklady prijímateľa (vrátane prípadných kurzových strát), ktoré vznikajú z dôvodu vedenia účtu na príjem NFP v</w:t>
      </w:r>
      <w:del w:id="166" w:author="Katarína Snopková" w:date="2017-01-12T15:27:00Z">
        <w:r w:rsidRPr="0073389C" w:rsidDel="00C17CAE">
          <w:rPr>
            <w:rFonts w:ascii="Arial" w:hAnsi="Arial" w:cs="Arial"/>
            <w:sz w:val="19"/>
            <w:szCs w:val="19"/>
          </w:rPr>
          <w:delText xml:space="preserve"> </w:delText>
        </w:r>
      </w:del>
      <w:ins w:id="167" w:author="Katarína Snopková" w:date="2017-01-12T15:27:00Z">
        <w:r w:rsidR="00C17CAE">
          <w:rPr>
            <w:rFonts w:ascii="Arial" w:hAnsi="Arial" w:cs="Arial"/>
            <w:sz w:val="19"/>
            <w:szCs w:val="19"/>
          </w:rPr>
          <w:t> </w:t>
        </w:r>
      </w:ins>
      <w:r w:rsidRPr="0073389C">
        <w:rPr>
          <w:rFonts w:ascii="Arial" w:hAnsi="Arial" w:cs="Arial"/>
          <w:sz w:val="19"/>
          <w:szCs w:val="19"/>
        </w:rPr>
        <w:t>zahraničí</w:t>
      </w:r>
      <w:r w:rsidRPr="00C17CAE">
        <w:rPr>
          <w:rFonts w:ascii="Arial" w:hAnsi="Arial" w:cs="Arial"/>
          <w:sz w:val="19"/>
          <w:szCs w:val="19"/>
        </w:rPr>
        <w:t xml:space="preserve">. </w:t>
      </w:r>
    </w:p>
    <w:p w14:paraId="7A55D084" w14:textId="77777777" w:rsidR="00AE5A8F" w:rsidRPr="0073389C" w:rsidRDefault="00AE5A8F" w:rsidP="001F73A1">
      <w:pPr>
        <w:pStyle w:val="Nadpis3"/>
        <w:spacing w:line="288" w:lineRule="auto"/>
        <w:ind w:left="567" w:firstLine="0"/>
        <w:rPr>
          <w:lang w:val="sk-SK"/>
        </w:rPr>
      </w:pPr>
      <w:bookmarkStart w:id="168" w:name="_Toc410907859"/>
      <w:bookmarkStart w:id="169" w:name="_Toc440372873"/>
      <w:bookmarkStart w:id="170" w:name="_Toc440636384"/>
      <w:r w:rsidRPr="0073389C">
        <w:rPr>
          <w:lang w:val="sk-SK"/>
        </w:rPr>
        <w:t>Postupy pri žiadosti o platbu</w:t>
      </w:r>
      <w:bookmarkEnd w:id="168"/>
      <w:bookmarkEnd w:id="169"/>
      <w:bookmarkEnd w:id="170"/>
    </w:p>
    <w:p w14:paraId="7A55D085" w14:textId="77777777"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14:paraId="7A55D086" w14:textId="5623CECA"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systémom zálohových platieb, systémom refundácie, systémom predfinancovania alebo kombináciou uvedených systémov</w:t>
      </w:r>
      <w:r w:rsidRPr="0073389C">
        <w:rPr>
          <w:rFonts w:ascii="Arial" w:hAnsi="Arial" w:cs="Arial"/>
          <w:sz w:val="19"/>
          <w:szCs w:val="19"/>
          <w:lang w:val="sk-SK"/>
        </w:rPr>
        <w:t xml:space="preserve"> v súlade so zmluvou o NFP. </w:t>
      </w:r>
    </w:p>
    <w:p w14:paraId="7A55D087" w14:textId="36C0FF43"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Jednotlivé ŽoP môže prijímateľ predkladať len na jeden z uvedených systémov, tzn., že výdavky realizované z poskytnutých zálohových platieb nemôže prijímateľ kombinovať spolu s výdavkami uplatňovanými systémom refundácie v jednej ŽoP. V takomto prípade prijímateľ predkladá samostatne ŽoP k  zúčtovaniu zálohovej platby a samostatne ŽoP k refundácii, resp. predfinancovaniu.</w:t>
      </w:r>
    </w:p>
    <w:p w14:paraId="7A55D088" w14:textId="32B5EEE4"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14:paraId="7A55D08A" w14:textId="250D8C0D" w:rsidR="000D5577" w:rsidRPr="0073389C"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sidR="00004CD8">
        <w:rPr>
          <w:rFonts w:ascii="Arial" w:hAnsi="Arial" w:cs="Arial"/>
          <w:sz w:val="19"/>
          <w:szCs w:val="19"/>
          <w:lang w:val="sk-SK"/>
        </w:rPr>
        <w:t>ŽoP</w:t>
      </w:r>
      <w:r w:rsidRPr="0073389C">
        <w:rPr>
          <w:rFonts w:ascii="Arial" w:hAnsi="Arial" w:cs="Arial"/>
          <w:sz w:val="19"/>
          <w:szCs w:val="19"/>
          <w:lang w:val="sk-SK"/>
        </w:rPr>
        <w:t xml:space="preserve">, ktorú predkladá prijímateľ je </w:t>
      </w:r>
      <w:r w:rsidR="00147E0C">
        <w:rPr>
          <w:rFonts w:ascii="Arial" w:hAnsi="Arial" w:cs="Arial"/>
          <w:b/>
          <w:sz w:val="19"/>
          <w:szCs w:val="19"/>
          <w:lang w:val="sk-SK"/>
        </w:rPr>
        <w:t>3</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Pr="0073389C">
        <w:rPr>
          <w:rFonts w:ascii="Arial" w:hAnsi="Arial" w:cs="Arial"/>
          <w:sz w:val="19"/>
          <w:szCs w:val="19"/>
          <w:lang w:val="sk-SK"/>
        </w:rPr>
        <w:t>, s výnimkou žiadosti o platbu – poskytnutie predfinancovania a zúčtovanie zálohovej platby v prípadoch nevyhnutných pre splnenie podmienok na zúčtovanie</w:t>
      </w:r>
      <w:r w:rsidR="008A6E87" w:rsidRPr="0073389C">
        <w:rPr>
          <w:rFonts w:ascii="Arial" w:hAnsi="Arial" w:cs="Arial"/>
          <w:sz w:val="19"/>
          <w:szCs w:val="19"/>
          <w:lang w:val="sk-SK"/>
        </w:rPr>
        <w:t>, resp.</w:t>
      </w:r>
      <w:r w:rsidR="00147E0C">
        <w:rPr>
          <w:rFonts w:ascii="Arial" w:hAnsi="Arial" w:cs="Arial"/>
          <w:sz w:val="19"/>
          <w:szCs w:val="19"/>
          <w:lang w:val="sk-SK"/>
        </w:rPr>
        <w:t xml:space="preserve"> v prípade</w:t>
      </w:r>
      <w:r w:rsidR="008A6E87" w:rsidRPr="0073389C">
        <w:rPr>
          <w:rFonts w:ascii="Arial" w:hAnsi="Arial" w:cs="Arial"/>
          <w:sz w:val="19"/>
          <w:szCs w:val="19"/>
          <w:lang w:val="sk-SK"/>
        </w:rPr>
        <w:t xml:space="preserve"> záverečnej platby</w:t>
      </w:r>
      <w:r w:rsidRPr="0073389C">
        <w:rPr>
          <w:rFonts w:ascii="Arial" w:hAnsi="Arial" w:cs="Arial"/>
          <w:sz w:val="19"/>
          <w:szCs w:val="19"/>
          <w:lang w:val="sk-SK"/>
        </w:rPr>
        <w:t>.</w:t>
      </w:r>
    </w:p>
    <w:p w14:paraId="7A55D08B" w14:textId="41B965BC" w:rsidR="001E3710" w:rsidRPr="0073389C" w:rsidRDefault="00902E2E"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ŽoP je, že prijímateľ počas plnenia množstva povinností vyplývajúcich z realizácie projektu často zabúda na priebežné zúčtovávanie </w:t>
      </w:r>
      <w:r w:rsidR="001E3710" w:rsidRPr="0073389C">
        <w:rPr>
          <w:rFonts w:ascii="Arial" w:hAnsi="Arial" w:cs="Arial"/>
          <w:sz w:val="19"/>
          <w:szCs w:val="19"/>
          <w:lang w:val="sk-SK"/>
        </w:rPr>
        <w:lastRenderedPageBreak/>
        <w:t xml:space="preserve">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Pr="0073389C">
        <w:rPr>
          <w:rFonts w:ascii="Arial" w:hAnsi="Arial" w:cs="Arial"/>
          <w:sz w:val="19"/>
          <w:szCs w:val="19"/>
          <w:lang w:val="sk-SK"/>
        </w:rPr>
        <w:t xml:space="preserve"> </w:t>
      </w:r>
      <w:del w:id="171" w:author="Peter Helm" w:date="2017-01-13T10:12:00Z">
        <w:r w:rsidR="001E3710" w:rsidRPr="0073389C" w:rsidDel="000E12B3">
          <w:rPr>
            <w:rFonts w:ascii="Arial" w:hAnsi="Arial" w:cs="Arial"/>
            <w:sz w:val="19"/>
            <w:szCs w:val="19"/>
            <w:lang w:val="sk-SK"/>
          </w:rPr>
          <w:delText xml:space="preserve">Prijímateľovi sa odporúča predkladanie aspoň jednej </w:delText>
        </w:r>
        <w:r w:rsidR="006E3806" w:rsidDel="000E12B3">
          <w:rPr>
            <w:rFonts w:ascii="Arial" w:hAnsi="Arial" w:cs="Arial"/>
            <w:sz w:val="19"/>
            <w:szCs w:val="19"/>
            <w:lang w:val="sk-SK"/>
          </w:rPr>
          <w:delText>ŽoP</w:delText>
        </w:r>
        <w:r w:rsidR="001E3710" w:rsidRPr="0073389C" w:rsidDel="000E12B3">
          <w:rPr>
            <w:rFonts w:ascii="Arial" w:hAnsi="Arial" w:cs="Arial"/>
            <w:sz w:val="19"/>
            <w:szCs w:val="19"/>
            <w:lang w:val="sk-SK"/>
          </w:rPr>
          <w:delText xml:space="preserve"> mesačne, uľahčí to totiž finančné vysporiadanie projektu.</w:delText>
        </w:r>
      </w:del>
    </w:p>
    <w:p w14:paraId="7A55D08C" w14:textId="3968F848"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ŽoP a zašle prijímateľovi výzvu na doplnenie</w:t>
      </w:r>
      <w:r w:rsidRPr="0073389C">
        <w:rPr>
          <w:rStyle w:val="Odkaznapoznmkupodiarou"/>
        </w:rPr>
        <w:footnoteReference w:id="63"/>
      </w:r>
      <w:r w:rsidRPr="0073389C">
        <w:t>. Po doplnení ŽoP je vykonaná opätovná administratívna</w:t>
      </w:r>
      <w:r w:rsidR="0080651F">
        <w:t xml:space="preserve"> finančná</w:t>
      </w:r>
      <w:r w:rsidRPr="0073389C">
        <w:t xml:space="preserve"> kontrola.</w:t>
      </w:r>
    </w:p>
    <w:p w14:paraId="7A55D08D" w14:textId="5D3C8881" w:rsidR="001B3120" w:rsidRPr="0073389C" w:rsidRDefault="001B3120" w:rsidP="001F73A1">
      <w:pPr>
        <w:spacing w:before="120" w:after="120" w:line="288" w:lineRule="auto"/>
        <w:jc w:val="both"/>
        <w:rPr>
          <w:b/>
        </w:rPr>
      </w:pPr>
      <w:r w:rsidRPr="0073389C">
        <w:t xml:space="preserve">Výstupom z každej kontroly projektu je </w:t>
      </w:r>
      <w:r w:rsidR="00045CFC">
        <w:t>návrh čiastkovej správy z kontroly</w:t>
      </w:r>
      <w:r w:rsidR="001A7C8D">
        <w:rPr>
          <w:rStyle w:val="Odkaznapoznmkupodiarou"/>
        </w:rPr>
        <w:footnoteReference w:id="64"/>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7A55D08E" w14:textId="30F63EF9"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14:paraId="7A55D08F" w14:textId="43DF158A" w:rsidR="00AE5A8F" w:rsidRPr="0073389C" w:rsidRDefault="001B3120" w:rsidP="001F73A1">
      <w:pPr>
        <w:tabs>
          <w:tab w:val="left" w:pos="426"/>
        </w:tabs>
        <w:spacing w:before="120" w:after="120" w:line="288" w:lineRule="auto"/>
        <w:jc w:val="both"/>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zásielkou s doručenkou s určenou úložnou (odbernou) lehotou 3 kalendárne dni)</w:t>
      </w:r>
      <w:r w:rsidRPr="0073389C">
        <w:t xml:space="preserve">. </w:t>
      </w:r>
    </w:p>
    <w:p w14:paraId="7A55D090" w14:textId="764DA755"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správu z 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 xml:space="preserve">Uvedeným nie je dotknutý riadny postup určenia a schválenia ex-ante finančnej opravy za nedostatky pri VO.  </w:t>
      </w:r>
    </w:p>
    <w:p w14:paraId="7A55D091" w14:textId="4E7A1311"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7A55D092"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ŽoP vo vzťahu k nárokovaným finančným prostriedkom/deklarovaným výdavkom môže byť jedna z týchto skutočností: </w:t>
      </w:r>
    </w:p>
    <w:p w14:paraId="7A55D093"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navrhuje schváliť ŽoP</w:t>
      </w:r>
      <w:r w:rsidRPr="0073389C">
        <w:rPr>
          <w:rFonts w:cs="Arial"/>
          <w:szCs w:val="19"/>
          <w:lang w:val="sk-SK"/>
        </w:rPr>
        <w:t xml:space="preserve"> </w:t>
      </w:r>
      <w:r w:rsidRPr="0073389C">
        <w:rPr>
          <w:rFonts w:cs="Arial"/>
          <w:szCs w:val="19"/>
          <w:u w:val="single"/>
          <w:lang w:val="sk-SK"/>
        </w:rPr>
        <w:t xml:space="preserve">v plnej výške ŽoP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7A55D095" w14:textId="74DFB718"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zamietne ŽoP</w:t>
      </w:r>
      <w:r w:rsidRPr="0073389C">
        <w:rPr>
          <w:rFonts w:cs="Arial"/>
          <w:szCs w:val="19"/>
          <w:lang w:val="sk-SK"/>
        </w:rPr>
        <w:t>.</w:t>
      </w:r>
    </w:p>
    <w:p w14:paraId="5AAC1762" w14:textId="77777777" w:rsidR="002D4DD9" w:rsidRPr="002D4DD9" w:rsidRDefault="002D4DD9" w:rsidP="002D4DD9">
      <w:pPr>
        <w:pStyle w:val="BodyText1"/>
        <w:spacing w:before="120" w:after="120" w:line="288" w:lineRule="auto"/>
        <w:ind w:left="567"/>
        <w:jc w:val="both"/>
        <w:rPr>
          <w:rFonts w:eastAsia="Helvetica Neue" w:cs="Arial"/>
          <w:szCs w:val="19"/>
          <w:lang w:val="sk-SK"/>
        </w:rPr>
      </w:pPr>
    </w:p>
    <w:p w14:paraId="7A55D096" w14:textId="77777777" w:rsidR="00AE5A8F" w:rsidRPr="0073389C" w:rsidRDefault="00AE5A8F" w:rsidP="001F73A1">
      <w:pPr>
        <w:pStyle w:val="Nadpis3"/>
        <w:spacing w:before="120" w:after="120" w:line="288" w:lineRule="auto"/>
        <w:ind w:left="567" w:firstLine="0"/>
        <w:rPr>
          <w:lang w:val="sk-SK"/>
        </w:rPr>
      </w:pPr>
      <w:bookmarkStart w:id="172" w:name="_Toc410907860"/>
      <w:bookmarkStart w:id="173" w:name="_Toc440372874"/>
      <w:bookmarkStart w:id="174" w:name="_Toc440636385"/>
      <w:r w:rsidRPr="0073389C">
        <w:rPr>
          <w:lang w:val="sk-SK"/>
        </w:rPr>
        <w:t>Špecifiká jednotlivých systémov financovania</w:t>
      </w:r>
      <w:bookmarkEnd w:id="172"/>
      <w:bookmarkEnd w:id="173"/>
      <w:bookmarkEnd w:id="174"/>
    </w:p>
    <w:p w14:paraId="7A55D097"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Systém predfinancovania – štátne rozpočtové organizácie</w:t>
      </w:r>
    </w:p>
    <w:p w14:paraId="7A55D098" w14:textId="77777777" w:rsidR="00AE5A8F" w:rsidRPr="0073389C" w:rsidRDefault="00AE5A8F" w:rsidP="00CF7FC1">
      <w:pPr>
        <w:autoSpaceDE w:val="0"/>
        <w:autoSpaceDN w:val="0"/>
        <w:adjustRightInd w:val="0"/>
        <w:spacing w:before="120" w:after="120" w:line="288" w:lineRule="auto"/>
        <w:jc w:val="both"/>
      </w:pPr>
      <w:r w:rsidRPr="0073389C" w:rsidDel="002F7F31">
        <w:t xml:space="preserve">Poskytovateľ </w:t>
      </w:r>
      <w:r w:rsidRPr="0073389C">
        <w:t>v spolupráci s prijímateľom v zmluve o </w:t>
      </w:r>
      <w:r w:rsidR="00BD66E3" w:rsidRPr="0073389C">
        <w:t>NFP</w:t>
      </w:r>
      <w:r w:rsidRPr="0073389C">
        <w:t xml:space="preserve"> </w:t>
      </w:r>
      <w:r w:rsidR="00B67E94" w:rsidRPr="0073389C">
        <w:t>identifikoval</w:t>
      </w:r>
      <w:r w:rsidRPr="0073389C">
        <w:t xml:space="preserve"> jednotliv</w:t>
      </w:r>
      <w:r w:rsidR="00B67E94" w:rsidRPr="0073389C">
        <w:t>é</w:t>
      </w:r>
      <w:r w:rsidRPr="0073389C" w:rsidDel="00B67E94">
        <w:t xml:space="preserve"> </w:t>
      </w:r>
      <w:r w:rsidR="00B67E94" w:rsidRPr="0073389C">
        <w:t xml:space="preserve">typy </w:t>
      </w:r>
      <w:r w:rsidRPr="0073389C">
        <w:t>výdavkov (rozpočtových položiek projektu) tak, že je jednoznačne určené, ktoré konkrétne výdavky (napr. investičné) sa vyplácajú výlučne systémom predfinancovania, a ktoré (napr. personálne) systémom zálohovej platby, resp. ktoré systémom refundácie.</w:t>
      </w:r>
    </w:p>
    <w:p w14:paraId="7A55D099" w14:textId="77777777" w:rsidR="00AE5A8F" w:rsidRPr="0073389C" w:rsidRDefault="00AE5A8F" w:rsidP="00CF7FC1">
      <w:pPr>
        <w:autoSpaceDE w:val="0"/>
        <w:autoSpaceDN w:val="0"/>
        <w:adjustRightInd w:val="0"/>
        <w:spacing w:before="120" w:after="120" w:line="288" w:lineRule="auto"/>
        <w:jc w:val="both"/>
        <w:rPr>
          <w:u w:val="single"/>
        </w:rPr>
      </w:pPr>
      <w:r w:rsidRPr="0073389C">
        <w:rPr>
          <w:u w:val="single"/>
        </w:rPr>
        <w:t>Predfinancovanie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7A55D09A" w14:textId="77777777" w:rsidR="00AE5A8F" w:rsidRPr="0073389C" w:rsidRDefault="00AE5A8F" w:rsidP="00CF7FC1">
      <w:pPr>
        <w:autoSpaceDE w:val="0"/>
        <w:autoSpaceDN w:val="0"/>
        <w:adjustRightInd w:val="0"/>
        <w:spacing w:before="120" w:after="120" w:line="288" w:lineRule="auto"/>
        <w:jc w:val="both"/>
      </w:pPr>
      <w:r w:rsidRPr="0073389C">
        <w:lastRenderedPageBreak/>
        <w:t>Pri využití systému predfinancovania sa vyplácanie prijímateľa – štátnej rozpočtovej organizácie uskutočňuje v dvoch etapách – etape poskytnutia predfinancovania a etape zúčtovania poskytnutého predfinancovania.</w:t>
      </w:r>
    </w:p>
    <w:p w14:paraId="7A55D09B" w14:textId="76874006" w:rsidR="00AE5A8F" w:rsidRPr="0073389C" w:rsidRDefault="00AE5A8F" w:rsidP="00CF7FC1">
      <w:pPr>
        <w:spacing w:before="120" w:after="120" w:line="288" w:lineRule="auto"/>
        <w:jc w:val="both"/>
        <w:rPr>
          <w:b/>
        </w:rPr>
      </w:pPr>
      <w:r w:rsidRPr="0073389C">
        <w:rPr>
          <w:b/>
        </w:rPr>
        <w:t xml:space="preserve">Žiadosť o platbu predkladá prijímateľ v lehote splatnosti záväzku dodávateľovi/zhotoviteľovi.  </w:t>
      </w:r>
      <w:r w:rsidRPr="0073389C">
        <w:t xml:space="preserve">Prijímateľ spolu so žiadosťou o platbu predkladá účtovné doklady prijaté od dodávateľa/zhotoviteľa a relevantnú podpornú dokumentáciu (bez bankového výpisu). </w:t>
      </w:r>
    </w:p>
    <w:p w14:paraId="7A55D09C" w14:textId="77777777" w:rsidR="00AE5A8F" w:rsidRPr="0073389C" w:rsidRDefault="00AE5A8F" w:rsidP="00CF7FC1">
      <w:pPr>
        <w:autoSpaceDE w:val="0"/>
        <w:autoSpaceDN w:val="0"/>
        <w:adjustRightInd w:val="0"/>
        <w:spacing w:before="120" w:after="120" w:line="288" w:lineRule="auto"/>
        <w:jc w:val="both"/>
      </w:pPr>
      <w:r w:rsidRPr="0073389C">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p>
    <w:p w14:paraId="7A55D09D" w14:textId="659CFA5C"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 xml:space="preserve">povinný odo dňa pripísania prostriedkov na jeho účet </w:t>
      </w:r>
      <w:r w:rsidRPr="0073389C">
        <w:t xml:space="preserve">povinný bezodkladne </w:t>
      </w:r>
      <w:r w:rsidR="00B67E94" w:rsidRPr="0073389C">
        <w:rPr>
          <w:b/>
        </w:rPr>
        <w:t>(najneskôr do 3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7A55D09E"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predfinancovania</w:t>
      </w:r>
    </w:p>
    <w:p w14:paraId="7A55D09F"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Po poskytnutí predfinancovania je prijímateľ povinný celú výšku poskytnutého predfinancovania zúčtovať najneskôr do </w:t>
      </w:r>
      <w:r w:rsidRPr="0073389C">
        <w:rPr>
          <w:b/>
        </w:rPr>
        <w:t>10 pracovných dní</w:t>
      </w:r>
      <w:r w:rsidRPr="0073389C">
        <w:t xml:space="preserve"> odo dňa pripísania týchto prostriedkov na jeho účet. Ku každej schválenej žiadosti o platbu (poskytnutie predfinancovania) prijímateľ </w:t>
      </w:r>
      <w:r w:rsidR="00B67E94" w:rsidRPr="0073389C">
        <w:t xml:space="preserve">predkladá </w:t>
      </w:r>
      <w:r w:rsidRPr="0073389C" w:rsidDel="008F2861">
        <w:t xml:space="preserve">poskytovateľovi </w:t>
      </w:r>
      <w:r w:rsidRPr="0073389C">
        <w:t>samostatnú žiadosť o platbu (zúčtovanie predfinancovania).</w:t>
      </w:r>
    </w:p>
    <w:p w14:paraId="7A55D0A0" w14:textId="6B56024B" w:rsidR="00AE5A8F" w:rsidRPr="0073389C" w:rsidRDefault="00AE5A8F" w:rsidP="00CF7FC1">
      <w:pPr>
        <w:tabs>
          <w:tab w:val="left" w:pos="360"/>
        </w:tabs>
        <w:autoSpaceDE w:val="0"/>
        <w:autoSpaceDN w:val="0"/>
        <w:adjustRightInd w:val="0"/>
        <w:spacing w:before="120" w:after="120" w:line="288" w:lineRule="auto"/>
        <w:jc w:val="both"/>
      </w:pPr>
      <w:r w:rsidRPr="0073389C">
        <w:t>Prijímateľ v rámci zúčtovania predfinancovania predkladá spolu so žiadosťou o platbu výpis z bankového účtu (originál alebo kópiu označenú podpisom štatutárneho orgánu prijímateľa)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označenú podpisom štatutárneho orgánu prijímateľa). </w:t>
      </w:r>
    </w:p>
    <w:p w14:paraId="7A55D0A1" w14:textId="77777777" w:rsidR="00AE5A8F" w:rsidRDefault="00AE5A8F" w:rsidP="00CF7FC1">
      <w:pPr>
        <w:tabs>
          <w:tab w:val="left" w:pos="360"/>
        </w:tabs>
        <w:autoSpaceDE w:val="0"/>
        <w:autoSpaceDN w:val="0"/>
        <w:adjustRightInd w:val="0"/>
        <w:spacing w:before="120" w:after="120" w:line="288" w:lineRule="auto"/>
        <w:jc w:val="both"/>
      </w:pPr>
      <w:r w:rsidRPr="0073389C">
        <w:t xml:space="preserve">Prijímateľ v rámci zúčtovania predfinancovania uvedie v žiadosti o platbu aj výdavky viažuce sa na hotovostné úhrady uvedené v ŽoP (poskytnutie predfinancovania), pričom prijímateľ nie je povinný opätovne predkladať tie isté overené kópie príslušných účtovných dokladov potvrdzujúce hotovostnú úhradu. </w:t>
      </w:r>
    </w:p>
    <w:p w14:paraId="363593F8" w14:textId="1C196C5B" w:rsidR="00AE1A0E" w:rsidRPr="00BB706D" w:rsidRDefault="00147E0C" w:rsidP="00147E0C">
      <w:pPr>
        <w:pStyle w:val="BodyText1"/>
        <w:spacing w:line="276" w:lineRule="auto"/>
        <w:jc w:val="both"/>
        <w:rPr>
          <w:rFonts w:cs="Arial"/>
          <w:color w:val="auto"/>
          <w:szCs w:val="19"/>
          <w:lang w:val="sk-SK"/>
        </w:rPr>
      </w:pPr>
      <w:r w:rsidRPr="00BB706D">
        <w:rPr>
          <w:rFonts w:cs="Arial"/>
          <w:color w:val="auto"/>
          <w:szCs w:val="19"/>
          <w:lang w:val="sk-SK"/>
        </w:rPr>
        <w:t>Nezúčtovaný rozdiel predfinancovania je prijímateľ povinný na základe vzájomnej komunikácie s </w:t>
      </w:r>
      <w:r>
        <w:rPr>
          <w:rFonts w:cs="Arial"/>
          <w:color w:val="auto"/>
          <w:szCs w:val="19"/>
          <w:lang w:val="sk-SK"/>
        </w:rPr>
        <w:t>poskytovateľom</w:t>
      </w:r>
      <w:r w:rsidRPr="00BB706D">
        <w:rPr>
          <w:rFonts w:cs="Arial"/>
          <w:color w:val="auto"/>
          <w:szCs w:val="19"/>
          <w:lang w:val="sk-SK"/>
        </w:rPr>
        <w:t xml:space="preserve"> vrátiť </w:t>
      </w:r>
      <w:r>
        <w:rPr>
          <w:rFonts w:cs="Arial"/>
          <w:color w:val="auto"/>
          <w:szCs w:val="19"/>
          <w:lang w:val="sk-SK"/>
        </w:rPr>
        <w:t>platobnej jednotke</w:t>
      </w:r>
      <w:r w:rsidRPr="00BB706D">
        <w:rPr>
          <w:rFonts w:cs="Arial"/>
          <w:color w:val="auto"/>
          <w:szCs w:val="19"/>
          <w:lang w:val="sk-SK"/>
        </w:rPr>
        <w:t xml:space="preserve"> bezodkladne, </w:t>
      </w:r>
      <w:r w:rsidRPr="00104006">
        <w:rPr>
          <w:rFonts w:cs="Arial"/>
          <w:b/>
          <w:color w:val="auto"/>
          <w:szCs w:val="19"/>
          <w:lang w:val="sk-SK"/>
        </w:rPr>
        <w:t>najneskôr do 5 pracovných dní</w:t>
      </w:r>
      <w:r w:rsidRPr="00BB706D">
        <w:rPr>
          <w:rFonts w:cs="Arial"/>
          <w:color w:val="auto"/>
          <w:szCs w:val="19"/>
          <w:lang w:val="sk-SK"/>
        </w:rPr>
        <w:t xml:space="preserve"> od ukončenia lehoty na zúčtovanie. Prijímateľ </w:t>
      </w:r>
      <w:r>
        <w:rPr>
          <w:rFonts w:cs="Arial"/>
          <w:color w:val="auto"/>
          <w:szCs w:val="19"/>
          <w:lang w:val="sk-SK"/>
        </w:rPr>
        <w:t xml:space="preserve">zároveň </w:t>
      </w:r>
      <w:r w:rsidRPr="00BB706D">
        <w:rPr>
          <w:rFonts w:cs="Arial"/>
          <w:color w:val="auto"/>
          <w:szCs w:val="19"/>
          <w:lang w:val="sk-SK"/>
        </w:rPr>
        <w:t xml:space="preserve">predloží </w:t>
      </w:r>
      <w:r>
        <w:rPr>
          <w:rFonts w:cs="Arial"/>
          <w:color w:val="auto"/>
          <w:szCs w:val="19"/>
          <w:lang w:val="sk-SK"/>
        </w:rPr>
        <w:t>poskytovateľovi</w:t>
      </w:r>
      <w:r w:rsidRPr="00BB706D">
        <w:rPr>
          <w:rFonts w:cs="Arial"/>
          <w:color w:val="auto"/>
          <w:szCs w:val="19"/>
          <w:lang w:val="sk-SK"/>
        </w:rPr>
        <w:t xml:space="preserve"> </w:t>
      </w:r>
      <w:r w:rsidR="00C04FC2">
        <w:rPr>
          <w:rFonts w:cs="Arial"/>
          <w:color w:val="auto"/>
          <w:szCs w:val="19"/>
          <w:lang w:val="sk-SK"/>
        </w:rPr>
        <w:t>výpis z bankového účtu potvrdzujúci úhradu/vytlačený aktivovaný ELÚR potvrdzujúci úpravu rozpočtu</w:t>
      </w:r>
      <w:r w:rsidR="00E00561">
        <w:rPr>
          <w:rFonts w:cs="Arial"/>
          <w:color w:val="auto"/>
          <w:szCs w:val="19"/>
          <w:lang w:val="sk-SK"/>
        </w:rPr>
        <w:t xml:space="preserve"> (v prípade prijímateľa – štátna rozpočtová organizácia)</w:t>
      </w:r>
      <w:r w:rsidRPr="00BB706D">
        <w:rPr>
          <w:rFonts w:cs="Arial"/>
          <w:color w:val="auto"/>
          <w:szCs w:val="19"/>
          <w:lang w:val="sk-SK"/>
        </w:rPr>
        <w:t xml:space="preserve">. </w:t>
      </w:r>
    </w:p>
    <w:p w14:paraId="7A55D0A2" w14:textId="77777777" w:rsidR="00AE5A8F" w:rsidRPr="0073389C" w:rsidRDefault="00AE5A8F" w:rsidP="00CF7FC1">
      <w:pPr>
        <w:spacing w:before="120" w:after="120" w:line="288" w:lineRule="auto"/>
        <w:jc w:val="both"/>
        <w:rPr>
          <w:b/>
        </w:rPr>
      </w:pPr>
      <w:r w:rsidRPr="0073389C">
        <w:rPr>
          <w:b/>
        </w:rPr>
        <w:t>Systém zálohových platieb</w:t>
      </w:r>
    </w:p>
    <w:p w14:paraId="7A55D0A3" w14:textId="77777777"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troch etapách – etape poskytnutia zálohovej platby, etape zúčtovania poskytnutej zálohovej platby a etape refundácie</w:t>
      </w:r>
      <w:r w:rsidR="006739C3" w:rsidRPr="0073389C">
        <w:t xml:space="preserve"> (okrem štátnych rozpočtových organizácií)</w:t>
      </w:r>
      <w:r w:rsidRPr="0073389C">
        <w:t>.</w:t>
      </w:r>
    </w:p>
    <w:p w14:paraId="7A55D0A4" w14:textId="77777777" w:rsidR="003E4866" w:rsidRPr="0073389C" w:rsidRDefault="003E4866"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prípade zmeny právnej formy prijímateľa na typ, ktorý nie je oprávnený ďalej využívať systém zálohových platieb, prijímateľovi nie sú poskytované žiadne platby až do zúčtovania poskytnutých zálohových platieb.</w:t>
      </w:r>
    </w:p>
    <w:p w14:paraId="7A55D0A7" w14:textId="0A572CAF" w:rsidR="0042368D" w:rsidRPr="0073389C" w:rsidRDefault="00B25894" w:rsidP="00CF7FC1">
      <w:pPr>
        <w:tabs>
          <w:tab w:val="left" w:pos="360"/>
        </w:tabs>
        <w:autoSpaceDE w:val="0"/>
        <w:autoSpaceDN w:val="0"/>
        <w:adjustRightInd w:val="0"/>
        <w:spacing w:before="120" w:after="120" w:line="288" w:lineRule="auto"/>
        <w:jc w:val="both"/>
        <w:rPr>
          <w:b/>
        </w:rPr>
      </w:pPr>
      <w:r w:rsidRPr="0073389C">
        <w:t>Prijímateľ po začatí realizácie projektu predkladá žiadosť o platbu (poskytnutie zálohovej platby) v zmysle podmienok zmluvy o NFP, a to maximálne do výšky 40 % z relevantnej časti rozpočtu projektu zodpovedajúcim 12 mesiacom realizácie aktivít projektu z prostriedkov zodpovedajúcich podielu EÚ a </w:t>
      </w:r>
      <w:r w:rsidR="00A54746">
        <w:t>ŠR</w:t>
      </w:r>
      <w:r w:rsidRPr="0073389C">
        <w:t xml:space="preserve"> na spolufinancovanie</w:t>
      </w:r>
      <w:r w:rsidR="001D3A7D" w:rsidRPr="0073389C">
        <w:rPr>
          <w:rStyle w:val="Odkaznapoznmkupodiarou"/>
          <w:sz w:val="19"/>
        </w:rPr>
        <w:footnoteReference w:id="65"/>
      </w:r>
      <w:r w:rsidR="00AE5A8F" w:rsidRPr="0073389C">
        <w:t>:</w:t>
      </w:r>
    </w:p>
    <w:p w14:paraId="397A1FB8" w14:textId="458000D0" w:rsidR="00434F2E" w:rsidRDefault="002D4DD9" w:rsidP="00CF7FC1">
      <w:pPr>
        <w:tabs>
          <w:tab w:val="left" w:pos="360"/>
        </w:tabs>
        <w:autoSpaceDE w:val="0"/>
        <w:autoSpaceDN w:val="0"/>
        <w:adjustRightInd w:val="0"/>
        <w:spacing w:before="120" w:after="120" w:line="288" w:lineRule="auto"/>
        <w:jc w:val="both"/>
        <w:rPr>
          <w:b/>
        </w:rPr>
      </w:pPr>
      <w:r>
        <w:rPr>
          <w:b/>
        </w:rPr>
        <w:lastRenderedPageBreak/>
        <w:t xml:space="preserve">Poskytnutie zálohovej platby </w:t>
      </w:r>
    </w:p>
    <w:p w14:paraId="3614987C" w14:textId="77777777" w:rsidR="00434F2E" w:rsidRDefault="00434F2E" w:rsidP="009A78AB">
      <w:pPr>
        <w:numPr>
          <w:ilvl w:val="0"/>
          <w:numId w:val="96"/>
        </w:numPr>
        <w:autoSpaceDE w:val="0"/>
        <w:autoSpaceDN w:val="0"/>
        <w:adjustRightInd w:val="0"/>
        <w:spacing w:before="120"/>
        <w:ind w:left="709" w:hanging="345"/>
        <w:jc w:val="both"/>
        <w:rPr>
          <w:rFonts w:cs="Arial"/>
          <w:szCs w:val="16"/>
        </w:rPr>
      </w:pPr>
      <w:r>
        <w:rPr>
          <w:rFonts w:cs="Arial"/>
          <w:szCs w:val="16"/>
        </w:rPr>
        <w:t>v prípade, ak plánovaná dĺžka realizácie projektu nepresahuje 12 mesiacov, výška zálohovej platby predstavuje maximálne 40 % oprávnených výdavkov rozpočtu projektu zodpovedajúcich podielu EÚ a štátneho rozpočtu na spolufinancovanie;</w:t>
      </w:r>
    </w:p>
    <w:p w14:paraId="6633F97D" w14:textId="24AF8283" w:rsidR="00434F2E" w:rsidRDefault="00434F2E" w:rsidP="009A78AB">
      <w:pPr>
        <w:numPr>
          <w:ilvl w:val="0"/>
          <w:numId w:val="96"/>
        </w:numPr>
        <w:autoSpaceDE w:val="0"/>
        <w:autoSpaceDN w:val="0"/>
        <w:adjustRightInd w:val="0"/>
        <w:spacing w:before="120"/>
        <w:ind w:left="709" w:hanging="345"/>
        <w:jc w:val="both"/>
        <w:rPr>
          <w:rFonts w:cs="Arial"/>
          <w:szCs w:val="16"/>
        </w:rPr>
      </w:pPr>
      <w:r>
        <w:rPr>
          <w:rFonts w:cs="Arial"/>
          <w:szCs w:val="16"/>
        </w:rPr>
        <w:t>v prípade, ak plánovaná dĺžka realizácie projektu presahuje 12 mesiacov, výška zálohovej platby sa vypočíta podľa nasledovného vzorca:</w:t>
      </w:r>
    </w:p>
    <w:p w14:paraId="5CF7ACDD" w14:textId="77777777" w:rsidR="00434F2E" w:rsidRPr="00434F2E" w:rsidRDefault="00434F2E" w:rsidP="00434F2E">
      <w:pPr>
        <w:autoSpaceDE w:val="0"/>
        <w:autoSpaceDN w:val="0"/>
        <w:adjustRightInd w:val="0"/>
        <w:spacing w:before="120"/>
        <w:ind w:left="709"/>
        <w:jc w:val="both"/>
        <w:rPr>
          <w:rFonts w:cs="Arial"/>
          <w:szCs w:val="16"/>
        </w:rPr>
      </w:pPr>
    </w:p>
    <w:tbl>
      <w:tblPr>
        <w:tblW w:w="82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8"/>
        <w:gridCol w:w="567"/>
        <w:gridCol w:w="937"/>
        <w:gridCol w:w="470"/>
        <w:gridCol w:w="2964"/>
        <w:gridCol w:w="376"/>
        <w:gridCol w:w="640"/>
      </w:tblGrid>
      <w:tr w:rsidR="00AE5A8F" w:rsidRPr="0073389C" w14:paraId="7A55D0B0" w14:textId="77777777" w:rsidTr="000D5577">
        <w:trPr>
          <w:trHeight w:val="279"/>
          <w:jc w:val="center"/>
        </w:trPr>
        <w:tc>
          <w:tcPr>
            <w:tcW w:w="2338" w:type="dxa"/>
            <w:vMerge w:val="restart"/>
            <w:tcBorders>
              <w:top w:val="single" w:sz="4" w:space="0" w:color="9ACD66"/>
              <w:left w:val="single" w:sz="4" w:space="0" w:color="9ACD66"/>
              <w:bottom w:val="nil"/>
              <w:right w:val="nil"/>
            </w:tcBorders>
            <w:vAlign w:val="center"/>
          </w:tcPr>
          <w:p w14:paraId="7A55D0A9" w14:textId="77777777" w:rsidR="00AE5A8F" w:rsidRPr="0073389C" w:rsidRDefault="00AE5A8F" w:rsidP="00CF7FC1">
            <w:pPr>
              <w:autoSpaceDE w:val="0"/>
              <w:autoSpaceDN w:val="0"/>
              <w:adjustRightInd w:val="0"/>
              <w:spacing w:before="120" w:after="120" w:line="288" w:lineRule="auto"/>
            </w:pPr>
            <w:r w:rsidRPr="0073389C">
              <w:t>maximálna výška poskytnutej zálohovej platby</w:t>
            </w:r>
          </w:p>
        </w:tc>
        <w:tc>
          <w:tcPr>
            <w:tcW w:w="567" w:type="dxa"/>
            <w:vMerge w:val="restart"/>
            <w:tcBorders>
              <w:top w:val="single" w:sz="4" w:space="0" w:color="9ACD66"/>
              <w:left w:val="nil"/>
              <w:bottom w:val="nil"/>
              <w:right w:val="nil"/>
            </w:tcBorders>
            <w:vAlign w:val="center"/>
          </w:tcPr>
          <w:p w14:paraId="7A55D0AA" w14:textId="77777777" w:rsidR="00AE5A8F" w:rsidRPr="0073389C" w:rsidRDefault="00AE5A8F" w:rsidP="00CF7FC1">
            <w:pPr>
              <w:autoSpaceDE w:val="0"/>
              <w:autoSpaceDN w:val="0"/>
              <w:adjustRightInd w:val="0"/>
              <w:spacing w:before="120" w:after="120" w:line="288" w:lineRule="auto"/>
            </w:pPr>
            <w:r w:rsidRPr="0073389C">
              <w:t>=</w:t>
            </w:r>
          </w:p>
        </w:tc>
        <w:tc>
          <w:tcPr>
            <w:tcW w:w="937" w:type="dxa"/>
            <w:vMerge w:val="restart"/>
            <w:tcBorders>
              <w:top w:val="single" w:sz="4" w:space="0" w:color="9ACD66"/>
              <w:left w:val="nil"/>
              <w:bottom w:val="nil"/>
              <w:right w:val="nil"/>
            </w:tcBorders>
            <w:vAlign w:val="center"/>
          </w:tcPr>
          <w:p w14:paraId="7A55D0AB" w14:textId="77777777" w:rsidR="00AE5A8F" w:rsidRPr="0073389C" w:rsidRDefault="00AE5A8F" w:rsidP="00CF7FC1">
            <w:pPr>
              <w:autoSpaceDE w:val="0"/>
              <w:autoSpaceDN w:val="0"/>
              <w:adjustRightInd w:val="0"/>
              <w:spacing w:before="120" w:after="120" w:line="288" w:lineRule="auto"/>
            </w:pPr>
            <w:r w:rsidRPr="0073389C">
              <w:t>0,4</w:t>
            </w:r>
          </w:p>
        </w:tc>
        <w:tc>
          <w:tcPr>
            <w:tcW w:w="470" w:type="dxa"/>
            <w:vMerge w:val="restart"/>
            <w:tcBorders>
              <w:top w:val="single" w:sz="4" w:space="0" w:color="9ACD66"/>
              <w:left w:val="nil"/>
              <w:bottom w:val="nil"/>
              <w:right w:val="nil"/>
            </w:tcBorders>
            <w:vAlign w:val="center"/>
          </w:tcPr>
          <w:p w14:paraId="7A55D0AC" w14:textId="77777777" w:rsidR="00AE5A8F" w:rsidRPr="0073389C" w:rsidRDefault="00AE5A8F" w:rsidP="00CF7FC1">
            <w:pPr>
              <w:autoSpaceDE w:val="0"/>
              <w:autoSpaceDN w:val="0"/>
              <w:adjustRightInd w:val="0"/>
              <w:spacing w:before="120" w:after="120" w:line="288" w:lineRule="auto"/>
            </w:pPr>
            <w:r w:rsidRPr="0073389C">
              <w:t>x</w:t>
            </w:r>
          </w:p>
        </w:tc>
        <w:tc>
          <w:tcPr>
            <w:tcW w:w="2964" w:type="dxa"/>
            <w:tcBorders>
              <w:top w:val="single" w:sz="4" w:space="0" w:color="9ACD66"/>
              <w:left w:val="nil"/>
              <w:right w:val="nil"/>
            </w:tcBorders>
            <w:vAlign w:val="center"/>
          </w:tcPr>
          <w:p w14:paraId="7A55D0AD" w14:textId="77777777" w:rsidR="00AE5A8F" w:rsidRPr="0073389C" w:rsidRDefault="00AE5A8F" w:rsidP="00CF7FC1">
            <w:pPr>
              <w:autoSpaceDE w:val="0"/>
              <w:autoSpaceDN w:val="0"/>
              <w:adjustRightInd w:val="0"/>
              <w:spacing w:before="120" w:after="120" w:line="288" w:lineRule="auto"/>
              <w:jc w:val="center"/>
            </w:pPr>
            <w:r w:rsidRPr="0073389C">
              <w:t>celková suma NFP</w:t>
            </w:r>
          </w:p>
        </w:tc>
        <w:tc>
          <w:tcPr>
            <w:tcW w:w="376" w:type="dxa"/>
            <w:vMerge w:val="restart"/>
            <w:tcBorders>
              <w:top w:val="single" w:sz="4" w:space="0" w:color="9ACD66"/>
              <w:left w:val="nil"/>
              <w:bottom w:val="nil"/>
              <w:right w:val="nil"/>
            </w:tcBorders>
            <w:vAlign w:val="center"/>
          </w:tcPr>
          <w:p w14:paraId="7A55D0AE" w14:textId="77777777" w:rsidR="00AE5A8F" w:rsidRPr="0073389C" w:rsidRDefault="00AE5A8F" w:rsidP="00CF7FC1">
            <w:pPr>
              <w:autoSpaceDE w:val="0"/>
              <w:autoSpaceDN w:val="0"/>
              <w:adjustRightInd w:val="0"/>
              <w:spacing w:before="120" w:after="120" w:line="288" w:lineRule="auto"/>
            </w:pPr>
            <w:r w:rsidRPr="0073389C">
              <w:t>x</w:t>
            </w:r>
          </w:p>
        </w:tc>
        <w:tc>
          <w:tcPr>
            <w:tcW w:w="640" w:type="dxa"/>
            <w:vMerge w:val="restart"/>
            <w:tcBorders>
              <w:top w:val="single" w:sz="4" w:space="0" w:color="9ACD66"/>
              <w:left w:val="nil"/>
              <w:bottom w:val="nil"/>
              <w:right w:val="single" w:sz="4" w:space="0" w:color="9ACD66"/>
            </w:tcBorders>
            <w:vAlign w:val="center"/>
          </w:tcPr>
          <w:p w14:paraId="7A55D0AF" w14:textId="77777777" w:rsidR="00AE5A8F" w:rsidRPr="0073389C" w:rsidRDefault="00AE5A8F" w:rsidP="00CF7FC1">
            <w:pPr>
              <w:autoSpaceDE w:val="0"/>
              <w:autoSpaceDN w:val="0"/>
              <w:adjustRightInd w:val="0"/>
              <w:spacing w:before="120" w:after="120" w:line="288" w:lineRule="auto"/>
            </w:pPr>
            <w:r w:rsidRPr="0073389C">
              <w:t>12</w:t>
            </w:r>
          </w:p>
        </w:tc>
      </w:tr>
      <w:tr w:rsidR="00AE5A8F" w:rsidRPr="0073389C" w14:paraId="7A55D0B8" w14:textId="77777777" w:rsidTr="000D5577">
        <w:trPr>
          <w:trHeight w:val="305"/>
          <w:jc w:val="center"/>
        </w:trPr>
        <w:tc>
          <w:tcPr>
            <w:tcW w:w="2338" w:type="dxa"/>
            <w:vMerge/>
            <w:tcBorders>
              <w:top w:val="nil"/>
              <w:left w:val="single" w:sz="4" w:space="0" w:color="9ACD66"/>
              <w:bottom w:val="single" w:sz="4" w:space="0" w:color="9ACD66"/>
              <w:right w:val="nil"/>
            </w:tcBorders>
            <w:vAlign w:val="center"/>
          </w:tcPr>
          <w:p w14:paraId="7A55D0B1" w14:textId="77777777" w:rsidR="00AE5A8F" w:rsidRPr="0073389C" w:rsidRDefault="00AE5A8F" w:rsidP="00CF7FC1">
            <w:pPr>
              <w:autoSpaceDE w:val="0"/>
              <w:autoSpaceDN w:val="0"/>
              <w:adjustRightInd w:val="0"/>
              <w:spacing w:before="120" w:after="120" w:line="288" w:lineRule="auto"/>
              <w:rPr>
                <w:color w:val="FF0000"/>
              </w:rPr>
            </w:pPr>
          </w:p>
        </w:tc>
        <w:tc>
          <w:tcPr>
            <w:tcW w:w="567" w:type="dxa"/>
            <w:vMerge/>
            <w:tcBorders>
              <w:top w:val="nil"/>
              <w:left w:val="nil"/>
              <w:bottom w:val="single" w:sz="4" w:space="0" w:color="9ACD66"/>
              <w:right w:val="nil"/>
            </w:tcBorders>
            <w:vAlign w:val="center"/>
          </w:tcPr>
          <w:p w14:paraId="7A55D0B2" w14:textId="77777777" w:rsidR="00AE5A8F" w:rsidRPr="0073389C" w:rsidRDefault="00AE5A8F" w:rsidP="00CF7FC1">
            <w:pPr>
              <w:autoSpaceDE w:val="0"/>
              <w:autoSpaceDN w:val="0"/>
              <w:adjustRightInd w:val="0"/>
              <w:spacing w:before="120" w:after="120" w:line="288" w:lineRule="auto"/>
              <w:rPr>
                <w:color w:val="FF0000"/>
              </w:rPr>
            </w:pPr>
          </w:p>
        </w:tc>
        <w:tc>
          <w:tcPr>
            <w:tcW w:w="937" w:type="dxa"/>
            <w:vMerge/>
            <w:tcBorders>
              <w:top w:val="nil"/>
              <w:left w:val="nil"/>
              <w:bottom w:val="single" w:sz="4" w:space="0" w:color="9ACD66"/>
              <w:right w:val="nil"/>
            </w:tcBorders>
            <w:vAlign w:val="center"/>
          </w:tcPr>
          <w:p w14:paraId="7A55D0B3" w14:textId="77777777" w:rsidR="00AE5A8F" w:rsidRPr="0073389C" w:rsidRDefault="00AE5A8F" w:rsidP="00CF7FC1">
            <w:pPr>
              <w:autoSpaceDE w:val="0"/>
              <w:autoSpaceDN w:val="0"/>
              <w:adjustRightInd w:val="0"/>
              <w:spacing w:before="120" w:after="120" w:line="288" w:lineRule="auto"/>
              <w:rPr>
                <w:color w:val="FF0000"/>
              </w:rPr>
            </w:pPr>
          </w:p>
        </w:tc>
        <w:tc>
          <w:tcPr>
            <w:tcW w:w="470" w:type="dxa"/>
            <w:vMerge/>
            <w:tcBorders>
              <w:top w:val="nil"/>
              <w:left w:val="nil"/>
              <w:bottom w:val="single" w:sz="4" w:space="0" w:color="9ACD66"/>
              <w:right w:val="nil"/>
            </w:tcBorders>
            <w:vAlign w:val="center"/>
          </w:tcPr>
          <w:p w14:paraId="7A55D0B4" w14:textId="77777777" w:rsidR="00AE5A8F" w:rsidRPr="0073389C" w:rsidRDefault="00AE5A8F" w:rsidP="00CF7FC1">
            <w:pPr>
              <w:autoSpaceDE w:val="0"/>
              <w:autoSpaceDN w:val="0"/>
              <w:adjustRightInd w:val="0"/>
              <w:spacing w:before="120" w:after="120" w:line="288" w:lineRule="auto"/>
              <w:rPr>
                <w:color w:val="FF0000"/>
              </w:rPr>
            </w:pPr>
          </w:p>
        </w:tc>
        <w:tc>
          <w:tcPr>
            <w:tcW w:w="2964" w:type="dxa"/>
            <w:tcBorders>
              <w:left w:val="nil"/>
              <w:bottom w:val="single" w:sz="4" w:space="0" w:color="9ACD66"/>
              <w:right w:val="nil"/>
            </w:tcBorders>
            <w:vAlign w:val="center"/>
          </w:tcPr>
          <w:p w14:paraId="7A55D0B5" w14:textId="77777777" w:rsidR="00AE5A8F" w:rsidRPr="0073389C" w:rsidRDefault="00AE5A8F" w:rsidP="00CF7FC1">
            <w:pPr>
              <w:autoSpaceDE w:val="0"/>
              <w:autoSpaceDN w:val="0"/>
              <w:adjustRightInd w:val="0"/>
              <w:spacing w:before="120" w:after="120" w:line="288" w:lineRule="auto"/>
              <w:jc w:val="center"/>
            </w:pPr>
            <w:r w:rsidRPr="0073389C">
              <w:t>celkový počet mesiacov realizácie</w:t>
            </w:r>
          </w:p>
        </w:tc>
        <w:tc>
          <w:tcPr>
            <w:tcW w:w="376" w:type="dxa"/>
            <w:vMerge/>
            <w:tcBorders>
              <w:top w:val="nil"/>
              <w:left w:val="nil"/>
              <w:bottom w:val="single" w:sz="4" w:space="0" w:color="9ACD66"/>
              <w:right w:val="nil"/>
            </w:tcBorders>
            <w:vAlign w:val="center"/>
          </w:tcPr>
          <w:p w14:paraId="7A55D0B6" w14:textId="77777777" w:rsidR="00AE5A8F" w:rsidRPr="0073389C" w:rsidRDefault="00AE5A8F" w:rsidP="00CF7FC1">
            <w:pPr>
              <w:autoSpaceDE w:val="0"/>
              <w:autoSpaceDN w:val="0"/>
              <w:adjustRightInd w:val="0"/>
              <w:spacing w:before="120" w:after="120" w:line="288" w:lineRule="auto"/>
              <w:rPr>
                <w:color w:val="FF0000"/>
              </w:rPr>
            </w:pPr>
          </w:p>
        </w:tc>
        <w:tc>
          <w:tcPr>
            <w:tcW w:w="640" w:type="dxa"/>
            <w:vMerge/>
            <w:tcBorders>
              <w:top w:val="nil"/>
              <w:left w:val="nil"/>
              <w:bottom w:val="single" w:sz="4" w:space="0" w:color="9ACD66"/>
              <w:right w:val="single" w:sz="4" w:space="0" w:color="9ACD66"/>
            </w:tcBorders>
            <w:vAlign w:val="center"/>
          </w:tcPr>
          <w:p w14:paraId="7A55D0B7" w14:textId="77777777" w:rsidR="00AE5A8F" w:rsidRPr="0073389C" w:rsidRDefault="00AE5A8F" w:rsidP="00CF7FC1">
            <w:pPr>
              <w:autoSpaceDE w:val="0"/>
              <w:autoSpaceDN w:val="0"/>
              <w:adjustRightInd w:val="0"/>
              <w:spacing w:before="120" w:after="120" w:line="288" w:lineRule="auto"/>
              <w:rPr>
                <w:color w:val="FF0000"/>
              </w:rPr>
            </w:pPr>
          </w:p>
        </w:tc>
      </w:tr>
    </w:tbl>
    <w:p w14:paraId="7A55D0B9" w14:textId="356A8BAF" w:rsidR="000D5577" w:rsidRPr="0073389C" w:rsidRDefault="00A672C4"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pPr>
      <w:r w:rsidRPr="0073389C">
        <w:rPr>
          <w:b/>
          <w:i/>
        </w:rPr>
        <w:t>Príklad</w:t>
      </w:r>
      <w:r w:rsidR="00C71D02">
        <w:t>:</w:t>
      </w:r>
    </w:p>
    <w:p w14:paraId="7A55D0BA" w14:textId="77777777" w:rsidR="00A672C4" w:rsidRPr="0073389C" w:rsidRDefault="00A672C4" w:rsidP="00C71D02">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line="288" w:lineRule="auto"/>
      </w:pPr>
      <w:r w:rsidRPr="0073389C">
        <w:t xml:space="preserve">Celková suma NFP je </w:t>
      </w:r>
      <w:r w:rsidRPr="0073389C">
        <w:rPr>
          <w:b/>
        </w:rPr>
        <w:t>150</w:t>
      </w:r>
      <w:r w:rsidR="00FA7852" w:rsidRPr="0073389C">
        <w:rPr>
          <w:b/>
        </w:rPr>
        <w:t xml:space="preserve"> </w:t>
      </w:r>
      <w:r w:rsidRPr="0073389C">
        <w:rPr>
          <w:b/>
        </w:rPr>
        <w:t>000€</w:t>
      </w:r>
      <w:r w:rsidRPr="0073389C">
        <w:t xml:space="preserve"> a projekt sa bude realizovať </w:t>
      </w:r>
      <w:r w:rsidRPr="0073389C">
        <w:rPr>
          <w:b/>
        </w:rPr>
        <w:t>24 mesiacov</w:t>
      </w:r>
      <w:r w:rsidRPr="0073389C">
        <w:t>.</w:t>
      </w:r>
    </w:p>
    <w:p w14:paraId="7A55D0BB" w14:textId="77777777" w:rsidR="00F5089A" w:rsidRPr="0073389C" w:rsidRDefault="00A672C4" w:rsidP="00C71D02">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line="288" w:lineRule="auto"/>
        <w:rPr>
          <w:b/>
        </w:rPr>
      </w:pPr>
      <w:r w:rsidRPr="0073389C">
        <w:t>Výška maximálnej poskytnutej zálohovej platby bude:</w:t>
      </w:r>
      <w:r w:rsidR="000D5577" w:rsidRPr="0073389C">
        <w:t xml:space="preserve"> </w:t>
      </w:r>
      <w:r w:rsidRPr="0073389C">
        <w:t xml:space="preserve"> 0,4 x (150</w:t>
      </w:r>
      <w:r w:rsidR="00FA7852" w:rsidRPr="0073389C">
        <w:t xml:space="preserve"> </w:t>
      </w:r>
      <w:r w:rsidRPr="0073389C">
        <w:t xml:space="preserve">000 / 24) x12 = </w:t>
      </w:r>
      <w:r w:rsidRPr="0073389C">
        <w:rPr>
          <w:b/>
        </w:rPr>
        <w:t>30</w:t>
      </w:r>
      <w:r w:rsidR="00FA7852" w:rsidRPr="0073389C">
        <w:rPr>
          <w:b/>
        </w:rPr>
        <w:t xml:space="preserve"> </w:t>
      </w:r>
      <w:r w:rsidRPr="0073389C">
        <w:rPr>
          <w:b/>
        </w:rPr>
        <w:t>000€</w:t>
      </w:r>
    </w:p>
    <w:p w14:paraId="7A55D0BC" w14:textId="77777777" w:rsidR="006739C3" w:rsidRPr="0073389C" w:rsidRDefault="006739C3" w:rsidP="00CF7FC1">
      <w:pPr>
        <w:tabs>
          <w:tab w:val="left" w:pos="360"/>
        </w:tabs>
        <w:autoSpaceDE w:val="0"/>
        <w:autoSpaceDN w:val="0"/>
        <w:adjustRightInd w:val="0"/>
        <w:spacing w:before="120" w:after="120" w:line="288" w:lineRule="auto"/>
        <w:jc w:val="both"/>
        <w:rPr>
          <w:b/>
        </w:rPr>
      </w:pPr>
      <w:r w:rsidRPr="0073389C">
        <w:rPr>
          <w:b/>
        </w:rPr>
        <w:t>Poskytnutie zálohovej platby štátnej rozpočtovej organizácii pri využití kombinácie systému zálohových platieb, systému predfinancovania, príp. systému refundácie</w:t>
      </w:r>
    </w:p>
    <w:p w14:paraId="7A55D0BD" w14:textId="77777777" w:rsidR="006739C3" w:rsidRPr="0073389C" w:rsidRDefault="006739C3" w:rsidP="00CF7FC1">
      <w:pPr>
        <w:autoSpaceDE w:val="0"/>
        <w:autoSpaceDN w:val="0"/>
        <w:adjustRightInd w:val="0"/>
        <w:spacing w:before="120" w:after="120" w:line="288" w:lineRule="auto"/>
        <w:jc w:val="both"/>
      </w:pPr>
      <w:r w:rsidRPr="0073389C">
        <w:t>V prípade kombinácie systému zálohových platieb, systému refundácie a systému predfinancovania sa výška maximálnej zálohovej platby vypočíta nasledovne:</w:t>
      </w:r>
    </w:p>
    <w:p w14:paraId="7A55D0BE" w14:textId="4D1629E4" w:rsidR="006739C3" w:rsidRPr="0073389C" w:rsidRDefault="006739C3" w:rsidP="000A3F94">
      <w:pPr>
        <w:pStyle w:val="Bulletslevel2"/>
        <w:spacing w:after="120" w:line="288" w:lineRule="auto"/>
        <w:ind w:left="567" w:hanging="283"/>
        <w:jc w:val="both"/>
        <w:rPr>
          <w:lang w:val="sk-SK"/>
        </w:rPr>
      </w:pPr>
      <w:r w:rsidRPr="0073389C">
        <w:rPr>
          <w:lang w:val="sk-SK"/>
        </w:rPr>
        <w:t>z celkovej sumy (súčtu súm) identifikovaných typov oprávnených výdavkov (rozpočtových položiek projektu jednoznačne určených na financovanie výlučne systémom zálohovej platby) v relevantnom roku realizácie projektu do výšky maximálne 40 % z relevantnej časti rozpočtu projektu (v danom prípade sa pri výpočte zálohovej platby za relevantnú časť rozpočtu projektu považuje suma identifikovaných oprávnených výdavkov jednoznačne určených na financovanie výlučne systémom zálohovej platby, zohľadňujúc aktuálny stav už vyčerpaných finančných prostriedkov na predmetných položkách projektu) vo výške prostriedkov zodpovedajúcich podielu prostriedkov EÚ a </w:t>
      </w:r>
      <w:r w:rsidR="00BB1F0F">
        <w:rPr>
          <w:lang w:val="sk-SK"/>
        </w:rPr>
        <w:t xml:space="preserve">ŠR </w:t>
      </w:r>
      <w:r w:rsidRPr="0073389C">
        <w:rPr>
          <w:lang w:val="sk-SK"/>
        </w:rPr>
        <w:t>na spolufinancovanie.</w:t>
      </w:r>
    </w:p>
    <w:tbl>
      <w:tblPr>
        <w:tblW w:w="8931" w:type="dxa"/>
        <w:tblInd w:w="108" w:type="dxa"/>
        <w:tblBorders>
          <w:top w:val="single" w:sz="4" w:space="0" w:color="9ACD66"/>
          <w:left w:val="single" w:sz="4" w:space="0" w:color="9ACD66"/>
          <w:bottom w:val="single" w:sz="4" w:space="0" w:color="9ACD66"/>
          <w:right w:val="single" w:sz="4" w:space="0" w:color="9ACD66"/>
        </w:tblBorders>
        <w:tblLook w:val="04A0" w:firstRow="1" w:lastRow="0" w:firstColumn="1" w:lastColumn="0" w:noHBand="0" w:noVBand="1"/>
      </w:tblPr>
      <w:tblGrid>
        <w:gridCol w:w="2734"/>
        <w:gridCol w:w="567"/>
        <w:gridCol w:w="937"/>
        <w:gridCol w:w="470"/>
        <w:gridCol w:w="4223"/>
      </w:tblGrid>
      <w:tr w:rsidR="006739C3" w:rsidRPr="0073389C" w14:paraId="7A55D0C5" w14:textId="77777777" w:rsidTr="00CF7FC1">
        <w:trPr>
          <w:trHeight w:val="1694"/>
        </w:trPr>
        <w:tc>
          <w:tcPr>
            <w:tcW w:w="2734" w:type="dxa"/>
            <w:shd w:val="clear" w:color="auto" w:fill="FFFFFF"/>
            <w:vAlign w:val="center"/>
          </w:tcPr>
          <w:p w14:paraId="7A55D0BF" w14:textId="165E97EF" w:rsidR="006739C3" w:rsidRPr="0073389C" w:rsidRDefault="00FD0603" w:rsidP="00CF7FC1">
            <w:pPr>
              <w:autoSpaceDE w:val="0"/>
              <w:autoSpaceDN w:val="0"/>
              <w:adjustRightInd w:val="0"/>
              <w:spacing w:before="120" w:after="120" w:line="288" w:lineRule="auto"/>
              <w:jc w:val="center"/>
            </w:pPr>
            <w:r>
              <w:t>m</w:t>
            </w:r>
            <w:r w:rsidR="006739C3" w:rsidRPr="0073389C">
              <w:t>aximálna výška poskytnutej zálohovej platby</w:t>
            </w:r>
          </w:p>
        </w:tc>
        <w:tc>
          <w:tcPr>
            <w:tcW w:w="567" w:type="dxa"/>
            <w:shd w:val="clear" w:color="auto" w:fill="FFFFFF"/>
            <w:vAlign w:val="center"/>
          </w:tcPr>
          <w:p w14:paraId="7A55D0C0" w14:textId="77777777" w:rsidR="006739C3" w:rsidRPr="0073389C" w:rsidRDefault="006739C3" w:rsidP="00CF7FC1">
            <w:pPr>
              <w:autoSpaceDE w:val="0"/>
              <w:autoSpaceDN w:val="0"/>
              <w:adjustRightInd w:val="0"/>
              <w:spacing w:before="120" w:after="120" w:line="288" w:lineRule="auto"/>
              <w:jc w:val="center"/>
            </w:pPr>
            <w:r w:rsidRPr="0073389C">
              <w:t>=</w:t>
            </w:r>
          </w:p>
        </w:tc>
        <w:tc>
          <w:tcPr>
            <w:tcW w:w="937" w:type="dxa"/>
            <w:shd w:val="clear" w:color="auto" w:fill="FFFFFF"/>
            <w:vAlign w:val="center"/>
          </w:tcPr>
          <w:p w14:paraId="7A55D0C1" w14:textId="77777777" w:rsidR="006739C3" w:rsidRPr="0073389C" w:rsidRDefault="006739C3" w:rsidP="00CF7FC1">
            <w:pPr>
              <w:autoSpaceDE w:val="0"/>
              <w:autoSpaceDN w:val="0"/>
              <w:adjustRightInd w:val="0"/>
              <w:spacing w:before="120" w:after="120" w:line="288" w:lineRule="auto"/>
              <w:jc w:val="center"/>
            </w:pPr>
            <w:r w:rsidRPr="0073389C">
              <w:t>0,4</w:t>
            </w:r>
          </w:p>
        </w:tc>
        <w:tc>
          <w:tcPr>
            <w:tcW w:w="470" w:type="dxa"/>
            <w:shd w:val="clear" w:color="auto" w:fill="FFFFFF"/>
            <w:vAlign w:val="center"/>
          </w:tcPr>
          <w:p w14:paraId="7A55D0C2" w14:textId="77777777" w:rsidR="006739C3" w:rsidRPr="0073389C" w:rsidRDefault="006739C3" w:rsidP="00CF7FC1">
            <w:pPr>
              <w:autoSpaceDE w:val="0"/>
              <w:autoSpaceDN w:val="0"/>
              <w:adjustRightInd w:val="0"/>
              <w:spacing w:before="120" w:after="120" w:line="288" w:lineRule="auto"/>
              <w:jc w:val="center"/>
            </w:pPr>
            <w:r w:rsidRPr="0073389C">
              <w:t>X</w:t>
            </w:r>
          </w:p>
        </w:tc>
        <w:tc>
          <w:tcPr>
            <w:tcW w:w="4223" w:type="dxa"/>
            <w:shd w:val="clear" w:color="auto" w:fill="FFFFFF"/>
            <w:vAlign w:val="center"/>
          </w:tcPr>
          <w:p w14:paraId="7A55D0C3" w14:textId="77777777" w:rsidR="006739C3" w:rsidRPr="0073389C" w:rsidRDefault="006739C3" w:rsidP="00CF7FC1">
            <w:pPr>
              <w:tabs>
                <w:tab w:val="left" w:pos="720"/>
              </w:tabs>
              <w:autoSpaceDE w:val="0"/>
              <w:autoSpaceDN w:val="0"/>
              <w:adjustRightInd w:val="0"/>
              <w:spacing w:before="120" w:after="120" w:line="288" w:lineRule="auto"/>
              <w:jc w:val="center"/>
            </w:pPr>
            <w:r w:rsidRPr="0073389C">
              <w:t>celková suma identifikovaných typov oprávnených výdavkov (rozpočtových položiek projektu, ktoré sú jednoznačne určené na financovanie výlučne systémom zálohovej platby, zohľadňujúc aktuálny stav už vyčerpaných finančných prostriedkov na predmetných položkách projektu) v relevantnom roku realizácie projektu</w:t>
            </w:r>
          </w:p>
          <w:p w14:paraId="7A55D0C4" w14:textId="6651E53F" w:rsidR="006739C3" w:rsidRPr="0073389C" w:rsidRDefault="006739C3" w:rsidP="00CF7FC1">
            <w:pPr>
              <w:autoSpaceDE w:val="0"/>
              <w:autoSpaceDN w:val="0"/>
              <w:adjustRightInd w:val="0"/>
              <w:spacing w:before="120" w:after="120" w:line="288" w:lineRule="auto"/>
              <w:jc w:val="center"/>
            </w:pPr>
            <w:r w:rsidRPr="0073389C">
              <w:t>(vo výške prostriedkov zodpovedajúcich podielu prostriedkov EÚ a </w:t>
            </w:r>
            <w:r w:rsidR="00BB1F0F">
              <w:t>ŠR</w:t>
            </w:r>
            <w:r w:rsidRPr="0073389C">
              <w:t xml:space="preserve"> na spolufinancovanie)</w:t>
            </w:r>
          </w:p>
        </w:tc>
      </w:tr>
    </w:tbl>
    <w:p w14:paraId="1EE8FED7" w14:textId="77777777" w:rsidR="00AE1A0E" w:rsidRDefault="00AE1A0E" w:rsidP="00CF7FC1">
      <w:pPr>
        <w:autoSpaceDE w:val="0"/>
        <w:autoSpaceDN w:val="0"/>
        <w:adjustRightInd w:val="0"/>
        <w:spacing w:before="120" w:after="120" w:line="288" w:lineRule="auto"/>
        <w:jc w:val="both"/>
      </w:pPr>
    </w:p>
    <w:p w14:paraId="7A55D0C6" w14:textId="77777777"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14:paraId="7A55D0C7" w14:textId="77777777"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637033 - Zálohy na projekty Európskej únie. V prípade poskytnutia zálohovej platby ostatným prijímateľom (okrem štátnej rozpočtovej organizácie) sa uvedie kód podľa jeho typu.</w:t>
      </w:r>
    </w:p>
    <w:p w14:paraId="7A55D0C8" w14:textId="6ED47E6C" w:rsidR="003D2459" w:rsidRPr="0073389C" w:rsidRDefault="003D2459" w:rsidP="00CF7FC1">
      <w:pPr>
        <w:tabs>
          <w:tab w:val="left" w:pos="360"/>
        </w:tabs>
        <w:autoSpaceDE w:val="0"/>
        <w:autoSpaceDN w:val="0"/>
        <w:adjustRightInd w:val="0"/>
        <w:spacing w:before="120" w:after="120" w:line="288" w:lineRule="auto"/>
        <w:jc w:val="both"/>
      </w:pPr>
      <w:r w:rsidRPr="0073389C">
        <w:lastRenderedPageBreak/>
        <w:t xml:space="preserve">Prijímateľ je oprávnený požiadať o ďalšiu zálohovú platbu </w:t>
      </w:r>
      <w:r w:rsidR="006F4668" w:rsidRPr="0073389C">
        <w:t>najskôr súčasne s podaním žiadosti o platbu (zúčtovanie zálohovej platby).</w:t>
      </w:r>
      <w:r w:rsidR="002647D2" w:rsidRPr="0073389C">
        <w:t xml:space="preserve"> </w:t>
      </w:r>
      <w:r w:rsidRPr="0073389C">
        <w:t>V prípade, ak predchádzajúca zálohová platba nebola poskytnutá v maximálnej možnej výške, prijímateľ môže požiadať o ďalšiu zálohovú platbu vo výške súčtu schválených prostriedkov EÚ a </w:t>
      </w:r>
      <w:r w:rsidR="00394BCE">
        <w:t>ŠR</w:t>
      </w:r>
      <w:r w:rsidRPr="0073389C">
        <w:t xml:space="preserve"> na spolufinancovanie a sumy rovnajúcej sa rozdielu maximálnej výšky zálohovej platby a predchádzajúcej poskytnutej zálohovej platby. Súčet týchto prostriedkov, a teda výška poskytnutej zálohovej platby je maximálne 40 % relevantnej časti rozpočtu projektu zodpovedajúcim 12 mesiacom realizácie aktivít projektu. </w:t>
      </w:r>
    </w:p>
    <w:p w14:paraId="7A55D0C9"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 rovnajúcu sa 40 % z relevantnej časti rozpočtu)</w:t>
      </w:r>
      <w:r w:rsidR="00733BAF" w:rsidRPr="0073389C">
        <w:rPr>
          <w:rFonts w:ascii="Arial" w:hAnsi="Arial" w:cs="Arial"/>
          <w:sz w:val="19"/>
          <w:szCs w:val="19"/>
          <w:lang w:val="sk-SK"/>
        </w:rPr>
        <w:t>.</w:t>
      </w:r>
    </w:p>
    <w:p w14:paraId="7A55D0CA" w14:textId="77777777" w:rsidR="003D2459" w:rsidRPr="0073389C" w:rsidRDefault="003D2459" w:rsidP="00CF7FC1">
      <w:pPr>
        <w:autoSpaceDE w:val="0"/>
        <w:autoSpaceDN w:val="0"/>
        <w:adjustRightInd w:val="0"/>
        <w:spacing w:before="120" w:after="120" w:line="288" w:lineRule="auto"/>
        <w:jc w:val="both"/>
      </w:pPr>
    </w:p>
    <w:p w14:paraId="7A55D0CB" w14:textId="6902DB96"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z relevantnej časti rozpočtu.</w:t>
      </w:r>
    </w:p>
    <w:p w14:paraId="7A55D0CC" w14:textId="0B62DF83"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p>
    <w:p w14:paraId="7A55D0CD"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14:paraId="7A55D0CE"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7A55D0CF" w14:textId="1D21B2BF" w:rsidR="00023F39" w:rsidRPr="0073389C" w:rsidRDefault="00023F39"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AE5A8F" w:rsidRPr="0073389C">
        <w:rPr>
          <w:b/>
        </w:rPr>
        <w:t>9 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AE5A8F" w:rsidRPr="0073389C">
        <w:rPr>
          <w:b/>
        </w:rPr>
        <w:t>5 pracovných dní</w:t>
      </w:r>
      <w:r w:rsidR="00AE5A8F" w:rsidRPr="0073389C">
        <w:t xml:space="preserve"> od ukončenia uvedeného obdobia </w:t>
      </w:r>
      <w:r w:rsidR="00AE5A8F" w:rsidRPr="0073389C">
        <w:rPr>
          <w:b/>
        </w:rPr>
        <w:t>9 mesiacov</w:t>
      </w:r>
      <w:r w:rsidR="00AE5A8F" w:rsidRPr="0073389C">
        <w:t>, vrátiť platobnej jednotke sumu nezúčtovaného rozdielu</w:t>
      </w:r>
      <w:r w:rsidR="00754599">
        <w:t xml:space="preserve">. </w:t>
      </w:r>
      <w:r w:rsidR="00754599" w:rsidRPr="0073389C">
        <w:rPr>
          <w:rFonts w:cs="Arial"/>
          <w:szCs w:val="19"/>
        </w:rPr>
        <w:t>Prijímateľ predloží poskytovateľovi</w:t>
      </w:r>
      <w:r w:rsidR="00754599">
        <w:rPr>
          <w:rFonts w:cs="Arial"/>
          <w:szCs w:val="19"/>
        </w:rPr>
        <w:t xml:space="preserve"> výpis z bankového účtu potvrdzujúci úhradu/vytlačený aktivovaný ELÚR potvrdzujúci úpravu rozpočtu</w:t>
      </w:r>
      <w:r w:rsidR="00E00561">
        <w:rPr>
          <w:rFonts w:cs="Arial"/>
          <w:szCs w:val="19"/>
        </w:rPr>
        <w:t xml:space="preserve"> (v prípade prijímateľa – štátna rozpočtová organizácia)</w:t>
      </w:r>
      <w:r w:rsidR="00754599">
        <w:rPr>
          <w:rFonts w:cs="Arial"/>
          <w:szCs w:val="19"/>
        </w:rPr>
        <w:t>.</w:t>
      </w:r>
    </w:p>
    <w:p w14:paraId="7A55D0D0"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deň zúčtovania sa považuje deň zaslania písomnej verzie žiadosti o platbu (zúčtovanie zálohovej platby) prijímateľa .</w:t>
      </w:r>
    </w:p>
    <w:p w14:paraId="7A55D0D1" w14:textId="30938120"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7A55D0D2"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14:paraId="7A55D0D3" w14:textId="77777777" w:rsidR="00AE5A8F" w:rsidRPr="0073389C" w:rsidRDefault="00AE5A8F" w:rsidP="00CF7FC1">
      <w:pPr>
        <w:autoSpaceDE w:val="0"/>
        <w:autoSpaceDN w:val="0"/>
        <w:adjustRightInd w:val="0"/>
        <w:spacing w:before="120" w:after="120" w:line="288" w:lineRule="auto"/>
        <w:jc w:val="both"/>
      </w:pPr>
      <w:r w:rsidRPr="0073389C">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14:paraId="7A55D0D4" w14:textId="542382C5"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Pr="0073389C">
        <w:rPr>
          <w:b/>
        </w:rPr>
        <w:t>9 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7A55D0D5" w14:textId="77777777"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Pr="0073389C">
        <w:rPr>
          <w:b/>
        </w:rPr>
        <w:t>5 pracovných dní</w:t>
      </w:r>
      <w:r w:rsidRPr="0073389C">
        <w:t xml:space="preserve"> od ukončenia uvedeného obdobia 9 mesiacov, vrátiť platobnej jednotke sumu nezúčtovaného rozdielu. </w:t>
      </w:r>
    </w:p>
    <w:p w14:paraId="7A55D0D6" w14:textId="77777777" w:rsidR="00AE5A8F" w:rsidRPr="0073389C" w:rsidRDefault="00AE5A8F" w:rsidP="00CF7FC1">
      <w:pPr>
        <w:autoSpaceDE w:val="0"/>
        <w:autoSpaceDN w:val="0"/>
        <w:adjustRightInd w:val="0"/>
        <w:spacing w:before="120" w:after="120" w:line="288" w:lineRule="auto"/>
        <w:jc w:val="both"/>
      </w:pPr>
      <w:r w:rsidRPr="0073389C">
        <w:t xml:space="preserve">Prijímateľ dodržiava povinnosti stanovené pre poskytnutie a zúčtovanie zálohovej platby, cielene napĺňa a sleduje percentuálny stav zúčtovávania poskytnutých zálohových platieb v rámci projektu a aktívne </w:t>
      </w:r>
      <w:r w:rsidRPr="0073389C">
        <w:lastRenderedPageBreak/>
        <w:t>komunikuje s riadiacim orgánom. Zároveň s cieľom minimalizovania rizika nezúčtovávania zálohovej platby ako i znižovania NFP dodržiava hraničné termíny pre splnenie povinností stanovených v SFR.</w:t>
      </w:r>
    </w:p>
    <w:p w14:paraId="7A55D0D7" w14:textId="5094993F" w:rsidR="00993A6C" w:rsidRPr="0073389C" w:rsidRDefault="00AE5A8F" w:rsidP="00994D51">
      <w:pPr>
        <w:numPr>
          <w:ilvl w:val="0"/>
          <w:numId w:val="14"/>
        </w:numPr>
        <w:autoSpaceDE w:val="0"/>
        <w:autoSpaceDN w:val="0"/>
        <w:adjustRightInd w:val="0"/>
        <w:spacing w:before="120" w:after="120" w:line="288" w:lineRule="auto"/>
        <w:ind w:left="567" w:hanging="283"/>
        <w:jc w:val="both"/>
        <w:rPr>
          <w:strike/>
        </w:rPr>
      </w:pPr>
      <w:r w:rsidRPr="0073389C">
        <w:t xml:space="preserve">V prípade, ak prijímateľ najneskôr do skončenia lehoty na zúčtovanie poskytnutej zálohovej platby zistí, že vzhľadom na rôzne opodstatnené okolnosti (napr. priebeh verejného obstarávania), nedodrží podmienky stanovené na zúčtovanie poskytnutej zálohovej platby, bezodkladne </w:t>
      </w:r>
      <w:r w:rsidR="00097124">
        <w:t>(</w:t>
      </w:r>
      <w:r w:rsidR="00097124" w:rsidRPr="00097124">
        <w:t>najneskôr však do 3 pracovných dní)</w:t>
      </w:r>
      <w:r w:rsidR="00097124">
        <w:rPr>
          <w:rFonts w:cs="Arial"/>
          <w:sz w:val="16"/>
          <w:szCs w:val="16"/>
        </w:rPr>
        <w:t xml:space="preserve"> </w:t>
      </w:r>
      <w:r w:rsidRPr="0073389C">
        <w:t>o uvedenej skutočnosti ako i dôvodoch nedodržania stanovených podmienok informuje poskytovateľa. Zároveň najneskôr do 5 pracovných dní od ukončenia lehoty na zúčtovanie poskytnutej zálohovej platby vráti sumu nezúčtovaného rozdielu platobnej jednotke.</w:t>
      </w:r>
    </w:p>
    <w:p w14:paraId="7A55D0D8"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informuje poskytovateľa a vráti sumu nezúčtovaného rozdielu platobnej jednotke vo vyššie uvedenej lehote (5 pracovných dní od ukončenia lehoty na zúčtovanie poskytnutej zálohovej platby), prijímateľovi sa neznižuje nenávratný finančný príspevok. Uvedené sa vzťahuje aj na prípad, ak prijímateľ neinformuje poskytovateľa, ale vráti sumu nezúčtovaného rozdielu platobnej jednotke v uvedenej lehote.</w:t>
      </w:r>
    </w:p>
    <w:p w14:paraId="7A55D0D9" w14:textId="247063C6"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nevráti sumu nezúčtovaného rozdielu platobnej jednotke do 5 pracovných dní od ukončenia lehoty na zúčtovanie poskytnutej zálohovej platby, o sumu nezúčtovaného rozdielu sa prijímateľovi znižuje nenávratný finančný príspevok. V tomto prípade poskytovateľ bezodkladne </w:t>
      </w:r>
      <w:r w:rsidR="00097124">
        <w:t>(</w:t>
      </w:r>
      <w:r w:rsidR="00097124" w:rsidRPr="00097124">
        <w:t>najneskôr však do 3 pracovných dní)</w:t>
      </w:r>
      <w:r w:rsidR="00097124">
        <w:t xml:space="preserve"> </w:t>
      </w:r>
      <w:r w:rsidRPr="0073389C">
        <w:t xml:space="preserve">o tejto skutočnosti (t. j. prijímateľ nedodržal stanovenú povinnosť a nevrátil sumu nezúčtovaného rozdielu platobnej jednotke) prijímateľa upozorní. Zároveň najneskôr nasledujúci pracovný deň od zistenia mu poskytovateľ zašle žiadosť o vrátenie finančných prostriedkov. </w:t>
      </w:r>
    </w:p>
    <w:p w14:paraId="7A55D0DA" w14:textId="77777777" w:rsidR="00993A6C" w:rsidRPr="0073389C" w:rsidRDefault="00AE5A8F" w:rsidP="00994D51">
      <w:pPr>
        <w:numPr>
          <w:ilvl w:val="0"/>
          <w:numId w:val="14"/>
        </w:numPr>
        <w:autoSpaceDE w:val="0"/>
        <w:autoSpaceDN w:val="0"/>
        <w:adjustRightInd w:val="0"/>
        <w:spacing w:before="120" w:after="120" w:line="288" w:lineRule="auto"/>
        <w:ind w:left="567" w:hanging="283"/>
        <w:jc w:val="both"/>
        <w:rPr>
          <w:vanish/>
        </w:rPr>
      </w:pPr>
      <w:r w:rsidRPr="0073389C">
        <w:t>V prípade, ak prijímateľ najneskôr do skončenia lehoty na zúčtovanie poskytnutej zálohovej platby predložil žiadosť o platbu (zúčtovanie zálohovej platby), avšak poskytovateľ identifikuje neoprávnené výdavky v predloženej žiadosti o platbu (zúčtovanie zálohovej platby) až po stanovenej lehote na zúčtovanie poskytnutej zálohovej platby, a teda reálne nedochádza k zúčtovaniu 100 % z poskytnutej zálohovej platby do stanovenej lehoty na zúčtovanie poskytnutej zálohovej platby a ani k vráteniu sumy nezúčtovaného rozdielu (vo výške sumy identifikovaných neoprávnených výdavkov) platobnej jednotke, poskytovateľ prijímateľa upozorní, aby finančné prostriedky vrátil a </w:t>
      </w:r>
      <w:r w:rsidRPr="0073389C">
        <w:rPr>
          <w:b/>
        </w:rPr>
        <w:t>zašle prijímateľovi žiadosť o vrátenie finančných prostriedkov</w:t>
      </w:r>
      <w:r w:rsidRPr="0073389C">
        <w:t xml:space="preserve">. </w:t>
      </w:r>
    </w:p>
    <w:p w14:paraId="7A55D0DB" w14:textId="77777777" w:rsidR="00AE5A8F" w:rsidRPr="0073389C" w:rsidRDefault="00AE5A8F" w:rsidP="00CF7FC1">
      <w:pPr>
        <w:autoSpaceDE w:val="0"/>
        <w:autoSpaceDN w:val="0"/>
        <w:adjustRightInd w:val="0"/>
        <w:spacing w:before="120" w:after="120" w:line="288" w:lineRule="auto"/>
        <w:jc w:val="both"/>
      </w:pPr>
    </w:p>
    <w:p w14:paraId="7A55D0DC"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NFP. </w:t>
      </w:r>
    </w:p>
    <w:p w14:paraId="7A55D0DD"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nevráti sumu nezúčtovaného rozdielu platobnej jednotke v určenej lehote, je riadiaci orgán z objektívnych dôvodov oprávnený rozhodnúť, že o sumu nezúčtovaného rozdielu (vo výške sumy identifikovaných neoprávnených výdavkov) sa prijímateľovi znižuje NFP.</w:t>
      </w:r>
    </w:p>
    <w:p w14:paraId="7A55D0DE" w14:textId="77777777" w:rsidR="00993A6C" w:rsidRPr="0073389C" w:rsidRDefault="00AE5A8F" w:rsidP="00994D51">
      <w:pPr>
        <w:numPr>
          <w:ilvl w:val="0"/>
          <w:numId w:val="15"/>
        </w:numPr>
        <w:autoSpaceDE w:val="0"/>
        <w:autoSpaceDN w:val="0"/>
        <w:adjustRightInd w:val="0"/>
        <w:spacing w:before="120" w:after="120" w:line="288" w:lineRule="auto"/>
        <w:ind w:left="709" w:hanging="425"/>
        <w:jc w:val="both"/>
      </w:pPr>
      <w:r w:rsidRPr="0073389C">
        <w:t xml:space="preserve">V prípade, ak si prijímateľ splnil povinnosť zúčtovať poskytnutú zálohovú platbu, ale počas kontroly žiadosti o platbu (zúčtovanie zálohovej platby) poskytovateľ identifikuje neoprávnené výdavky, a teda reálne nedochádza k zúčtovaniu poskytnutej zálohovej platby, poskytovateľ vyčísli sumu identifikovaných neoprávnených výdavkov a upozorní na túto skutočnosť prijímateľa. </w:t>
      </w:r>
    </w:p>
    <w:p w14:paraId="7A55D0DF"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je povinný sumu identifikovaných neoprávnených výdavkov zúčtovať predložením novej žiadosti o platbu (zúčtovanie zálohovej platby) s výdavkami minimálne vo výške sumy identifikovaných neoprávnených výdavkov, pri zachovaní povinnosti zúčtovania výšky 100 % z poskytnutej zálohovej platby v lehote najneskôr do ukončenia stanoveného obdobia 9 mesiacov. </w:t>
      </w:r>
    </w:p>
    <w:p w14:paraId="7A55D0E0"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môže postupovať aj v zmysle bodu 1.1, t. j. informuje poskytovateľa o nedodržaní zúčtovania zálohovej platby (t. j. nepredložení zúčtovania vo výške sumy identifikovaných neoprávnených výdavkov) a najneskôr do 5 pracovných dní od ukončenia lehoty na zúčtovanie poskytnutej zálohovej platby vráti sumu nezúčtovaného rozdielu (vo výške sumy identifikovaných neoprávnených výdavkov) platobnej jednotke. V tomto prípade sa prijímateľovi </w:t>
      </w:r>
      <w:r w:rsidRPr="0073389C">
        <w:rPr>
          <w:b/>
        </w:rPr>
        <w:t>neznižuje</w:t>
      </w:r>
      <w:r w:rsidRPr="0073389C">
        <w:t xml:space="preserve"> nenávratný finančný príspevok.</w:t>
      </w:r>
    </w:p>
    <w:p w14:paraId="7A55D0E1" w14:textId="77777777" w:rsidR="00AE5A8F" w:rsidRPr="0073389C" w:rsidRDefault="00AE5A8F" w:rsidP="00CF7FC1">
      <w:pPr>
        <w:autoSpaceDE w:val="0"/>
        <w:autoSpaceDN w:val="0"/>
        <w:adjustRightInd w:val="0"/>
        <w:spacing w:before="120" w:after="120" w:line="288" w:lineRule="auto"/>
        <w:ind w:left="280"/>
        <w:jc w:val="both"/>
      </w:pPr>
      <w:r w:rsidRPr="0073389C">
        <w:lastRenderedPageBreak/>
        <w:t xml:space="preserve">V prípade, ak prijímateľ najneskôr do skončenia lehoty na zúčtovanie poskytnutej zálohovej platby (9 mesiacov) predložil žiadosť o platbu (zúčtovanie zálohovej platby) s výdavkami minimálne vo výške sumy identifikovaných neoprávnených výdavkov, avšak poskytovateľ opäť identifikoval neoprávnené výdavky v predloženej žiadosti o platbu (zúčtovanie zálohovej platby) až po stanovenej lehote 9 mesiacov, a teda reálne nedochádza k zúčtovaniu 100 % z poskytnutej zálohovej platby do stanovenej lehoty 9 mesiacov a ani k vráteniu sumy nezúčtovaného rozdielu (vo výške sumy identifikovaných neoprávnených výdavkov) platobnej jednotke, </w:t>
      </w:r>
      <w:r w:rsidR="00FF387F" w:rsidRPr="0073389C">
        <w:t>poskytovateľ</w:t>
      </w:r>
      <w:r w:rsidR="00786243" w:rsidRPr="0073389C">
        <w:t xml:space="preserve"> </w:t>
      </w:r>
      <w:r w:rsidRPr="0073389C">
        <w:t xml:space="preserve">prijímateľa upozorní, aby finančné prostriedky vrátil a </w:t>
      </w:r>
      <w:r w:rsidRPr="0073389C">
        <w:rPr>
          <w:b/>
        </w:rPr>
        <w:t>zašle prijímateľovi žiadosť o vrátenie finančných prostriedkov</w:t>
      </w:r>
      <w:r w:rsidRPr="0073389C">
        <w:t xml:space="preserve">. </w:t>
      </w:r>
    </w:p>
    <w:p w14:paraId="7A55D0E2" w14:textId="77777777" w:rsidR="00993A6C" w:rsidRPr="0073389C" w:rsidRDefault="00AE5A8F" w:rsidP="009A78AB">
      <w:pPr>
        <w:pStyle w:val="Odsekzoznamu"/>
        <w:numPr>
          <w:ilvl w:val="1"/>
          <w:numId w:val="60"/>
        </w:numPr>
        <w:autoSpaceDE w:val="0"/>
        <w:autoSpaceDN w:val="0"/>
        <w:adjustRightInd w:val="0"/>
        <w:spacing w:before="120" w:after="120" w:line="288" w:lineRule="auto"/>
        <w:ind w:left="709" w:hanging="425"/>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nenávratný finančný príspevok. </w:t>
      </w:r>
    </w:p>
    <w:p w14:paraId="7A55D0E3" w14:textId="77777777" w:rsidR="00993A6C" w:rsidRPr="0073389C" w:rsidRDefault="00AE5A8F" w:rsidP="009A78AB">
      <w:pPr>
        <w:numPr>
          <w:ilvl w:val="1"/>
          <w:numId w:val="60"/>
        </w:numPr>
        <w:autoSpaceDE w:val="0"/>
        <w:autoSpaceDN w:val="0"/>
        <w:adjustRightInd w:val="0"/>
        <w:spacing w:before="120" w:after="120" w:line="288" w:lineRule="auto"/>
        <w:ind w:left="709" w:hanging="425"/>
        <w:jc w:val="both"/>
      </w:pPr>
      <w:r w:rsidRPr="0073389C">
        <w:t xml:space="preserve">V prípade, ak prijímateľ nevráti sumu nezúčtovaného rozdielu platobnej jednotke v určenej lehote, je </w:t>
      </w:r>
      <w:r w:rsidR="00FF387F" w:rsidRPr="0073389C">
        <w:t>poskytovateľ</w:t>
      </w:r>
      <w:r w:rsidR="00786243" w:rsidRPr="0073389C">
        <w:t xml:space="preserve"> </w:t>
      </w:r>
      <w:r w:rsidRPr="0073389C">
        <w:t>oprávnený rozhodnúť, že o sumu nezúčtovaného rozdielu (vo výške sumy identifikovaných neoprávnených výdavkov) sa prijímateľovi znižuje nenávratný finančný príspevok.</w:t>
      </w:r>
    </w:p>
    <w:p w14:paraId="7A55D0E5"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7A55D0E6" w14:textId="7DDAFB47" w:rsidR="00C37A90" w:rsidRPr="0073389C" w:rsidRDefault="00C37A90"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Zálohové platby sa týmto spôsobom poskytujú až do momentu dosiahnutia maximálne 95 % NFP na projekt (v</w:t>
      </w:r>
      <w:r w:rsidRPr="0073389C">
        <w:rPr>
          <w:rFonts w:cs="Arial"/>
          <w:szCs w:val="19"/>
          <w:lang w:val="sk-SK"/>
        </w:rPr>
        <w:t> </w:t>
      </w:r>
      <w:r w:rsidRPr="0073389C">
        <w:rPr>
          <w:rFonts w:ascii="Arial" w:hAnsi="Arial" w:cs="Arial"/>
          <w:sz w:val="19"/>
          <w:szCs w:val="19"/>
          <w:lang w:val="sk-SK"/>
        </w:rPr>
        <w:t>prípade štátnych rozpočtových organizácií sa zálohové platby poskytujú až do momentu dosiahnutia maximálne 100 % celkových oprávnených výdavkov)</w:t>
      </w:r>
      <w:r w:rsidRPr="0073389C">
        <w:rPr>
          <w:rFonts w:cs="Arial"/>
          <w:szCs w:val="16"/>
          <w:lang w:val="sk-SK"/>
        </w:rPr>
        <w:t xml:space="preserve"> </w:t>
      </w:r>
      <w:r w:rsidRPr="0073389C">
        <w:rPr>
          <w:rFonts w:ascii="Arial" w:hAnsi="Arial" w:cs="Arial"/>
          <w:sz w:val="19"/>
          <w:szCs w:val="19"/>
          <w:lang w:val="sk-SK"/>
        </w:rPr>
        <w:t>s výnimkou prípadov, keď bola suma znížená</w:t>
      </w:r>
      <w:r w:rsidR="002E4B5C">
        <w:rPr>
          <w:rFonts w:ascii="Arial" w:hAnsi="Arial" w:cs="Arial"/>
          <w:sz w:val="19"/>
          <w:szCs w:val="19"/>
          <w:lang w:val="sk-SK"/>
        </w:rPr>
        <w:t xml:space="preserve"> </w:t>
      </w:r>
      <w:r w:rsidR="0046005C" w:rsidRPr="0073389C">
        <w:rPr>
          <w:rFonts w:ascii="Arial" w:hAnsi="Arial" w:cs="Arial"/>
          <w:sz w:val="19"/>
          <w:szCs w:val="19"/>
          <w:lang w:val="sk-SK"/>
        </w:rPr>
        <w:t>poskytovateľom</w:t>
      </w:r>
      <w:r w:rsidRPr="0073389C">
        <w:rPr>
          <w:rFonts w:ascii="Arial" w:hAnsi="Arial" w:cs="Arial"/>
          <w:sz w:val="19"/>
          <w:szCs w:val="19"/>
          <w:lang w:val="sk-SK"/>
        </w:rPr>
        <w:t>. Nezúčtovaný rozdiel zálohovej platby je prijímateľ povinný vrátiť platobnej jednotke na základe vzájomnej komunikácie s</w:t>
      </w:r>
      <w:r w:rsidR="00786243" w:rsidRPr="0073389C">
        <w:rPr>
          <w:rFonts w:ascii="Arial" w:hAnsi="Arial" w:cs="Arial"/>
          <w:sz w:val="19"/>
          <w:szCs w:val="19"/>
          <w:lang w:val="sk-SK"/>
        </w:rPr>
        <w:t> </w:t>
      </w:r>
      <w:r w:rsidR="0046005C" w:rsidRPr="0073389C">
        <w:rPr>
          <w:rFonts w:ascii="Arial" w:hAnsi="Arial" w:cs="Arial"/>
          <w:sz w:val="19"/>
          <w:szCs w:val="19"/>
          <w:lang w:val="sk-SK"/>
        </w:rPr>
        <w:t>poskytovateľom</w:t>
      </w:r>
      <w:r w:rsidRPr="0073389C">
        <w:rPr>
          <w:rFonts w:ascii="Arial" w:hAnsi="Arial" w:cs="Arial"/>
          <w:sz w:val="19"/>
          <w:szCs w:val="19"/>
          <w:lang w:val="sk-SK"/>
        </w:rPr>
        <w:t xml:space="preserve">. Prijímateľ predloží </w:t>
      </w:r>
      <w:r w:rsidR="0046005C" w:rsidRPr="0073389C">
        <w:rPr>
          <w:rFonts w:ascii="Arial" w:hAnsi="Arial" w:cs="Arial"/>
          <w:sz w:val="19"/>
          <w:szCs w:val="19"/>
          <w:lang w:val="sk-SK"/>
        </w:rPr>
        <w:t>poskytovateľovi</w:t>
      </w:r>
      <w:r w:rsidR="009431DC">
        <w:rPr>
          <w:rFonts w:ascii="Arial" w:hAnsi="Arial" w:cs="Arial"/>
          <w:sz w:val="19"/>
          <w:szCs w:val="19"/>
          <w:lang w:val="sk-SK"/>
        </w:rPr>
        <w:t xml:space="preserve"> </w:t>
      </w:r>
      <w:r w:rsidR="00DF6B9A">
        <w:rPr>
          <w:rFonts w:ascii="Arial" w:hAnsi="Arial" w:cs="Arial"/>
          <w:sz w:val="19"/>
          <w:szCs w:val="19"/>
          <w:lang w:val="sk-SK"/>
        </w:rPr>
        <w:t xml:space="preserve">výpis z bankového účtu potvrdzujúci úhradu/vytlačený aktivovaný ELÚR potvrdzujúci úpravu rozpočtu </w:t>
      </w:r>
      <w:r w:rsidR="006B2B96">
        <w:rPr>
          <w:rFonts w:ascii="Arial" w:hAnsi="Arial" w:cs="Arial"/>
          <w:sz w:val="19"/>
          <w:szCs w:val="19"/>
          <w:lang w:val="sk-SK"/>
        </w:rPr>
        <w:t xml:space="preserve">(v prípade prijímateľa – štátna rozpočtová organizácia) </w:t>
      </w:r>
      <w:r w:rsidRPr="0073389C">
        <w:rPr>
          <w:rFonts w:ascii="Arial" w:hAnsi="Arial" w:cs="Arial"/>
          <w:sz w:val="19"/>
          <w:szCs w:val="19"/>
          <w:lang w:val="sk-SK"/>
        </w:rPr>
        <w:t xml:space="preserve">a poslednú žiadosť o platbu (s príznakom záverečná) – zúčtovanie zálohovej platby, ktorá plní funkciu záverečnej žiadosti o platbu. </w:t>
      </w:r>
    </w:p>
    <w:p w14:paraId="7A55D0E7" w14:textId="2900449E" w:rsidR="001D3A7D" w:rsidRPr="0073389C" w:rsidRDefault="001D3A7D"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Po vyčerpaní maximálne 95 % nenávratného finančného príspevku je prijímateľ (okrem štátnych rozpočtových organizácií) povinný zostávajúcich minimálne 5 % z nenávratného finančného príspevku, aj za podiel prostriedkov EÚ a </w:t>
      </w:r>
      <w:r w:rsidR="00A825F3">
        <w:rPr>
          <w:rFonts w:ascii="Arial" w:hAnsi="Arial" w:cs="Arial"/>
          <w:sz w:val="19"/>
          <w:szCs w:val="19"/>
          <w:lang w:val="sk-SK"/>
        </w:rPr>
        <w:t>ŠR</w:t>
      </w:r>
      <w:r w:rsidRPr="0073389C">
        <w:rPr>
          <w:rFonts w:ascii="Arial" w:hAnsi="Arial" w:cs="Arial"/>
          <w:sz w:val="19"/>
          <w:szCs w:val="19"/>
          <w:lang w:val="sk-SK"/>
        </w:rPr>
        <w:t xml:space="preserve"> na spolufinancovanie, uhradiť najskôr z vlastných zdrojov. Až po uskutočnení tejto úhrady a ukončení realizácie aktivít projektu je prijímateľ oprávnený požiadať o žiadosť o platbu (s príznakom záverečná) zostatku zo zdrojov EÚ a </w:t>
      </w:r>
      <w:r w:rsidR="00BF0122">
        <w:rPr>
          <w:rFonts w:ascii="Arial" w:hAnsi="Arial" w:cs="Arial"/>
          <w:sz w:val="19"/>
          <w:szCs w:val="19"/>
          <w:lang w:val="sk-SK"/>
        </w:rPr>
        <w:t>ŠR</w:t>
      </w:r>
      <w:r w:rsidRPr="0073389C">
        <w:rPr>
          <w:rFonts w:ascii="Arial" w:hAnsi="Arial" w:cs="Arial"/>
          <w:sz w:val="19"/>
          <w:szCs w:val="19"/>
          <w:lang w:val="sk-SK"/>
        </w:rPr>
        <w:t xml:space="preserve"> na spolufinancovanie</w:t>
      </w:r>
      <w:r w:rsidRPr="0073389C">
        <w:rPr>
          <w:rStyle w:val="Odkaznapoznmkupodiarou"/>
          <w:rFonts w:cs="Arial"/>
          <w:szCs w:val="19"/>
          <w:lang w:val="sk-SK"/>
        </w:rPr>
        <w:footnoteReference w:id="66"/>
      </w:r>
      <w:r w:rsidRPr="0073389C">
        <w:rPr>
          <w:rFonts w:ascii="Arial" w:hAnsi="Arial" w:cs="Arial"/>
          <w:sz w:val="19"/>
          <w:szCs w:val="19"/>
          <w:lang w:val="sk-SK"/>
        </w:rPr>
        <w:t>.</w:t>
      </w:r>
    </w:p>
    <w:p w14:paraId="7A55D0E8" w14:textId="77777777" w:rsidR="00AE5A8F" w:rsidRPr="0073389C" w:rsidRDefault="00AE5A8F" w:rsidP="00CF7FC1">
      <w:pPr>
        <w:spacing w:before="120" w:after="120" w:line="288" w:lineRule="auto"/>
        <w:jc w:val="both"/>
        <w:rPr>
          <w:b/>
        </w:rPr>
      </w:pPr>
      <w:r w:rsidRPr="0073389C">
        <w:rPr>
          <w:b/>
        </w:rPr>
        <w:t>Systém refundácie</w:t>
      </w:r>
    </w:p>
    <w:p w14:paraId="7A55D0E9" w14:textId="498D90B5"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7A55D0EA"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7A55D0EB" w14:textId="54E6C26F"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73915045" w14:textId="662FF149" w:rsidR="00BC57C8" w:rsidRDefault="007A0798" w:rsidP="00AE1A0E">
      <w:pPr>
        <w:spacing w:before="120" w:after="120" w:line="288" w:lineRule="auto"/>
        <w:jc w:val="both"/>
        <w:rPr>
          <w:b/>
        </w:rPr>
      </w:pPr>
      <w:r w:rsidRPr="0073389C">
        <w:t>Prostriedky EÚ a ŠR na spolufinancovanie sa prijímateľovi poskytujú na základe žiadosti o platbu. Pre všetky systémy platieb (systém zálohových platieb, systém refundácie, systém predfinancovania) sa používa jeden formulár ŽoP (príloha č.</w:t>
      </w:r>
      <w:r w:rsidR="006E466C" w:rsidRPr="0073389C">
        <w:t xml:space="preserve"> </w:t>
      </w:r>
      <w:r w:rsidR="00D72CCC">
        <w:t>5</w:t>
      </w:r>
      <w:r w:rsidR="00992C96">
        <w:t>a</w:t>
      </w:r>
      <w:r w:rsidRPr="0073389C">
        <w:t xml:space="preserve">). ŽoP prijímateľ vypĺňa elektronicky prostredníctvom verejného portálu </w:t>
      </w:r>
      <w:r w:rsidRPr="0073389C">
        <w:lastRenderedPageBreak/>
        <w:t xml:space="preserve">ITMS2014+. </w:t>
      </w:r>
      <w:r w:rsidR="00992C96">
        <w:t xml:space="preserve">Pokyny k vypĺňaniu ŽoP tvoria prílohu č. 5b. </w:t>
      </w:r>
      <w:r w:rsidRPr="0073389C">
        <w:t xml:space="preserve">V prípade, ak bude formulár žiadosti vyplnený inak, napr. ručne alebo písacím strojom, takto vyplňované ŽoP </w:t>
      </w:r>
      <w:r w:rsidRPr="0073389C">
        <w:rPr>
          <w:b/>
        </w:rPr>
        <w:t>budú zamietnuté</w:t>
      </w:r>
      <w:r w:rsidRPr="0073389C">
        <w:t xml:space="preserve">. </w:t>
      </w:r>
    </w:p>
    <w:p w14:paraId="511DA16C" w14:textId="77777777" w:rsidR="00AE1A0E" w:rsidRPr="00386AC5" w:rsidRDefault="00AE1A0E" w:rsidP="00AE1A0E">
      <w:pPr>
        <w:spacing w:before="120" w:after="120" w:line="288" w:lineRule="auto"/>
        <w:jc w:val="both"/>
        <w:rPr>
          <w:b/>
        </w:rPr>
      </w:pPr>
      <w:r w:rsidRPr="00386AC5">
        <w:rPr>
          <w:b/>
        </w:rPr>
        <w:t>Všeobecné pokyny k ŽoP</w:t>
      </w:r>
    </w:p>
    <w:p w14:paraId="7A55D0ED" w14:textId="33BE0F0A" w:rsidR="007A0798" w:rsidRPr="0073389C" w:rsidRDefault="007A0798" w:rsidP="00CF7FC1">
      <w:pPr>
        <w:spacing w:before="120" w:after="120" w:line="288" w:lineRule="auto"/>
        <w:jc w:val="both"/>
      </w:pPr>
      <w:r w:rsidRPr="0073389C">
        <w:t>Prijímateľ postupuje pri vytváraní a odosielaní ŽoP (platí aj pre monitorovacie údaje</w:t>
      </w:r>
      <w:r w:rsidRPr="0073389C">
        <w:rPr>
          <w:rStyle w:val="Odkaznapoznmkupodiarou"/>
        </w:rPr>
        <w:footnoteReference w:id="67"/>
      </w:r>
      <w:r w:rsidRPr="0073389C">
        <w:t xml:space="preserve">, ktoré sú prílohou ŽoP) prostredníctvom pokynov uvedených vo verejnej časti ITMS2014+, resp. v prílohe č. </w:t>
      </w:r>
      <w:r w:rsidR="00017B24">
        <w:t>5b</w:t>
      </w:r>
      <w:r w:rsidR="00B61865">
        <w:t>.</w:t>
      </w:r>
      <w:r w:rsidRPr="0073389C">
        <w:t xml:space="preserve">  Vyplnenú žiadosť o platbu prijímateľ zasiela </w:t>
      </w:r>
      <w:r w:rsidRPr="0073389C" w:rsidDel="004132E7">
        <w:t xml:space="preserve">poskytovateľovi </w:t>
      </w:r>
      <w:r w:rsidRPr="0073389C">
        <w:t xml:space="preserve">elektronicky, následne ju vytlačí v troch vyhotoveniach (jedno vyhotovenie si ponechá u seba, </w:t>
      </w:r>
      <w:r w:rsidRPr="0073389C">
        <w:rPr>
          <w:b/>
        </w:rPr>
        <w:t xml:space="preserve">dve zasiela </w:t>
      </w:r>
      <w:r w:rsidRPr="0073389C" w:rsidDel="004132E7">
        <w:rPr>
          <w:b/>
        </w:rPr>
        <w:t>poskytovateľovi</w:t>
      </w:r>
      <w:r w:rsidRPr="0073389C">
        <w:t xml:space="preserve">), </w:t>
      </w:r>
      <w:r w:rsidR="0067095A">
        <w:t>potvrdí</w:t>
      </w:r>
      <w:r w:rsidR="0067095A" w:rsidRPr="0073389C">
        <w:t xml:space="preserve"> </w:t>
      </w:r>
      <w:r w:rsidRPr="0073389C">
        <w:t xml:space="preserve">ju podpisom oprávnenej osoby prijímateľa (v prípade, ak prijímateľ používa pečiatku, vytlačený dokument aj opečiatkuje tak, aby podpis oprávnenej osoby zostal čitateľný) a spolu s prílohami ju v písomnej forme doručí </w:t>
      </w:r>
      <w:r w:rsidRPr="0073389C" w:rsidDel="004132E7">
        <w:t xml:space="preserve">poskytovateľovi </w:t>
      </w:r>
      <w:r w:rsidRPr="0073389C">
        <w:t>najneskôr do </w:t>
      </w:r>
      <w:r w:rsidRPr="0073389C">
        <w:rPr>
          <w:b/>
        </w:rPr>
        <w:t>3 pracovných dní</w:t>
      </w:r>
      <w:r w:rsidRPr="0073389C">
        <w:t xml:space="preserve"> odo dňa odoslania žiadosti o platbu cez verejnú časť ITMS2014+. V prípade neodoslania, resp. osobného nedoručenia písomnej verzie žiadosti o platbu </w:t>
      </w:r>
      <w:r w:rsidRPr="0073389C" w:rsidDel="004132E7">
        <w:t xml:space="preserve">poskytovateľovi </w:t>
      </w:r>
      <w:r w:rsidRPr="0073389C">
        <w:t>najneskôr do 3 pracovných dní odo dňa odoslania žiadosti o platbu cez verejnú časť ITMS</w:t>
      </w:r>
      <w:r w:rsidR="00885064">
        <w:t>2014+</w:t>
      </w:r>
      <w:r w:rsidRPr="0073389C">
        <w:t xml:space="preserve">, je </w:t>
      </w:r>
      <w:r w:rsidR="00D62225" w:rsidRPr="0073389C">
        <w:t>poskytovateľ</w:t>
      </w:r>
      <w:r w:rsidRPr="0073389C">
        <w:t xml:space="preserve"> oprávnený predmetnú žiadosť o platbu vo verejnej časti ITMS2014+ zamietnuť a prijímateľ bude povinný opätovne zaevidovať ŽoP do ITMS2014+ a to bez nároku na preplatenie tejto činnosti. </w:t>
      </w:r>
    </w:p>
    <w:p w14:paraId="7A55D0EE" w14:textId="335F298D"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predloženie žiadosti o platbu sa považuje doručenie vytlačenej žiadosti o platbu z ITMS2014+</w:t>
      </w:r>
      <w:r w:rsidR="004132E7" w:rsidRPr="0073389C">
        <w:rPr>
          <w:rFonts w:ascii="Arial" w:hAnsi="Arial" w:cs="Arial"/>
          <w:sz w:val="19"/>
          <w:szCs w:val="19"/>
          <w:lang w:val="sk-SK"/>
        </w:rPr>
        <w:t xml:space="preserve"> </w:t>
      </w:r>
      <w:r w:rsidR="00027AB5" w:rsidRPr="0073389C">
        <w:rPr>
          <w:rFonts w:ascii="Arial" w:hAnsi="Arial" w:cs="Arial"/>
          <w:sz w:val="19"/>
          <w:szCs w:val="19"/>
          <w:lang w:val="sk-SK"/>
        </w:rPr>
        <w:t>spolu s účtovnými dokladmi a podpornou dokumentáciou (jeden rovnopis alebo kópia označená podpisom štatutárneho orgánu prijímateľa, resp. ním splnomocnenou osobou)</w:t>
      </w:r>
      <w:r w:rsidR="00027AB5" w:rsidRPr="0073389C">
        <w:rPr>
          <w:lang w:val="sk-SK"/>
        </w:rPr>
        <w:t xml:space="preserve"> </w:t>
      </w:r>
      <w:r w:rsidR="004132E7" w:rsidRPr="0073389C">
        <w:rPr>
          <w:rFonts w:ascii="Arial" w:hAnsi="Arial" w:cs="Arial"/>
          <w:sz w:val="19"/>
          <w:szCs w:val="19"/>
          <w:lang w:val="sk-SK"/>
        </w:rPr>
        <w:t>poštou, kuriérom alebo osobne na podateľ</w:t>
      </w:r>
      <w:r w:rsidR="00DD1A71">
        <w:rPr>
          <w:rFonts w:ascii="Arial" w:hAnsi="Arial" w:cs="Arial"/>
          <w:sz w:val="19"/>
          <w:szCs w:val="19"/>
          <w:lang w:val="sk-SK"/>
        </w:rPr>
        <w:t>ň</w:t>
      </w:r>
      <w:r w:rsidR="004132E7" w:rsidRPr="0073389C">
        <w:rPr>
          <w:rFonts w:ascii="Arial" w:hAnsi="Arial" w:cs="Arial"/>
          <w:sz w:val="19"/>
          <w:szCs w:val="19"/>
          <w:lang w:val="sk-SK"/>
        </w:rPr>
        <w:t>u</w:t>
      </w:r>
      <w:r w:rsidRPr="0073389C">
        <w:rPr>
          <w:rFonts w:ascii="Arial" w:hAnsi="Arial" w:cs="Arial"/>
          <w:sz w:val="19"/>
          <w:szCs w:val="19"/>
          <w:lang w:val="sk-SK"/>
        </w:rPr>
        <w:t xml:space="preserve"> poskytovateľovi</w:t>
      </w:r>
      <w:r w:rsidR="0046005C" w:rsidRPr="0073389C">
        <w:rPr>
          <w:rFonts w:ascii="Arial" w:hAnsi="Arial" w:cs="Arial"/>
          <w:sz w:val="19"/>
          <w:szCs w:val="19"/>
          <w:lang w:val="sk-SK"/>
        </w:rPr>
        <w:t>.</w:t>
      </w:r>
      <w:r w:rsidRPr="0073389C">
        <w:rPr>
          <w:rFonts w:ascii="Arial" w:hAnsi="Arial" w:cs="Arial"/>
          <w:sz w:val="19"/>
          <w:szCs w:val="19"/>
          <w:lang w:val="sk-SK"/>
        </w:rPr>
        <w:t xml:space="preserve"> ŽoP pr</w:t>
      </w:r>
      <w:r w:rsidR="00C545D8">
        <w:rPr>
          <w:rFonts w:ascii="Arial" w:hAnsi="Arial" w:cs="Arial"/>
          <w:sz w:val="19"/>
          <w:szCs w:val="19"/>
          <w:lang w:val="sk-SK"/>
        </w:rPr>
        <w:t>i</w:t>
      </w:r>
      <w:r w:rsidRPr="0073389C">
        <w:rPr>
          <w:rFonts w:ascii="Arial" w:hAnsi="Arial" w:cs="Arial"/>
          <w:sz w:val="19"/>
          <w:szCs w:val="19"/>
          <w:lang w:val="sk-SK"/>
        </w:rPr>
        <w:t>j</w:t>
      </w:r>
      <w:r w:rsidR="00C545D8">
        <w:rPr>
          <w:rFonts w:ascii="Arial" w:hAnsi="Arial" w:cs="Arial"/>
          <w:sz w:val="19"/>
          <w:szCs w:val="19"/>
          <w:lang w:val="sk-SK"/>
        </w:rPr>
        <w:t>í</w:t>
      </w:r>
      <w:r w:rsidRPr="0073389C">
        <w:rPr>
          <w:rFonts w:ascii="Arial" w:hAnsi="Arial" w:cs="Arial"/>
          <w:sz w:val="19"/>
          <w:szCs w:val="19"/>
          <w:lang w:val="sk-SK"/>
        </w:rPr>
        <w:t>mateľ doručí na adresu uvedenú nižšie</w:t>
      </w:r>
      <w:r w:rsidR="00732626" w:rsidRPr="0073389C">
        <w:rPr>
          <w:rFonts w:ascii="Arial" w:hAnsi="Arial" w:cs="Arial"/>
          <w:sz w:val="19"/>
          <w:szCs w:val="19"/>
          <w:lang w:val="sk-SK"/>
        </w:rPr>
        <w:t>.</w:t>
      </w:r>
      <w:r w:rsidR="0046005C" w:rsidRPr="0073389C">
        <w:rPr>
          <w:rFonts w:ascii="Arial" w:hAnsi="Arial" w:cs="Arial"/>
          <w:sz w:val="19"/>
          <w:szCs w:val="19"/>
          <w:lang w:val="sk-SK"/>
        </w:rPr>
        <w:t xml:space="preserve"> </w:t>
      </w:r>
      <w:r w:rsidR="00732626" w:rsidRPr="0073389C">
        <w:rPr>
          <w:rFonts w:ascii="Arial" w:hAnsi="Arial" w:cs="Arial"/>
          <w:sz w:val="19"/>
          <w:szCs w:val="19"/>
          <w:lang w:val="sk-SK"/>
        </w:rPr>
        <w:t xml:space="preserve">Žiadosť o platbu prijímateľa je potrebné predložiť v základnom pevnom, uzavretom, nepriehľadnom obale. Na základnom obale musí byť uvedené: </w:t>
      </w:r>
    </w:p>
    <w:p w14:paraId="7A55D0EF" w14:textId="77777777" w:rsidR="00732626" w:rsidRPr="0073389C" w:rsidRDefault="00732626" w:rsidP="00CF7FC1">
      <w:pPr>
        <w:pStyle w:val="Bulletslevel1"/>
        <w:ind w:left="567" w:hanging="283"/>
        <w:rPr>
          <w:lang w:val="sk-SK"/>
        </w:rPr>
      </w:pPr>
      <w:r w:rsidRPr="0073389C">
        <w:rPr>
          <w:lang w:val="sk-SK"/>
        </w:rPr>
        <w:t>celý názov prijímateľa,</w:t>
      </w:r>
    </w:p>
    <w:p w14:paraId="7A55D0F0" w14:textId="77777777" w:rsidR="00732626" w:rsidRPr="0073389C" w:rsidRDefault="00732626" w:rsidP="00CF7FC1">
      <w:pPr>
        <w:pStyle w:val="Bulletslevel1"/>
        <w:ind w:left="567" w:hanging="283"/>
        <w:rPr>
          <w:lang w:val="sk-SK"/>
        </w:rPr>
      </w:pPr>
      <w:r w:rsidRPr="0073389C">
        <w:rPr>
          <w:lang w:val="sk-SK"/>
        </w:rPr>
        <w:t>presná adresa prijímateľa,</w:t>
      </w:r>
    </w:p>
    <w:p w14:paraId="7A55D0F1" w14:textId="18F73E48" w:rsidR="00732626" w:rsidRPr="0073389C" w:rsidRDefault="00732626" w:rsidP="00CF7FC1">
      <w:pPr>
        <w:pStyle w:val="Bulletslevel1"/>
        <w:ind w:left="567" w:hanging="283"/>
        <w:rPr>
          <w:lang w:val="sk-SK"/>
        </w:rPr>
      </w:pPr>
      <w:r w:rsidRPr="0073389C">
        <w:rPr>
          <w:lang w:val="sk-SK"/>
        </w:rPr>
        <w:t>ITMS kód projektu</w:t>
      </w:r>
      <w:r w:rsidR="00653C36">
        <w:rPr>
          <w:lang w:val="sk-SK"/>
        </w:rPr>
        <w:t>,</w:t>
      </w:r>
    </w:p>
    <w:p w14:paraId="7A55D0F2" w14:textId="77777777" w:rsidR="00732626" w:rsidRPr="0073389C" w:rsidRDefault="00732626" w:rsidP="00CF7FC1">
      <w:pPr>
        <w:pStyle w:val="Bulletslevel1"/>
        <w:ind w:left="567" w:hanging="283"/>
        <w:rPr>
          <w:lang w:val="sk-SK"/>
        </w:rPr>
      </w:pPr>
      <w:r w:rsidRPr="0073389C">
        <w:rPr>
          <w:lang w:val="sk-SK"/>
        </w:rPr>
        <w:t>názov projektu,</w:t>
      </w:r>
    </w:p>
    <w:p w14:paraId="7A55D0F3" w14:textId="77777777" w:rsidR="00732626" w:rsidRPr="0073389C" w:rsidRDefault="00732626" w:rsidP="00CF7FC1">
      <w:pPr>
        <w:pStyle w:val="Bulletslevel1"/>
        <w:ind w:left="567" w:hanging="283"/>
        <w:rPr>
          <w:lang w:val="sk-SK"/>
        </w:rPr>
      </w:pPr>
      <w:r w:rsidRPr="0073389C">
        <w:rPr>
          <w:lang w:val="sk-SK"/>
        </w:rPr>
        <w:t>nápis „Žiadosť o platbu - NEOTVÁRAŤ“.</w:t>
      </w:r>
    </w:p>
    <w:p w14:paraId="7A55D0F4" w14:textId="77777777" w:rsidR="007A0798" w:rsidRPr="0073389C" w:rsidRDefault="007A0798" w:rsidP="00CF7FC1">
      <w:pPr>
        <w:pStyle w:val="Bulletslevel1"/>
        <w:ind w:left="567" w:hanging="283"/>
        <w:rPr>
          <w:lang w:val="sk-SK"/>
        </w:rPr>
      </w:pPr>
      <w:r w:rsidRPr="0073389C">
        <w:rPr>
          <w:lang w:val="sk-SK"/>
        </w:rPr>
        <w:t>Adresa doručenia ŽoP:</w:t>
      </w:r>
    </w:p>
    <w:p w14:paraId="7A55D0F5" w14:textId="2063929A"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finančného riadenia</w:t>
      </w:r>
      <w:r w:rsidRPr="0073389C">
        <w:rPr>
          <w:rStyle w:val="Odkaznapoznmkupodiarou"/>
          <w:rFonts w:cs="Arial"/>
          <w:szCs w:val="19"/>
          <w:lang w:val="sk-SK"/>
        </w:rPr>
        <w:footnoteReference w:id="68"/>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p>
    <w:p w14:paraId="7A55D0F6" w14:textId="29F93BBB"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implementácie projektov</w:t>
      </w:r>
      <w:r w:rsidRPr="0073389C">
        <w:rPr>
          <w:rStyle w:val="Odkaznapoznmkupodiarou"/>
          <w:rFonts w:cs="Arial"/>
          <w:sz w:val="19"/>
          <w:szCs w:val="19"/>
          <w:lang w:val="sk-SK"/>
        </w:rPr>
        <w:footnoteReference w:id="69"/>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r w:rsidR="00027AB5" w:rsidRPr="0073389C">
        <w:rPr>
          <w:rFonts w:ascii="Arial" w:hAnsi="Arial" w:cs="Arial"/>
          <w:sz w:val="19"/>
          <w:szCs w:val="19"/>
          <w:lang w:val="sk-SK"/>
        </w:rPr>
        <w:t>.</w:t>
      </w:r>
    </w:p>
    <w:p w14:paraId="7A55D0F7"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ŽoP vrátane jej príloh môže dôjsť k dlhšej administrácii ŽoP alebo môže byť ŽoP zamietnutá, to znamená, že platba bude prijímateľovi poskytnutá oneskorene. Ak prijímateľ určitú časť ŽoP nevyplňuje, príslušne políčko ostane prázdne. </w:t>
      </w:r>
      <w:r w:rsidRPr="0073389C">
        <w:rPr>
          <w:b/>
        </w:rPr>
        <w:t>Všetky údaje uvede</w:t>
      </w:r>
      <w:r w:rsidR="005A28B2" w:rsidRPr="0073389C">
        <w:rPr>
          <w:b/>
        </w:rPr>
        <w:t>né v ŽoP musia byť v súlade so z</w:t>
      </w:r>
      <w:r w:rsidRPr="0073389C">
        <w:rPr>
          <w:b/>
        </w:rPr>
        <w:t>mluvou o NFP.</w:t>
      </w:r>
    </w:p>
    <w:p w14:paraId="7A55D0F8" w14:textId="252FBE9F"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Súčasťou žiadosti o platbu je aj podporná dokumentácia. Podpornú dokumentáciu prijímateľ vyhotovuje v dvoch vyhotoveniach, pričom jedno vyhotovenie zostáva u prijímateľa a druhé predkladá poskytovateľovi. Ak povaha účtovného dokladu neumožňuje vystaviť dve vyhotovenia podpornej dokumentácie, prijímateľ uchováva originál a ním overenú kópiu zasiela poskytovateľovi. 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ŽoP</w:t>
      </w:r>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7A55D0F9" w14:textId="5DB69620"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ŽoP uvedie prijímateľ v „Zozname všeobecných príloh“ (napr. prezenčné listiny, pracovné výkazy, sumarizačné hárky, faktúry, zmluvy, preberacie protokoly a pod.). Zoznam všeobecných príloh k výdavkom zahrnutým do </w:t>
      </w:r>
      <w:r w:rsidR="007A2C93">
        <w:rPr>
          <w:rFonts w:ascii="Arial" w:hAnsi="Arial" w:cs="Arial"/>
          <w:sz w:val="19"/>
          <w:szCs w:val="19"/>
          <w:lang w:val="sk-SK"/>
        </w:rPr>
        <w:t>ŽoP</w:t>
      </w:r>
      <w:r w:rsidRPr="0073389C">
        <w:rPr>
          <w:rFonts w:ascii="Arial" w:hAnsi="Arial" w:cs="Arial"/>
          <w:sz w:val="19"/>
          <w:szCs w:val="19"/>
          <w:lang w:val="sk-SK"/>
        </w:rPr>
        <w:t xml:space="preserve"> sa uvádza v takom poradí, ako sú výdavky uvedené </w:t>
      </w:r>
      <w:r w:rsidRPr="0073389C">
        <w:rPr>
          <w:rFonts w:ascii="Arial" w:hAnsi="Arial" w:cs="Arial"/>
          <w:sz w:val="19"/>
          <w:szCs w:val="19"/>
          <w:lang w:val="sk-SK"/>
        </w:rPr>
        <w:lastRenderedPageBreak/>
        <w:t>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11250295" w14:textId="26C7F656" w:rsidR="008E1AC5" w:rsidRDefault="007A0798" w:rsidP="005B19C6">
      <w:pPr>
        <w:pStyle w:val="Zkladntext"/>
        <w:spacing w:before="120" w:after="120" w:line="288" w:lineRule="auto"/>
      </w:pPr>
      <w:r w:rsidRPr="0073389C">
        <w:rPr>
          <w:rFonts w:ascii="Arial" w:hAnsi="Arial" w:cs="Arial"/>
          <w:sz w:val="19"/>
          <w:szCs w:val="19"/>
          <w:lang w:val="sk-SK"/>
        </w:rPr>
        <w:t>Poradové číslo všeobecných príloh je vo verejnej časti portálu ITMS2014+ generované automaticky. Prijímateľ je však povinný označiť všetky dokumenty priložené k ŽoP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lomítkom sa uvedie príslušné poradové číslo výdavku uvedeného v Zozname deklarovaných výdavkov</w:t>
      </w:r>
      <w:r w:rsidR="00914914" w:rsidRPr="0073389C">
        <w:rPr>
          <w:rFonts w:ascii="Arial" w:hAnsi="Arial" w:cs="Arial"/>
          <w:sz w:val="19"/>
          <w:szCs w:val="19"/>
          <w:lang w:val="sk-SK"/>
        </w:rPr>
        <w:t>, za druhým lomítkom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p>
    <w:p w14:paraId="7A55D0FB" w14:textId="77777777" w:rsidR="007A0798" w:rsidRPr="0073389C"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7A55D0FC" w14:textId="77777777" w:rsidR="00AE5A8F" w:rsidRPr="0073389C" w:rsidRDefault="00AE5A8F" w:rsidP="00CF7FC1">
      <w:pPr>
        <w:pStyle w:val="Zkladntext"/>
        <w:spacing w:before="120" w:after="120" w:line="288" w:lineRule="auto"/>
        <w:rPr>
          <w:rFonts w:ascii="Arial" w:hAnsi="Arial" w:cs="Arial"/>
          <w:sz w:val="20"/>
          <w:szCs w:val="20"/>
          <w:lang w:val="sk-SK"/>
        </w:rPr>
      </w:pPr>
    </w:p>
    <w:p w14:paraId="7A55D0FD" w14:textId="77777777" w:rsidR="009D7F63" w:rsidRPr="0073389C" w:rsidRDefault="009D7F63" w:rsidP="009D7F63">
      <w:pPr>
        <w:pStyle w:val="Nadpis3"/>
        <w:spacing w:line="288" w:lineRule="auto"/>
        <w:ind w:left="567" w:firstLine="0"/>
        <w:rPr>
          <w:lang w:val="sk-SK" w:eastAsia="cs-CZ"/>
        </w:rPr>
      </w:pPr>
      <w:bookmarkStart w:id="175" w:name="_Toc410907861"/>
      <w:bookmarkStart w:id="176" w:name="_Toc440372875"/>
      <w:bookmarkStart w:id="177" w:name="_Toc440636386"/>
      <w:r w:rsidRPr="0073389C">
        <w:rPr>
          <w:caps/>
          <w:lang w:val="sk-SK" w:eastAsia="cs-CZ"/>
        </w:rPr>
        <w:t>Ú</w:t>
      </w:r>
      <w:r w:rsidRPr="0073389C">
        <w:rPr>
          <w:lang w:val="sk-SK" w:eastAsia="cs-CZ"/>
        </w:rPr>
        <w:t>čtovné doklady a ich prílohy</w:t>
      </w:r>
      <w:bookmarkEnd w:id="175"/>
      <w:bookmarkEnd w:id="176"/>
      <w:bookmarkEnd w:id="177"/>
    </w:p>
    <w:p w14:paraId="7A55D0FE"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A55D0FF"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70"/>
      </w:r>
      <w:r w:rsidRPr="0073389C">
        <w:rPr>
          <w:rFonts w:ascii="Arial" w:hAnsi="Arial" w:cs="Arial"/>
          <w:sz w:val="19"/>
          <w:szCs w:val="19"/>
          <w:lang w:val="sk-SK" w:eastAsia="cs-CZ"/>
        </w:rPr>
        <w:t xml:space="preserve">. </w:t>
      </w:r>
    </w:p>
    <w:p w14:paraId="7A55D100"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Prostredníctvom účtovných dokladov a podpornej dokumentácie prijímateľ preukazuje vždy tri základné skutočnosti: </w:t>
      </w:r>
    </w:p>
    <w:p w14:paraId="7A55D101" w14:textId="77777777"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14:paraId="7A55D102" w14:textId="77777777" w:rsidR="009D7F63" w:rsidRPr="0073389C" w:rsidRDefault="009D7F63" w:rsidP="009D7F63">
      <w:pPr>
        <w:pStyle w:val="Bulletslevel1"/>
        <w:ind w:left="567" w:hanging="283"/>
        <w:rPr>
          <w:lang w:val="sk-SK"/>
        </w:rPr>
      </w:pPr>
      <w:r w:rsidRPr="0073389C">
        <w:rPr>
          <w:lang w:val="sk-SK"/>
        </w:rPr>
        <w:t xml:space="preserve">časovú spôsobilosť z hľadiska uhradenia výdavku, </w:t>
      </w:r>
    </w:p>
    <w:p w14:paraId="7A55D103"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7A55D10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7A55D105" w14:textId="77777777" w:rsidR="009D7F63" w:rsidRPr="0073389C" w:rsidRDefault="009D7F63" w:rsidP="009D7F63">
      <w:pPr>
        <w:tabs>
          <w:tab w:val="num" w:pos="426"/>
        </w:tabs>
        <w:spacing w:before="120" w:after="120" w:line="288" w:lineRule="auto"/>
        <w:jc w:val="both"/>
        <w:rPr>
          <w:b/>
          <w:u w:val="single"/>
          <w:lang w:eastAsia="cs-CZ"/>
        </w:rPr>
      </w:pPr>
      <w:bookmarkStart w:id="178" w:name="_Toc317864902"/>
      <w:bookmarkStart w:id="179" w:name="_Toc317865114"/>
      <w:bookmarkStart w:id="180" w:name="_Toc317865267"/>
      <w:bookmarkStart w:id="181" w:name="_Toc317865410"/>
      <w:bookmarkStart w:id="182" w:name="_Toc317865549"/>
      <w:bookmarkStart w:id="183" w:name="_Toc317865688"/>
      <w:bookmarkStart w:id="184" w:name="_Toc317866058"/>
      <w:bookmarkStart w:id="185" w:name="_Toc317866203"/>
      <w:bookmarkStart w:id="186" w:name="_Toc317866305"/>
      <w:bookmarkStart w:id="187" w:name="_Toc317866470"/>
      <w:bookmarkStart w:id="188" w:name="_Toc317866572"/>
      <w:bookmarkStart w:id="189" w:name="_Toc317866789"/>
      <w:bookmarkStart w:id="190" w:name="_Toc329084085"/>
      <w:bookmarkEnd w:id="178"/>
      <w:bookmarkEnd w:id="179"/>
      <w:bookmarkEnd w:id="180"/>
      <w:bookmarkEnd w:id="181"/>
      <w:bookmarkEnd w:id="182"/>
      <w:bookmarkEnd w:id="183"/>
      <w:bookmarkEnd w:id="184"/>
      <w:bookmarkEnd w:id="185"/>
      <w:bookmarkEnd w:id="186"/>
      <w:bookmarkEnd w:id="187"/>
      <w:bookmarkEnd w:id="188"/>
      <w:bookmarkEnd w:id="189"/>
      <w:bookmarkEnd w:id="190"/>
      <w:r w:rsidRPr="0073389C">
        <w:rPr>
          <w:b/>
          <w:lang w:eastAsia="cs-CZ"/>
        </w:rPr>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14:paraId="7A55D106"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A55D10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14:paraId="7A55D10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7A55D109"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lastRenderedPageBreak/>
        <w:t>obsah účtovného prípadu</w:t>
      </w:r>
      <w:r w:rsidRPr="0073389C">
        <w:rPr>
          <w:rStyle w:val="Odkaznapoznmkupodiarou"/>
          <w:rFonts w:cs="Arial"/>
          <w:bCs/>
          <w:sz w:val="19"/>
          <w:szCs w:val="19"/>
          <w:lang w:val="sk-SK" w:eastAsia="cs-CZ"/>
        </w:rPr>
        <w:footnoteReference w:id="71"/>
      </w:r>
      <w:r w:rsidRPr="0073389C">
        <w:rPr>
          <w:szCs w:val="19"/>
          <w:lang w:val="sk-SK"/>
        </w:rPr>
        <w:t xml:space="preserve"> a označenie jeho účastníkov;</w:t>
      </w:r>
    </w:p>
    <w:p w14:paraId="7A55D10A"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7A55D10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7A55D10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7A55D10D"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7A55D10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14:paraId="7A55D10F" w14:textId="77777777" w:rsidR="009D7F63" w:rsidRPr="0073389C" w:rsidRDefault="009D7F63" w:rsidP="009D7F63">
      <w:pPr>
        <w:tabs>
          <w:tab w:val="num" w:pos="426"/>
        </w:tabs>
        <w:spacing w:before="120" w:after="120" w:line="288" w:lineRule="auto"/>
        <w:jc w:val="both"/>
        <w:rPr>
          <w:lang w:eastAsia="cs-CZ"/>
        </w:rPr>
      </w:pPr>
      <w:bookmarkStart w:id="191"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191"/>
    </w:p>
    <w:p w14:paraId="7A55D110" w14:textId="2F4C7B7F"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127454E3" w14:textId="13CABC94"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14:paraId="7A55D111"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7A55D112" w14:textId="77777777" w:rsidR="009D7F63" w:rsidRPr="0073389C" w:rsidRDefault="009D7F63" w:rsidP="009D7F63">
      <w:pPr>
        <w:tabs>
          <w:tab w:val="num" w:pos="426"/>
        </w:tabs>
        <w:spacing w:before="120" w:after="120" w:line="288" w:lineRule="auto"/>
        <w:jc w:val="both"/>
        <w:rPr>
          <w:lang w:eastAsia="cs-CZ"/>
        </w:rPr>
      </w:pPr>
      <w:bookmarkStart w:id="192" w:name="_Toc317864913"/>
      <w:r w:rsidRPr="0073389C">
        <w:rPr>
          <w:lang w:eastAsia="cs-CZ"/>
        </w:rPr>
        <w:t>Dobropis prijímateľ predkladá len ak nebola dodávateľovi uhradená celá fakturovaná suma, prípadne prijímateľ predloží iný dokument, preukazujúci vysporiadanie fakturovanej sumy</w:t>
      </w:r>
      <w:bookmarkEnd w:id="192"/>
      <w:r w:rsidRPr="0073389C">
        <w:rPr>
          <w:lang w:eastAsia="cs-CZ"/>
        </w:rPr>
        <w:t>.</w:t>
      </w:r>
    </w:p>
    <w:p w14:paraId="7A55D113"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193" w:name="_Toc317864916"/>
      <w:r w:rsidRPr="0073389C">
        <w:rPr>
          <w:rFonts w:cs="Arial"/>
          <w:sz w:val="19"/>
          <w:szCs w:val="19"/>
          <w:lang w:val="sk-SK"/>
        </w:rPr>
        <w:t xml:space="preserve">Vznik a úhrada oprávneného výdavku </w:t>
      </w:r>
    </w:p>
    <w:p w14:paraId="7A55D11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194" w:name="_Toc417050114"/>
      <w:bookmarkStart w:id="195" w:name="_Toc417155861"/>
      <w:bookmarkStart w:id="196" w:name="_Toc417156080"/>
      <w:bookmarkStart w:id="197" w:name="_Toc417050126"/>
      <w:bookmarkStart w:id="198" w:name="_Toc417155873"/>
      <w:bookmarkStart w:id="199" w:name="_Toc417156092"/>
      <w:bookmarkEnd w:id="194"/>
      <w:bookmarkEnd w:id="195"/>
      <w:bookmarkEnd w:id="196"/>
      <w:bookmarkEnd w:id="197"/>
      <w:bookmarkEnd w:id="198"/>
      <w:bookmarkEnd w:id="199"/>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7A55D115"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Za dátum vzniku výdavku sa považuje dátum uskutočnenia účtovného prípadu, ktorý je jednou z náležitostí účtovného dokladu. </w:t>
      </w:r>
    </w:p>
    <w:p w14:paraId="7A55D116"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A55D11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V prípade účtovných dokladov vystavených na osobu, ktorá nie je platiteľom DPH, je okamihom vzniku dátum uskutočnenia účtovného prípadu, ktorý je jednou z náležitostí účtovného dokladu. Vo väčšine prípadov je okamih uskutočnenia účtovného prípadu totožný s okamihom vyhotovenia účtovného dokladu. </w:t>
      </w:r>
    </w:p>
    <w:p w14:paraId="7A55D118"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72"/>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A55D119" w14:textId="77777777" w:rsidR="009D7F63" w:rsidRPr="0073389C" w:rsidRDefault="009D7F63" w:rsidP="009D7F63">
      <w:pPr>
        <w:spacing w:before="120" w:after="120" w:line="288" w:lineRule="auto"/>
        <w:jc w:val="both"/>
        <w:rPr>
          <w:lang w:eastAsia="cs-CZ"/>
        </w:rPr>
      </w:pPr>
      <w:bookmarkStart w:id="200" w:name="_Toc317864930"/>
      <w:bookmarkStart w:id="201" w:name="_Toc317865142"/>
      <w:bookmarkStart w:id="202" w:name="_Toc317865295"/>
      <w:bookmarkStart w:id="203" w:name="_Toc317865438"/>
      <w:bookmarkStart w:id="204" w:name="_Toc317865577"/>
      <w:bookmarkStart w:id="205" w:name="_Toc317865703"/>
      <w:bookmarkStart w:id="206" w:name="_Toc317866072"/>
      <w:bookmarkStart w:id="207" w:name="_Toc317866217"/>
      <w:bookmarkStart w:id="208" w:name="_Toc317866319"/>
      <w:bookmarkStart w:id="209" w:name="_Toc317866484"/>
      <w:bookmarkStart w:id="210" w:name="_Toc317866586"/>
      <w:bookmarkStart w:id="211" w:name="_Toc317866803"/>
      <w:bookmarkStart w:id="212" w:name="_Toc329084100"/>
      <w:bookmarkStart w:id="213" w:name="_Toc410905147"/>
      <w:bookmarkStart w:id="214" w:name="_Toc410907875"/>
      <w:bookmarkStart w:id="215" w:name="_Toc410910215"/>
      <w:bookmarkStart w:id="216" w:name="_Toc413415834"/>
      <w:bookmarkStart w:id="217" w:name="_Toc413830211"/>
      <w:bookmarkStart w:id="218" w:name="_Toc413833999"/>
      <w:bookmarkStart w:id="219" w:name="_Toc413834102"/>
      <w:bookmarkStart w:id="220" w:name="_Toc415130210"/>
      <w:bookmarkStart w:id="221" w:name="_Toc415155540"/>
      <w:bookmarkStart w:id="222" w:name="_Toc417050140"/>
      <w:bookmarkStart w:id="223" w:name="_Toc417155887"/>
      <w:bookmarkStart w:id="224" w:name="_Toc417156106"/>
      <w:bookmarkEnd w:id="193"/>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r w:rsidRPr="0073389C">
        <w:rPr>
          <w:lang w:eastAsia="cs-CZ"/>
        </w:rPr>
        <w:t>Doklad o úhrade, resp. potvrdenie banky o úhrade musí spĺňať tieto náležitosti:</w:t>
      </w:r>
    </w:p>
    <w:p w14:paraId="7A55D11A"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lastRenderedPageBreak/>
        <w:t>musí obsahovať názov a adresu prijímateľa v súlade so zmluvou o NFP;</w:t>
      </w:r>
    </w:p>
    <w:p w14:paraId="7A55D11B"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7A55D11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7A55D11D"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7A55D11E"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7A55D11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dodávateľa potvrdené pečiatkou a podpisom dodávateľa a prijímateľa preukazujúce, že bankový účet je vo vlastníctve dodávateľa;</w:t>
      </w:r>
    </w:p>
    <w:p w14:paraId="7A55D120"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predfinancovania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ŽoP typu predfinancovanie).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ŽoP;  </w:t>
      </w:r>
    </w:p>
    <w:p w14:paraId="7A55D121"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ŽoP v prípade ŽoP typu refundácia, záverečná, zúčtovanie predfinancovania a zúčtovanie zálohovej platby; </w:t>
      </w:r>
    </w:p>
    <w:p w14:paraId="7A55D12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potvrdenie banky o úhrade musí obsahovať identifikačné údaje o banke, jednoznačnú identifikáciu úhrady, pečiatku a podpis zástupcu banky.</w:t>
      </w:r>
    </w:p>
    <w:p w14:paraId="7A55D124" w14:textId="59EDC821" w:rsidR="009D7F63" w:rsidRPr="0073389C" w:rsidRDefault="009D7F63" w:rsidP="009D7F63">
      <w:pPr>
        <w:spacing w:before="120" w:after="120" w:line="288" w:lineRule="auto"/>
        <w:jc w:val="both"/>
        <w:rPr>
          <w:lang w:eastAsia="cs-CZ"/>
        </w:rPr>
      </w:pPr>
      <w:bookmarkStart w:id="225"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rijímateľ  v rámci dokumentácie ŽoP predloží:</w:t>
      </w:r>
      <w:bookmarkEnd w:id="225"/>
    </w:p>
    <w:p w14:paraId="7A55D125"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t xml:space="preserve">doklady preukazujúce postúpenie pohľadávky dodávateľa (postupcu)  na postupníka (tretia osoba, napr. faktoringová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Predložené dokumenty musia obsahovať jednoznačnú špecifikáciu postupcu a postupníka,  postúpenej pohľadávky, jej výšku a číslo bankového účtu postupníka, na ktoré je prijímateľ povinný uhradiť záväzok vyplývajúci z faktúry, ktorá je predmetom ŽoP. Prijímateľ predloží poskytovateľovi aj zdôvodnenie postúpenia pohľadávky zo strany dodávateľa;</w:t>
      </w:r>
    </w:p>
    <w:p w14:paraId="7A55D126"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7A55D127" w14:textId="3B456134"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7A55D128"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7A55D129" w14:textId="1B9C3864" w:rsidR="009D7F63" w:rsidRPr="0073389C" w:rsidRDefault="009D7F63" w:rsidP="009D7F63">
      <w:pPr>
        <w:spacing w:before="120" w:after="120" w:line="288" w:lineRule="auto"/>
        <w:jc w:val="both"/>
      </w:pPr>
      <w:r w:rsidRPr="0073389C">
        <w:t xml:space="preserve">Uvedená dokumentácia bude vyžadovaná poskytovateľom od prijímateľa pri predkladaní jednotlivých ŽoP. Na posúdenie jednotlivých výdavkov, či sú oprávnené, môže poskytovateľ vyžiadať od prijímateľov aj ďalšiu </w:t>
      </w:r>
      <w:r w:rsidRPr="0073389C">
        <w:lastRenderedPageBreak/>
        <w:t>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7A55D12A" w14:textId="12238A89"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C20E8C7" w14:textId="7B4BCF78"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3C128ACA" w14:textId="77777777" w:rsidR="0095601B" w:rsidRDefault="0095601B" w:rsidP="009D7F63">
      <w:pPr>
        <w:pStyle w:val="Default"/>
        <w:spacing w:before="120" w:after="120" w:line="288" w:lineRule="auto"/>
        <w:jc w:val="both"/>
        <w:rPr>
          <w:rFonts w:ascii="Arial" w:hAnsi="Arial" w:cs="Arial"/>
          <w:b/>
          <w:bCs/>
          <w:sz w:val="19"/>
          <w:szCs w:val="19"/>
          <w:lang w:val="sk-SK"/>
        </w:rPr>
      </w:pPr>
    </w:p>
    <w:p w14:paraId="7A55D12C"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7A55D12D" w14:textId="77115CF4"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1. Personálne výdavky – interné</w:t>
      </w:r>
      <w:r w:rsidRPr="0073389C">
        <w:rPr>
          <w:rStyle w:val="Odkaznapoznmkupodiarou"/>
          <w:rFonts w:cs="Arial"/>
          <w:b/>
          <w:bCs/>
          <w:sz w:val="19"/>
          <w:szCs w:val="19"/>
          <w:lang w:val="sk-SK"/>
        </w:rPr>
        <w:footnoteReference w:id="73"/>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7A55D12E" w14:textId="54B15732"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t xml:space="preserve">Pracovná zmluva </w:t>
      </w:r>
    </w:p>
    <w:p w14:paraId="7A55D12F" w14:textId="77777777" w:rsidR="009D7F63" w:rsidRPr="0073389C" w:rsidRDefault="009D7F63" w:rsidP="00B67265">
      <w:pPr>
        <w:pStyle w:val="Bulletslevel1"/>
        <w:spacing w:after="120" w:line="288" w:lineRule="auto"/>
        <w:ind w:left="568" w:hanging="284"/>
        <w:jc w:val="both"/>
        <w:rPr>
          <w:lang w:val="sk-SK"/>
        </w:rPr>
      </w:pPr>
      <w:r w:rsidRPr="0073389C">
        <w:rPr>
          <w:lang w:val="sk-SK"/>
        </w:rPr>
        <w:t>pracovná zmluva, resp. vymenovanie do štátnej služby spolu s náplňou práce (s uvedením špecifikácie pracovnej náplne pre projekt/y), resp. opisom činnosti štátno-zamestnaneckého miesta a platový návrh (vrátane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74"/>
      </w:r>
      <w:r w:rsidRPr="0073389C">
        <w:rPr>
          <w:lang w:val="sk-SK"/>
        </w:rPr>
        <w:t xml:space="preserve">, </w:t>
      </w:r>
    </w:p>
    <w:p w14:paraId="7A55D130" w14:textId="71459827" w:rsidR="009D7F63" w:rsidRPr="0073389C" w:rsidRDefault="009D7F63" w:rsidP="004B4384">
      <w:pPr>
        <w:pStyle w:val="Bulletslevel1"/>
        <w:spacing w:after="120" w:line="288" w:lineRule="auto"/>
        <w:ind w:left="568" w:hanging="284"/>
        <w:jc w:val="both"/>
        <w:rPr>
          <w:lang w:val="sk-SK"/>
        </w:rPr>
      </w:pPr>
      <w:r w:rsidRPr="0073389C">
        <w:rPr>
          <w:lang w:val="sk-SK"/>
        </w:rPr>
        <w:t>pracovný výkaz (zjednodušený pracovný výkaz</w:t>
      </w:r>
      <w:r w:rsidRPr="0073389C">
        <w:rPr>
          <w:rStyle w:val="Odkaznapoznmkupodiarou"/>
          <w:rFonts w:cs="Arial"/>
          <w:i/>
          <w:iCs/>
          <w:sz w:val="19"/>
          <w:szCs w:val="19"/>
          <w:lang w:val="sk-SK"/>
        </w:rPr>
        <w:footnoteReference w:id="75"/>
      </w:r>
      <w:r w:rsidRPr="0073389C">
        <w:rPr>
          <w:lang w:val="sk-SK"/>
        </w:rPr>
        <w:t xml:space="preserve"> príloha č. </w:t>
      </w:r>
      <w:r w:rsidR="00D72CCC">
        <w:rPr>
          <w:lang w:val="sk-SK"/>
        </w:rPr>
        <w:t>6</w:t>
      </w:r>
      <w:r w:rsidR="00D72CCC" w:rsidRPr="0073389C">
        <w:rPr>
          <w:lang w:val="sk-SK"/>
        </w:rPr>
        <w:t xml:space="preserve"> </w:t>
      </w:r>
      <w:r w:rsidRPr="0073389C">
        <w:rPr>
          <w:lang w:val="sk-SK"/>
        </w:rPr>
        <w:t>alebo všeobecný pracovný výkaz</w:t>
      </w:r>
      <w:r w:rsidRPr="0073389C">
        <w:rPr>
          <w:rStyle w:val="Odkaznapoznmkupodiarou"/>
          <w:rFonts w:cs="Arial"/>
          <w:i/>
          <w:iCs/>
          <w:sz w:val="19"/>
          <w:szCs w:val="19"/>
          <w:lang w:val="sk-SK"/>
        </w:rPr>
        <w:footnoteReference w:id="76"/>
      </w:r>
      <w:r w:rsidRPr="0073389C">
        <w:rPr>
          <w:lang w:val="sk-SK"/>
        </w:rPr>
        <w:t xml:space="preserve"> príloha č. </w:t>
      </w:r>
      <w:r w:rsidR="00BC7E17">
        <w:rPr>
          <w:lang w:val="sk-SK"/>
        </w:rPr>
        <w:t>7</w:t>
      </w:r>
      <w:r w:rsidRPr="0073389C">
        <w:rPr>
          <w:lang w:val="sk-SK"/>
        </w:rPr>
        <w:t xml:space="preserve">), </w:t>
      </w:r>
    </w:p>
    <w:p w14:paraId="7A55D131" w14:textId="77777777"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14:paraId="7A55D132"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79A4E8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6CA49ADE"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39961BD0" w14:textId="01D62ADE" w:rsidR="003B28B1" w:rsidRPr="00247F9D" w:rsidRDefault="00F95F53" w:rsidP="00247F9D">
      <w:pPr>
        <w:pStyle w:val="Bulletslevel1"/>
        <w:spacing w:after="120" w:line="288" w:lineRule="auto"/>
        <w:ind w:left="568" w:hanging="284"/>
        <w:rPr>
          <w:lang w:val="sk-SK"/>
        </w:rPr>
      </w:pPr>
      <w:r>
        <w:rPr>
          <w:lang w:val="sk-SK"/>
        </w:rPr>
        <w:lastRenderedPageBreak/>
        <w:t>prehľad o zrazených a odvedených preddavkoch na daň,</w:t>
      </w:r>
    </w:p>
    <w:p w14:paraId="7A55D134" w14:textId="5F706DD4"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77"/>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3DEE79C8" w14:textId="600256C9"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35" w14:textId="6EDA856A"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7A55D136" w14:textId="7584CDF9"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štátne rozpočtové organizácie </w:t>
      </w:r>
      <w:r w:rsidR="009D7F63" w:rsidRPr="00AF7279">
        <w:rPr>
          <w:iCs/>
          <w:lang w:val="sk-SK"/>
        </w:rPr>
        <w:t xml:space="preserve">(príloha č. </w:t>
      </w:r>
      <w:r w:rsidR="00F86DFA" w:rsidRPr="00AF7279">
        <w:rPr>
          <w:iCs/>
          <w:lang w:val="sk-SK"/>
        </w:rPr>
        <w:t>10</w:t>
      </w:r>
      <w:r w:rsidR="009D7F63" w:rsidRPr="00AF7279">
        <w:rPr>
          <w:iCs/>
          <w:lang w:val="sk-SK"/>
        </w:rPr>
        <w:t>)</w:t>
      </w:r>
      <w:r w:rsidR="00CA5224" w:rsidRPr="00AF7279">
        <w:rPr>
          <w:iCs/>
          <w:lang w:val="sk-SK"/>
        </w:rPr>
        <w:t>,</w:t>
      </w:r>
      <w:r w:rsidR="009D7F63" w:rsidRPr="0073389C">
        <w:rPr>
          <w:i/>
          <w:iCs/>
          <w:lang w:val="sk-SK"/>
        </w:rPr>
        <w:t xml:space="preserve"> </w:t>
      </w:r>
    </w:p>
    <w:p w14:paraId="7A55D137" w14:textId="111F36C5"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3CE64F5C" w14:textId="4951A5B1"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7A55D138" w14:textId="3F6E00EC"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napr. príloha č.</w:t>
      </w:r>
      <w:r w:rsidR="00E8058D">
        <w:rPr>
          <w:lang w:val="sk-SK"/>
        </w:rPr>
        <w:t xml:space="preserve"> </w:t>
      </w:r>
      <w:r w:rsidR="00FF43B1">
        <w:rPr>
          <w:lang w:val="sk-SK"/>
        </w:rPr>
        <w:t xml:space="preserve"> </w:t>
      </w:r>
      <w:r w:rsidR="001626D3">
        <w:rPr>
          <w:lang w:val="sk-SK"/>
        </w:rPr>
        <w:t>37</w:t>
      </w:r>
      <w:r w:rsidR="00FF43B1">
        <w:rPr>
          <w:lang w:val="sk-SK"/>
        </w:rPr>
        <w:t xml:space="preserve">, resp. </w:t>
      </w:r>
      <w:r w:rsidR="001626D3">
        <w:rPr>
          <w:lang w:val="sk-SK"/>
        </w:rPr>
        <w:t>38</w:t>
      </w:r>
      <w:r w:rsidR="00FF43B1">
        <w:rPr>
          <w:lang w:val="sk-SK"/>
        </w:rPr>
        <w:t xml:space="preserve"> </w:t>
      </w:r>
      <w:r w:rsidRPr="0073389C">
        <w:rPr>
          <w:lang w:val="sk-SK"/>
        </w:rPr>
        <w:t xml:space="preserve">(ak relevantné), </w:t>
      </w:r>
    </w:p>
    <w:p w14:paraId="7A55D139" w14:textId="117D0815" w:rsidR="009D7F63" w:rsidRPr="0073389C"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7A55D13A" w14:textId="0F696A0D"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7A55D13B" w14:textId="1913CD59" w:rsidR="009D7F63" w:rsidRPr="0073389C" w:rsidRDefault="009D7F63" w:rsidP="009D7F63">
      <w:pPr>
        <w:pStyle w:val="Bulletslevel1"/>
        <w:spacing w:after="120" w:line="288" w:lineRule="auto"/>
        <w:ind w:left="567" w:hanging="283"/>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78"/>
      </w:r>
      <w:r w:rsidRPr="0073389C">
        <w:rPr>
          <w:lang w:val="sk-SK"/>
        </w:rPr>
        <w:t xml:space="preserve">, </w:t>
      </w:r>
    </w:p>
    <w:p w14:paraId="7A55D13C" w14:textId="1AE26C33" w:rsidR="009D7F63" w:rsidRPr="0073389C" w:rsidRDefault="009D7F63" w:rsidP="00167090">
      <w:pPr>
        <w:pStyle w:val="Bulletslevel1"/>
        <w:spacing w:after="120" w:line="288" w:lineRule="auto"/>
        <w:ind w:left="567" w:hanging="283"/>
        <w:jc w:val="both"/>
        <w:rPr>
          <w:lang w:val="sk-SK"/>
        </w:rPr>
      </w:pPr>
      <w:r w:rsidRPr="0073389C">
        <w:rPr>
          <w:lang w:val="sk-SK"/>
        </w:rPr>
        <w:t>pracovný výkaz (všeobecný pracovný výkaz</w:t>
      </w:r>
      <w:r w:rsidRPr="0073389C">
        <w:rPr>
          <w:rStyle w:val="Odkaznapoznmkupodiarou"/>
          <w:rFonts w:cs="Arial"/>
          <w:i/>
          <w:iCs/>
          <w:sz w:val="19"/>
          <w:szCs w:val="19"/>
          <w:lang w:val="sk-SK"/>
        </w:rPr>
        <w:footnoteReference w:id="79"/>
      </w:r>
      <w:r w:rsidRPr="0073389C">
        <w:rPr>
          <w:lang w:val="sk-SK"/>
        </w:rPr>
        <w:t xml:space="preserve"> príloha č. </w:t>
      </w:r>
      <w:r w:rsidR="00B50E09">
        <w:rPr>
          <w:lang w:val="sk-SK"/>
        </w:rPr>
        <w:t>7</w:t>
      </w:r>
      <w:r w:rsidR="00C3772E">
        <w:rPr>
          <w:lang w:val="sk-SK"/>
        </w:rPr>
        <w:t>)</w:t>
      </w:r>
      <w:r w:rsidR="00CA5224">
        <w:rPr>
          <w:lang w:val="sk-SK"/>
        </w:rPr>
        <w:t>,</w:t>
      </w:r>
    </w:p>
    <w:p w14:paraId="7A55D13D" w14:textId="715BF129"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4F6E2318" w14:textId="5C4E4573" w:rsidR="00E33255" w:rsidRPr="00E33255" w:rsidRDefault="00E33255" w:rsidP="00167090">
      <w:pPr>
        <w:pStyle w:val="Bulletslevel1"/>
        <w:spacing w:after="120" w:line="288" w:lineRule="auto"/>
        <w:ind w:left="567" w:hanging="283"/>
        <w:jc w:val="both"/>
        <w:rPr>
          <w:lang w:val="sk-SK"/>
        </w:rPr>
      </w:pPr>
      <w:r w:rsidRPr="00E33255">
        <w:rPr>
          <w:lang w:val="sk-SK"/>
        </w:rPr>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7A55D13E"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1AF49657"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67D14494" w14:textId="77777777" w:rsidR="0065174C" w:rsidRDefault="00394FFD" w:rsidP="00167090">
      <w:pPr>
        <w:pStyle w:val="Bulletslevel1"/>
        <w:spacing w:after="120" w:line="288" w:lineRule="auto"/>
        <w:ind w:left="568" w:hanging="284"/>
        <w:jc w:val="both"/>
        <w:rPr>
          <w:lang w:val="sk-SK"/>
        </w:rPr>
      </w:pPr>
      <w:r>
        <w:rPr>
          <w:lang w:val="sk-SK"/>
        </w:rPr>
        <w:t>výkaz preddavkov na poistné na verejné zdravotné poistenie,</w:t>
      </w:r>
    </w:p>
    <w:p w14:paraId="2F3B5903" w14:textId="6240C27F"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A55D140" w14:textId="41CB37ED"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37</w:t>
      </w:r>
      <w:r w:rsidR="00744070">
        <w:rPr>
          <w:lang w:val="sk-SK"/>
        </w:rPr>
        <w:t xml:space="preserve">, resp. </w:t>
      </w:r>
      <w:r w:rsidR="00D42E00">
        <w:rPr>
          <w:lang w:val="sk-SK"/>
        </w:rPr>
        <w:t>38</w:t>
      </w:r>
      <w:r w:rsidR="00744070">
        <w:rPr>
          <w:lang w:val="sk-SK"/>
        </w:rPr>
        <w:t xml:space="preserve"> </w:t>
      </w:r>
      <w:r w:rsidRPr="0073389C">
        <w:rPr>
          <w:lang w:val="sk-SK"/>
        </w:rPr>
        <w:t xml:space="preserve">(ak relevantné), </w:t>
      </w:r>
    </w:p>
    <w:p w14:paraId="7A55D141" w14:textId="2C2D4F33"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80"/>
      </w:r>
      <w:r w:rsidR="009D7F63" w:rsidRPr="00FE024C">
        <w:rPr>
          <w:lang w:val="sk-SK"/>
        </w:rPr>
        <w:t>, ak je účet identifikovaný v zmluvnom vzťahu (napr. v dohode), prijímateľ nie je povinný predkladať súhlas s poukazovaním mzdy na účet,</w:t>
      </w:r>
    </w:p>
    <w:p w14:paraId="4C7E5AB2" w14:textId="727A80AC"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42" w14:textId="0D8782F2"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organizácie okrem ŠRO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7A55D143" w14:textId="655C880B"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štátne rozpočtové organizácie </w:t>
      </w:r>
      <w:r w:rsidR="009D7F63" w:rsidRPr="00D272DE">
        <w:rPr>
          <w:iCs/>
          <w:lang w:val="sk-SK"/>
        </w:rPr>
        <w:t xml:space="preserve">(príloha č. </w:t>
      </w:r>
      <w:r w:rsidR="00F86DFA" w:rsidRPr="00D272DE">
        <w:rPr>
          <w:iCs/>
          <w:lang w:val="sk-SK"/>
        </w:rPr>
        <w:t>10</w:t>
      </w:r>
      <w:r w:rsidR="009D7F63" w:rsidRPr="00D272DE">
        <w:rPr>
          <w:iCs/>
          <w:lang w:val="sk-SK"/>
        </w:rPr>
        <w:t>)</w:t>
      </w:r>
      <w:r w:rsidR="00CA5224" w:rsidRPr="00D272DE">
        <w:rPr>
          <w:iCs/>
          <w:lang w:val="sk-SK"/>
        </w:rPr>
        <w:t>,</w:t>
      </w:r>
    </w:p>
    <w:p w14:paraId="7A55D144" w14:textId="219EF5FB"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7A55D146" w14:textId="614411AC" w:rsidR="009D7F63" w:rsidRPr="00BB28C5"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 xml:space="preserve">prijímateľ </w:t>
      </w:r>
      <w:r w:rsidR="009D7F63" w:rsidRPr="00167090">
        <w:rPr>
          <w:b/>
          <w:lang w:val="sk-SK"/>
        </w:rPr>
        <w:lastRenderedPageBreak/>
        <w:t>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7A55D147"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7A55D148" w14:textId="116A1686"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7A55D149" w14:textId="2DEEBE70"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7A55D14A"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A55D14B" w14:textId="3B0CAB86" w:rsidR="009D7F63" w:rsidRPr="0073389C" w:rsidRDefault="009D7F63" w:rsidP="009D7F63">
      <w:pPr>
        <w:pStyle w:val="Bulletslevel1"/>
        <w:ind w:left="567" w:hanging="283"/>
        <w:rPr>
          <w:lang w:val="sk-SK"/>
        </w:rPr>
      </w:pPr>
      <w:r w:rsidRPr="0073389C">
        <w:rPr>
          <w:lang w:val="sk-SK"/>
        </w:rPr>
        <w:t xml:space="preserve">faktúra (ak relevantné), </w:t>
      </w:r>
    </w:p>
    <w:p w14:paraId="7A55D14C"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0D841E96" w14:textId="7B5DA948" w:rsidR="00B9414D" w:rsidRPr="0073389C" w:rsidRDefault="00B9414D" w:rsidP="00B9414D">
      <w:pPr>
        <w:pStyle w:val="Bulletslevel1"/>
        <w:spacing w:after="120" w:line="288" w:lineRule="auto"/>
        <w:ind w:left="567" w:hanging="283"/>
        <w:jc w:val="both"/>
        <w:rPr>
          <w:lang w:val="sk-SK"/>
        </w:rPr>
      </w:pPr>
      <w:r w:rsidRPr="0073389C">
        <w:rPr>
          <w:lang w:val="sk-SK"/>
        </w:rPr>
        <w:t>pracovný výkaz (všeobecný pracovný výkaz</w:t>
      </w:r>
      <w:r w:rsidR="00003B20">
        <w:rPr>
          <w:rFonts w:cs="Arial"/>
          <w:i/>
          <w:iCs/>
          <w:szCs w:val="19"/>
          <w:lang w:val="sk-SK"/>
        </w:rPr>
        <w:t xml:space="preserve"> -</w:t>
      </w:r>
      <w:r w:rsidRPr="0073389C">
        <w:rPr>
          <w:lang w:val="sk-SK"/>
        </w:rPr>
        <w:t xml:space="preserve"> príloha č. </w:t>
      </w:r>
      <w:r>
        <w:rPr>
          <w:lang w:val="sk-SK"/>
        </w:rPr>
        <w:t>7),</w:t>
      </w:r>
    </w:p>
    <w:p w14:paraId="7A55D14E" w14:textId="6D3C823E"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5BBBEF8C" w14:textId="0C23A0F3" w:rsidR="00CA5CAB" w:rsidRPr="009719B7" w:rsidRDefault="00C74ED8" w:rsidP="006D565B">
      <w:pPr>
        <w:pStyle w:val="Bulletslevel1"/>
        <w:numPr>
          <w:ilvl w:val="0"/>
          <w:numId w:val="0"/>
        </w:numPr>
        <w:spacing w:after="120" w:line="288" w:lineRule="auto"/>
        <w:ind w:left="567"/>
        <w:rPr>
          <w:rFonts w:cs="Arial"/>
          <w:b/>
          <w:bCs/>
          <w:color w:val="auto"/>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008F5719" w14:textId="77777777" w:rsidR="0042442A" w:rsidRPr="0073389C" w:rsidRDefault="0042442A"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Náhrada mzdy a platu </w:t>
      </w:r>
    </w:p>
    <w:p w14:paraId="160CFB5A" w14:textId="019ABDEF" w:rsidR="0042442A" w:rsidRDefault="0042442A" w:rsidP="009A78AB">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2327CD4" w14:textId="77777777" w:rsidR="003F06E8" w:rsidRPr="0073389C" w:rsidRDefault="003F06E8" w:rsidP="009A78AB">
      <w:pPr>
        <w:pStyle w:val="Bulletslevel1"/>
        <w:numPr>
          <w:ilvl w:val="1"/>
          <w:numId w:val="72"/>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2CBA90E1" w14:textId="77777777" w:rsidR="00AD5D29" w:rsidRDefault="003F06E8" w:rsidP="009A78AB">
      <w:pPr>
        <w:pStyle w:val="Bulletslevel1"/>
        <w:numPr>
          <w:ilvl w:val="1"/>
          <w:numId w:val="72"/>
        </w:numPr>
        <w:spacing w:after="120" w:line="288" w:lineRule="auto"/>
        <w:ind w:left="567" w:hanging="283"/>
        <w:rPr>
          <w:lang w:val="sk-SK"/>
        </w:rPr>
      </w:pPr>
      <w:r w:rsidRPr="0073389C">
        <w:rPr>
          <w:lang w:val="sk-SK"/>
        </w:rPr>
        <w:t xml:space="preserve">mzdový list, resp. výplatnú pásku, </w:t>
      </w:r>
    </w:p>
    <w:p w14:paraId="38DA1398" w14:textId="0C54C4E2" w:rsidR="007A65A7" w:rsidRPr="007A65A7" w:rsidRDefault="007A65A7" w:rsidP="009A78AB">
      <w:pPr>
        <w:pStyle w:val="Bulletslevel1"/>
        <w:numPr>
          <w:ilvl w:val="1"/>
          <w:numId w:val="72"/>
        </w:numPr>
        <w:spacing w:after="120" w:line="288" w:lineRule="auto"/>
        <w:ind w:left="567" w:hanging="283"/>
        <w:rPr>
          <w:lang w:val="sk-SK"/>
        </w:rPr>
      </w:pPr>
      <w:r>
        <w:rPr>
          <w:lang w:val="sk-SK"/>
        </w:rPr>
        <w:t>mesačný výkaz poistného a príspevkov do Sociálnej poisťovne,</w:t>
      </w:r>
    </w:p>
    <w:p w14:paraId="212E7208" w14:textId="77777777" w:rsidR="007A65A7" w:rsidRDefault="007A65A7" w:rsidP="009A78AB">
      <w:pPr>
        <w:pStyle w:val="Bulletslevel1"/>
        <w:numPr>
          <w:ilvl w:val="1"/>
          <w:numId w:val="72"/>
        </w:numPr>
        <w:spacing w:after="120" w:line="288" w:lineRule="auto"/>
        <w:ind w:left="567" w:hanging="283"/>
        <w:rPr>
          <w:lang w:val="sk-SK"/>
        </w:rPr>
      </w:pPr>
      <w:r>
        <w:rPr>
          <w:lang w:val="sk-SK"/>
        </w:rPr>
        <w:t>výkaz preddavkov na poistné na verejné zdravotné poistenie,</w:t>
      </w:r>
    </w:p>
    <w:p w14:paraId="0786050A" w14:textId="29EDA23E" w:rsidR="007A65A7" w:rsidRPr="007A65A7" w:rsidRDefault="007A65A7" w:rsidP="009A78AB">
      <w:pPr>
        <w:pStyle w:val="Bulletslevel1"/>
        <w:numPr>
          <w:ilvl w:val="1"/>
          <w:numId w:val="72"/>
        </w:numPr>
        <w:spacing w:after="120" w:line="288" w:lineRule="auto"/>
        <w:ind w:left="567" w:hanging="283"/>
        <w:rPr>
          <w:lang w:val="sk-SK"/>
        </w:rPr>
      </w:pPr>
      <w:r>
        <w:rPr>
          <w:lang w:val="sk-SK"/>
        </w:rPr>
        <w:t>prehľad o zrazených a odvedených preddavkoch na daň,</w:t>
      </w:r>
    </w:p>
    <w:p w14:paraId="0B13780D" w14:textId="2FD9915B" w:rsidR="0042442A" w:rsidRPr="0073389C" w:rsidRDefault="0042442A" w:rsidP="009A78AB">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Pr="0073389C">
        <w:rPr>
          <w:rFonts w:ascii="Arial" w:hAnsi="Arial" w:cs="Arial"/>
          <w:color w:val="auto"/>
          <w:sz w:val="19"/>
          <w:szCs w:val="19"/>
          <w:lang w:val="sk-SK"/>
        </w:rPr>
        <w:t xml:space="preserve"> v závislosti od typu organizácie),</w:t>
      </w:r>
    </w:p>
    <w:p w14:paraId="4C6D606E" w14:textId="5D81FA25" w:rsidR="001407FE" w:rsidRDefault="0042442A" w:rsidP="009A78AB">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57209B66" w14:textId="13100F12"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81"/>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1A3C7226" w14:textId="3F975C2C"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 xml:space="preserve">(príloha č. </w:t>
      </w:r>
      <w:r w:rsidR="009E23C2">
        <w:rPr>
          <w:lang w:val="sk-SK"/>
        </w:rPr>
        <w:t>36</w:t>
      </w:r>
      <w:r>
        <w:rPr>
          <w:lang w:val="sk-SK"/>
        </w:rPr>
        <w:t>)</w:t>
      </w:r>
      <w:r w:rsidRPr="007E5812">
        <w:rPr>
          <w:lang w:val="sk-SK"/>
        </w:rPr>
        <w:t>,</w:t>
      </w:r>
    </w:p>
    <w:p w14:paraId="382C5245" w14:textId="511567A5" w:rsidR="0042442A" w:rsidRPr="0073389C" w:rsidRDefault="0042442A" w:rsidP="009A78AB">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5B322424" w14:textId="48AA2F1B" w:rsidR="00BC103F" w:rsidRPr="00B74A96" w:rsidRDefault="0042442A" w:rsidP="009A78AB">
      <w:pPr>
        <w:pStyle w:val="Default"/>
        <w:numPr>
          <w:ilvl w:val="1"/>
          <w:numId w:val="72"/>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37, resp. 38 </w:t>
      </w:r>
      <w:r>
        <w:rPr>
          <w:rFonts w:ascii="Arial" w:hAnsi="Arial" w:cs="Arial"/>
          <w:color w:val="auto"/>
          <w:sz w:val="19"/>
          <w:szCs w:val="19"/>
          <w:lang w:val="sk-SK"/>
        </w:rPr>
        <w:t>(ak relevantné).</w:t>
      </w:r>
      <w:r w:rsidRPr="0073389C">
        <w:rPr>
          <w:rFonts w:ascii="Arial" w:hAnsi="Arial" w:cs="Arial"/>
          <w:color w:val="auto"/>
          <w:sz w:val="19"/>
          <w:szCs w:val="19"/>
          <w:lang w:val="sk-SK"/>
        </w:rPr>
        <w:t xml:space="preserve"> </w:t>
      </w:r>
    </w:p>
    <w:p w14:paraId="7A55D151" w14:textId="2DA14EF3"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7A55D152" w14:textId="42E9192A"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xml:space="preserve">, začiatok cesty, miesto konania, účel cesty, koniec cesty, určený dopravný prostriedok. Vyplnené vyúčtovanie pracovnej cesty </w:t>
      </w:r>
      <w:r w:rsidRPr="0073389C">
        <w:rPr>
          <w:lang w:val="sk-SK"/>
        </w:rPr>
        <w:lastRenderedPageBreak/>
        <w:t xml:space="preserve">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 </w:t>
      </w:r>
    </w:p>
    <w:p w14:paraId="7A55D153" w14:textId="34523E0A" w:rsidR="009D7F63" w:rsidRPr="0073389C" w:rsidRDefault="009D7F63" w:rsidP="009D7F63">
      <w:pPr>
        <w:pStyle w:val="Bulletslevel1"/>
        <w:spacing w:after="120" w:line="288" w:lineRule="auto"/>
        <w:ind w:left="567" w:hanging="283"/>
        <w:rPr>
          <w:lang w:val="sk-SK"/>
        </w:rPr>
      </w:pPr>
      <w:r w:rsidRPr="0073389C">
        <w:rPr>
          <w:lang w:val="sk-SK"/>
        </w:rPr>
        <w:t xml:space="preserve">cestovný lístok, palubný lístok (ak relevantné), </w:t>
      </w:r>
    </w:p>
    <w:p w14:paraId="7A55D154" w14:textId="35E267B6"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7A55D155" w14:textId="30C62494"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7A55D156" w14:textId="52440D4F"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7A55D157" w14:textId="03D763E2" w:rsidR="009D7F63" w:rsidRPr="0073389C" w:rsidRDefault="009D7F63" w:rsidP="00A85003">
      <w:pPr>
        <w:pStyle w:val="Bulletslevel1"/>
        <w:spacing w:after="120" w:line="288" w:lineRule="auto"/>
        <w:ind w:left="567" w:hanging="283"/>
        <w:jc w:val="both"/>
        <w:rPr>
          <w:lang w:val="sk-SK"/>
        </w:rPr>
      </w:pPr>
      <w:r w:rsidRPr="0073389C">
        <w:rPr>
          <w:b/>
          <w:lang w:val="sk-SK"/>
        </w:rPr>
        <w:t>pri využití súkromného motorového vozidla pre služobné účely</w:t>
      </w:r>
      <w:ins w:id="226" w:author="Katarína Snopková" w:date="2017-01-11T14:38:00Z">
        <w:r w:rsidR="005D7B9B">
          <w:rPr>
            <w:b/>
            <w:lang w:val="sk-SK"/>
          </w:rPr>
          <w:t>:</w:t>
        </w:r>
      </w:ins>
      <w:r w:rsidRPr="0073389C">
        <w:rPr>
          <w:lang w:val="sk-SK"/>
        </w:rPr>
        <w:t xml:space="preserve"> </w:t>
      </w:r>
      <w:ins w:id="227" w:author="Katarína Snopková" w:date="2017-01-11T14:38:00Z">
        <w:r w:rsidR="005D7B9B">
          <w:rPr>
            <w:lang w:val="sk-SK"/>
          </w:rPr>
          <w:t>písomná dohoda so zamestnávateľom o</w:t>
        </w:r>
      </w:ins>
      <w:ins w:id="228" w:author="Katarína Snopková" w:date="2017-01-11T14:39:00Z">
        <w:r w:rsidR="005D7B9B">
          <w:rPr>
            <w:lang w:val="sk-SK"/>
          </w:rPr>
          <w:t> </w:t>
        </w:r>
      </w:ins>
      <w:ins w:id="229" w:author="Katarína Snopková" w:date="2017-01-11T14:38:00Z">
        <w:r w:rsidR="005D7B9B">
          <w:rPr>
            <w:lang w:val="sk-SK"/>
          </w:rPr>
          <w:t xml:space="preserve">využití </w:t>
        </w:r>
      </w:ins>
      <w:ins w:id="230" w:author="Katarína Snopková" w:date="2017-01-11T14:39:00Z">
        <w:r w:rsidR="005D7B9B">
          <w:rPr>
            <w:lang w:val="sk-SK"/>
          </w:rPr>
          <w:t xml:space="preserve">súkromného motorového vozidla pre služobné účely, </w:t>
        </w:r>
      </w:ins>
      <w:ins w:id="231" w:author="Katarína Snopková" w:date="2017-01-11T14:35:00Z">
        <w:r w:rsidR="005D7B9B" w:rsidRPr="0073389C">
          <w:rPr>
            <w:lang w:val="sk-SK"/>
          </w:rPr>
          <w:t xml:space="preserve">pokladničný blok ERP (elektronická registračná pokladňa) z nákupu PHM (pohonných hmôt), kópia technického preukazu, </w:t>
        </w:r>
      </w:ins>
      <w:ins w:id="232" w:author="Katarína Snopková" w:date="2017-01-13T10:34:00Z">
        <w:r w:rsidR="00933C9A">
          <w:rPr>
            <w:lang w:val="sk-SK"/>
          </w:rPr>
          <w:t>Zmluva o</w:t>
        </w:r>
      </w:ins>
      <w:ins w:id="233" w:author="Katarína Snopková" w:date="2017-01-13T10:40:00Z">
        <w:r w:rsidR="002A4AF5">
          <w:rPr>
            <w:lang w:val="sk-SK"/>
          </w:rPr>
          <w:t> povinnom zmluvnom poistení vozidla</w:t>
        </w:r>
      </w:ins>
      <w:ins w:id="234" w:author="Katarína Snopková" w:date="2017-01-11T14:35:00Z">
        <w:r w:rsidR="005D7B9B" w:rsidRPr="0073389C">
          <w:rPr>
            <w:lang w:val="sk-SK"/>
          </w:rPr>
          <w:t>, spôsob výpočtu oprávnených výdavkov na pohonné hmoty,</w:t>
        </w:r>
      </w:ins>
      <w:del w:id="235" w:author="Katarína Snopková" w:date="2017-01-11T14:35:00Z">
        <w:r w:rsidRPr="0073389C" w:rsidDel="005D7B9B">
          <w:rPr>
            <w:lang w:val="sk-SK"/>
          </w:rPr>
          <w:delText>je oprávneným výdavkom suma zodpovedajúca výške cestovného prostredníctvom verejnej dopravy. V takomto prípade sa bude vyžadovať potvrdenie dopravcu o cene lístka</w:delText>
        </w:r>
        <w:r w:rsidRPr="0073389C" w:rsidDel="005D7B9B">
          <w:rPr>
            <w:rStyle w:val="Odkaznapoznmkupodiarou"/>
            <w:rFonts w:cs="Arial"/>
            <w:sz w:val="19"/>
            <w:szCs w:val="19"/>
            <w:lang w:val="sk-SK"/>
          </w:rPr>
          <w:footnoteReference w:id="82"/>
        </w:r>
        <w:r w:rsidRPr="0073389C" w:rsidDel="005D7B9B">
          <w:rPr>
            <w:lang w:val="sk-SK"/>
          </w:rPr>
          <w:delText xml:space="preserve"> napr. na internete verejne dostupný cenník platný k danému termínu použitia súkromného motorového vozidla,</w:delText>
        </w:r>
      </w:del>
      <w:r w:rsidRPr="0073389C">
        <w:rPr>
          <w:lang w:val="sk-SK"/>
        </w:rPr>
        <w:t xml:space="preserve"> </w:t>
      </w:r>
    </w:p>
    <w:p w14:paraId="52A1CD85" w14:textId="1DA8B6D3"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83"/>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w:t>
      </w:r>
      <w:del w:id="238" w:author="Katarína Snopková" w:date="2017-01-13T10:39:00Z">
        <w:r w:rsidRPr="0073389C" w:rsidDel="002A4AF5">
          <w:rPr>
            <w:lang w:val="sk-SK"/>
          </w:rPr>
          <w:delText>zákonná poistka</w:delText>
        </w:r>
      </w:del>
      <w:ins w:id="239" w:author="Slavomír Gajarský" w:date="2017-01-19T15:01:00Z">
        <w:r w:rsidR="00DE419B">
          <w:rPr>
            <w:lang w:val="sk-SK"/>
          </w:rPr>
          <w:t>z</w:t>
        </w:r>
      </w:ins>
      <w:ins w:id="240" w:author="Katarína Snopková" w:date="2017-01-13T10:39:00Z">
        <w:del w:id="241" w:author="Slavomír Gajarský" w:date="2017-01-19T15:01:00Z">
          <w:r w:rsidR="002A4AF5" w:rsidDel="00DE419B">
            <w:rPr>
              <w:lang w:val="sk-SK"/>
            </w:rPr>
            <w:delText>Z</w:delText>
          </w:r>
        </w:del>
        <w:r w:rsidR="002A4AF5">
          <w:rPr>
            <w:lang w:val="sk-SK"/>
          </w:rPr>
          <w:t>mluva o povinnom zmluvnom poistení vozidla</w:t>
        </w:r>
      </w:ins>
      <w:del w:id="242" w:author="Katarína Snopková" w:date="2017-01-11T14:44:00Z">
        <w:r w:rsidRPr="0073389C" w:rsidDel="003971FC">
          <w:rPr>
            <w:lang w:val="sk-SK"/>
          </w:rPr>
          <w:delText xml:space="preserve"> (ak je to relevantné</w:delText>
        </w:r>
        <w:r w:rsidRPr="0073389C" w:rsidDel="003971FC">
          <w:rPr>
            <w:rStyle w:val="Odkaznapoznmkupodiarou"/>
            <w:rFonts w:cs="Arial"/>
            <w:sz w:val="19"/>
            <w:szCs w:val="19"/>
            <w:lang w:val="sk-SK"/>
          </w:rPr>
          <w:footnoteReference w:id="84"/>
        </w:r>
        <w:r w:rsidRPr="0073389C" w:rsidDel="003971FC">
          <w:rPr>
            <w:lang w:val="sk-SK"/>
          </w:rPr>
          <w:delText>)</w:delText>
        </w:r>
      </w:del>
      <w:r w:rsidRPr="0073389C">
        <w:rPr>
          <w:lang w:val="sk-SK"/>
        </w:rPr>
        <w:t>, spôsob výpočtu oprávnených výdavkov na pohonné hmoty,</w:t>
      </w:r>
    </w:p>
    <w:p w14:paraId="7A55D158" w14:textId="0988A143" w:rsidR="009D7F63" w:rsidRPr="0073389C" w:rsidRDefault="00CA56B7" w:rsidP="00A85003">
      <w:pPr>
        <w:pStyle w:val="Bulletslevel1"/>
        <w:spacing w:after="120" w:line="288" w:lineRule="auto"/>
        <w:ind w:left="567" w:hanging="283"/>
        <w:jc w:val="both"/>
        <w:rPr>
          <w:lang w:val="sk-SK"/>
        </w:rPr>
      </w:pPr>
      <w:r>
        <w:rPr>
          <w:lang w:val="sk-SK"/>
        </w:rPr>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7A55D159" w14:textId="599F36C5"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7A55D15B" w14:textId="69D2A3BA"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7A55D15C" w14:textId="4C04FC95"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7A55D15D"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7A55D15E"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A55D15F" w14:textId="22E95564"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lastRenderedPageBreak/>
        <w:t>V ďalších ŽoP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7A55D160" w14:textId="736BC12F"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7A55D161"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6B7260F9" w14:textId="0E0CF851"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17E6A09A" w14:textId="3515FFD3" w:rsidR="007E243E" w:rsidRPr="00E65E97" w:rsidRDefault="009D7F63" w:rsidP="00E65E97">
      <w:pPr>
        <w:pStyle w:val="Bulletslevel1"/>
        <w:spacing w:after="120" w:line="288" w:lineRule="auto"/>
        <w:ind w:left="567" w:hanging="283"/>
        <w:rPr>
          <w:lang w:val="sk-SK"/>
        </w:rPr>
      </w:pPr>
      <w:r w:rsidRPr="00C87533">
        <w:rPr>
          <w:lang w:val="sk-SK"/>
        </w:rPr>
        <w:t>výpis z denníka, resp. z hlavnej knihy prijímateľa alebo peňažného denníka prijímateľa (jednoduché účtovníctvo) o zaúčtovaní účtovného prípadu vrátane úhrady výdavku, spôsob výpočtu oprávnenej výšky výdavku (ak relevantné).</w:t>
      </w:r>
      <w:r w:rsidR="00C87533" w:rsidRPr="00B23943">
        <w:rPr>
          <w:lang w:val="sk-SK"/>
        </w:rPr>
        <w:t xml:space="preserve"> </w:t>
      </w:r>
    </w:p>
    <w:p w14:paraId="1D9F9F8F" w14:textId="6F3FB604"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zahraničným expertom (per diems)</w:t>
      </w:r>
    </w:p>
    <w:p w14:paraId="39B2F3FC" w14:textId="2A066E73" w:rsidR="008B19F7" w:rsidRPr="00293A94" w:rsidRDefault="008B19F7"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prostriedky vyplatené a pod. </w:t>
      </w:r>
    </w:p>
    <w:p w14:paraId="78E02225" w14:textId="77777777" w:rsidR="008B19F7" w:rsidRPr="00293A94" w:rsidRDefault="008B19F7"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vyúčtovanie pracovnej cesty, </w:t>
      </w:r>
    </w:p>
    <w:p w14:paraId="498AD2C3" w14:textId="531208F0" w:rsidR="008B19F7" w:rsidRPr="00293A94" w:rsidRDefault="008B19F7"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14:paraId="213B4FDA" w14:textId="68685B32" w:rsidR="008B19F7" w:rsidRPr="00293A94" w:rsidRDefault="008B19F7"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14:paraId="7B7316C3" w14:textId="3807977B" w:rsidR="008B19F7" w:rsidRPr="00293A94" w:rsidRDefault="008B19F7"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14:paraId="50888AB4" w14:textId="559E027E" w:rsidR="008B19F7" w:rsidRPr="00293A94" w:rsidRDefault="008B19F7"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14:paraId="4C703253" w14:textId="537D98EE"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14:paraId="074769CE" w14:textId="77777777" w:rsidR="00C87533" w:rsidRPr="0073389C" w:rsidRDefault="00C87533"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59B2BA88" w14:textId="1F4A1F88" w:rsidR="00C87533" w:rsidRPr="0073389C" w:rsidRDefault="00C87533"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38AAE42D" w14:textId="0AC74B56" w:rsidR="00C87533" w:rsidRPr="0073389C" w:rsidRDefault="00C87533"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0F0053FD" w14:textId="0946626D" w:rsidR="00C87533" w:rsidRPr="0073389C" w:rsidRDefault="00C87533"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1AA2C8E2" w14:textId="1460D2EE" w:rsidR="00C87533" w:rsidRPr="0073389C" w:rsidRDefault="00C87533"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720153E0" w14:textId="77777777" w:rsidR="00C87533" w:rsidRPr="0073389C" w:rsidRDefault="00C87533" w:rsidP="009A78AB">
      <w:pPr>
        <w:pStyle w:val="Default"/>
        <w:numPr>
          <w:ilvl w:val="0"/>
          <w:numId w:val="70"/>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37FBA70B" w14:textId="77777777" w:rsidR="00C87533" w:rsidRPr="0073389C" w:rsidRDefault="00C87533"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F01B47">
        <w:rPr>
          <w:rFonts w:ascii="Arial" w:hAnsi="Arial" w:cs="Arial"/>
          <w:b/>
          <w:sz w:val="19"/>
          <w:szCs w:val="19"/>
          <w:lang w:val="sk-SK"/>
        </w:rPr>
        <w:t>pri využití súkromného motorového vozidla</w:t>
      </w:r>
      <w:r w:rsidRPr="0073389C">
        <w:rPr>
          <w:rFonts w:ascii="Arial" w:hAnsi="Arial" w:cs="Arial"/>
          <w:sz w:val="19"/>
          <w:szCs w:val="19"/>
          <w:lang w:val="sk-SK"/>
        </w:rPr>
        <w:t xml:space="preserve"> doklad o výške cestovného prostredníctvom verejnej dopravy - potvrdenie dopravcu o cene lístka</w:t>
      </w:r>
      <w:r w:rsidRPr="0073389C">
        <w:rPr>
          <w:rStyle w:val="Odkaznapoznmkupodiarou"/>
          <w:rFonts w:cs="Arial"/>
          <w:sz w:val="19"/>
          <w:szCs w:val="19"/>
          <w:lang w:val="sk-SK"/>
        </w:rPr>
        <w:footnoteReference w:id="85"/>
      </w:r>
      <w:r w:rsidRPr="0073389C">
        <w:rPr>
          <w:rFonts w:ascii="Arial" w:hAnsi="Arial" w:cs="Arial"/>
          <w:sz w:val="19"/>
          <w:szCs w:val="19"/>
          <w:lang w:val="sk-SK"/>
        </w:rPr>
        <w:t xml:space="preserve"> napr. na internete verejne dostupný cenník platný k danému termínu použitia súkromného motorového vozidla,</w:t>
      </w:r>
    </w:p>
    <w:p w14:paraId="4C4435C6" w14:textId="77777777" w:rsidR="00C87533" w:rsidRPr="0073389C" w:rsidRDefault="00C87533"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w:t>
      </w:r>
      <w:r w:rsidRPr="0073389C">
        <w:rPr>
          <w:rFonts w:ascii="Arial" w:hAnsi="Arial" w:cs="Arial"/>
          <w:sz w:val="19"/>
          <w:szCs w:val="19"/>
          <w:lang w:val="sk-SK"/>
        </w:rPr>
        <w:lastRenderedPageBreak/>
        <w:t xml:space="preserve">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6FCFD288" w14:textId="77777777" w:rsidR="00C87533" w:rsidRPr="0073389C" w:rsidRDefault="00C87533"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12CC90F0" w14:textId="6188C096"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E0FF75" w14:textId="242A76D4" w:rsidR="00C87533" w:rsidRPr="0073389C" w:rsidRDefault="00C87533" w:rsidP="009A78AB">
      <w:pPr>
        <w:pStyle w:val="Default"/>
        <w:numPr>
          <w:ilvl w:val="0"/>
          <w:numId w:val="71"/>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6EB51526" w14:textId="02AAAE58" w:rsidR="00C87533" w:rsidRPr="0073389C" w:rsidRDefault="00C87533" w:rsidP="009A78AB">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3F9575B" w14:textId="77777777" w:rsidR="00C87533" w:rsidRPr="0073389C" w:rsidRDefault="00C87533" w:rsidP="009A78AB">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55D164" w14:textId="28041340" w:rsidR="009D7F63" w:rsidRPr="00515B75" w:rsidRDefault="00C87533" w:rsidP="009A78AB">
      <w:pPr>
        <w:pStyle w:val="Default"/>
        <w:numPr>
          <w:ilvl w:val="0"/>
          <w:numId w:val="71"/>
        </w:numPr>
        <w:spacing w:before="120" w:after="120" w:line="288" w:lineRule="auto"/>
        <w:ind w:left="567" w:hanging="283"/>
        <w:jc w:val="both"/>
        <w:rPr>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14:paraId="077519CC" w14:textId="5CB7CBEB"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Prijímatelia môžu dokumentáciu k cestovným náhradám predkladať v rámci žiadosti o platbu až po vyúčtovaní cestovných náhrad (vyčíslenie reálnych výdavkov na služobnú cestu), t. j. po zúčtovaní preplatku/nedoplatku.</w:t>
      </w:r>
    </w:p>
    <w:p w14:paraId="7A55D169" w14:textId="69F0A61B"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14:paraId="7A55D16A" w14:textId="48338789"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7A55D16B" w14:textId="71C6FE3A"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7A55D16C" w14:textId="60B0387C"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78FE2403" w14:textId="1861E7FA" w:rsidR="00227E16" w:rsidRPr="00515B75" w:rsidRDefault="009D7F63" w:rsidP="00515B75">
      <w:pPr>
        <w:pStyle w:val="Bulletslevel1"/>
        <w:spacing w:after="120" w:line="288" w:lineRule="auto"/>
        <w:ind w:left="567" w:hanging="283"/>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Pr="0073389C">
        <w:rPr>
          <w:lang w:val="sk-SK"/>
        </w:rPr>
        <w:t>, resp. objednávka</w:t>
      </w:r>
      <w:r w:rsidR="00B23BB8">
        <w:rPr>
          <w:lang w:val="sk-SK"/>
        </w:rPr>
        <w:t>.</w:t>
      </w:r>
    </w:p>
    <w:p w14:paraId="7A55D16F" w14:textId="0C9CFB16"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7A55D170" w14:textId="0E257D7D" w:rsidR="009D7F63" w:rsidRPr="0073389C" w:rsidRDefault="009D7F63" w:rsidP="009A78AB">
      <w:pPr>
        <w:pStyle w:val="Default"/>
        <w:numPr>
          <w:ilvl w:val="1"/>
          <w:numId w:val="6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7A55D171" w14:textId="491FB7D0" w:rsidR="009D7F63" w:rsidRPr="0073389C" w:rsidRDefault="009D7F63" w:rsidP="009A78AB">
      <w:pPr>
        <w:pStyle w:val="Default"/>
        <w:numPr>
          <w:ilvl w:val="1"/>
          <w:numId w:val="6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A55D172" w14:textId="60DB8FAF" w:rsidR="009D7F63" w:rsidRDefault="00182CBF" w:rsidP="009A78AB">
      <w:pPr>
        <w:pStyle w:val="Default"/>
        <w:numPr>
          <w:ilvl w:val="1"/>
          <w:numId w:val="6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2087BF19" w14:textId="77777777" w:rsidR="00182CBF" w:rsidRPr="0073389C" w:rsidRDefault="00182CBF" w:rsidP="009A78AB">
      <w:pPr>
        <w:pStyle w:val="Default"/>
        <w:numPr>
          <w:ilvl w:val="1"/>
          <w:numId w:val="61"/>
        </w:numPr>
        <w:spacing w:before="120" w:after="120" w:line="288" w:lineRule="auto"/>
        <w:ind w:left="567" w:hanging="283"/>
        <w:jc w:val="both"/>
        <w:rPr>
          <w:rFonts w:ascii="Arial" w:hAnsi="Arial" w:cs="Arial"/>
          <w:sz w:val="19"/>
          <w:szCs w:val="19"/>
          <w:lang w:val="sk-SK"/>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05A20324" w14:textId="77777777" w:rsidR="00376C28" w:rsidRDefault="009D7F63" w:rsidP="009A78AB">
      <w:pPr>
        <w:pStyle w:val="Default"/>
        <w:numPr>
          <w:ilvl w:val="1"/>
          <w:numId w:val="6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14:paraId="7A55D173" w14:textId="622426B5" w:rsidR="009D7F63" w:rsidRPr="0073389C" w:rsidRDefault="009D7F63" w:rsidP="009A78AB">
      <w:pPr>
        <w:pStyle w:val="Default"/>
        <w:numPr>
          <w:ilvl w:val="1"/>
          <w:numId w:val="6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4FCE09AE" w14:textId="034A09B9" w:rsidR="00E5084E" w:rsidRPr="00CB2A99" w:rsidRDefault="009D7F63" w:rsidP="009A78AB">
      <w:pPr>
        <w:pStyle w:val="Default"/>
        <w:numPr>
          <w:ilvl w:val="1"/>
          <w:numId w:val="6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7A55D176" w14:textId="2BE03C63"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7A55D177" w14:textId="2FA50FB9" w:rsidR="009D7F63" w:rsidRPr="0073389C" w:rsidRDefault="009D7F63" w:rsidP="009A78AB">
      <w:pPr>
        <w:pStyle w:val="Default"/>
        <w:numPr>
          <w:ilvl w:val="0"/>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 xml:space="preserve">originál alebo kópia </w:t>
      </w:r>
      <w:r w:rsidR="002E4316" w:rsidRPr="0073389C">
        <w:rPr>
          <w:rFonts w:ascii="Arial" w:hAnsi="Arial" w:cs="Arial"/>
          <w:sz w:val="19"/>
          <w:szCs w:val="19"/>
          <w:lang w:val="sk-SK"/>
        </w:rPr>
        <w:lastRenderedPageBreak/>
        <w:t>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7A55D178" w14:textId="76949040" w:rsidR="009D7F63" w:rsidRPr="0073389C" w:rsidRDefault="009D7F63" w:rsidP="009A78AB">
      <w:pPr>
        <w:pStyle w:val="Default"/>
        <w:numPr>
          <w:ilvl w:val="2"/>
          <w:numId w:val="63"/>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9" w14:textId="337A6B23" w:rsidR="009D7F63" w:rsidRPr="0073389C" w:rsidRDefault="00E717DB" w:rsidP="009A78AB">
      <w:pPr>
        <w:pStyle w:val="Default"/>
        <w:numPr>
          <w:ilvl w:val="2"/>
          <w:numId w:val="63"/>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7A" w14:textId="1CAF1515" w:rsidR="009D7F63" w:rsidRPr="0073389C" w:rsidRDefault="009D7F63" w:rsidP="009A78AB">
      <w:pPr>
        <w:pStyle w:val="Default"/>
        <w:numPr>
          <w:ilvl w:val="2"/>
          <w:numId w:val="63"/>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B" w14:textId="0D48875C" w:rsidR="009D7F63" w:rsidRPr="0073389C" w:rsidRDefault="009D7F63" w:rsidP="009A78AB">
      <w:pPr>
        <w:pStyle w:val="Default"/>
        <w:numPr>
          <w:ilvl w:val="2"/>
          <w:numId w:val="63"/>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01CD4443" w14:textId="01913B5D" w:rsidR="00EA7E3A" w:rsidRPr="00CA3395" w:rsidRDefault="009D7F63" w:rsidP="009A78AB">
      <w:pPr>
        <w:pStyle w:val="Default"/>
        <w:numPr>
          <w:ilvl w:val="2"/>
          <w:numId w:val="63"/>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7" w14:textId="1CB48EB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7A55D188" w14:textId="3F8221A3" w:rsidR="009D7F63" w:rsidRPr="0073389C" w:rsidRDefault="009D7F63" w:rsidP="009A78AB">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7A55D189" w14:textId="0C05F0AE" w:rsidR="009D7F63" w:rsidRPr="0073389C" w:rsidRDefault="0050375E" w:rsidP="009A78AB">
      <w:pPr>
        <w:pStyle w:val="Default"/>
        <w:numPr>
          <w:ilvl w:val="1"/>
          <w:numId w:val="65"/>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8A" w14:textId="024964B2" w:rsidR="009D7F63" w:rsidRPr="0073389C" w:rsidRDefault="009D7F63" w:rsidP="009A78AB">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B" w14:textId="5084EDC8" w:rsidR="009D7F63" w:rsidRPr="0073389C" w:rsidRDefault="009D7F63" w:rsidP="009A78AB">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C" w14:textId="0FD779AE" w:rsidR="009D7F63" w:rsidRPr="0073389C" w:rsidRDefault="009D7F63" w:rsidP="009A78AB">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D" w14:textId="18BF130E" w:rsidR="009D7F63" w:rsidRPr="0073389C" w:rsidRDefault="009D7F63" w:rsidP="009A78AB">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ADCFAD" w14:textId="77777777" w:rsidR="003324C5" w:rsidRDefault="009D7F63" w:rsidP="009A78AB">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3" w14:textId="455D7512"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63DACA89" w14:textId="77777777" w:rsidR="005E643E" w:rsidRPr="0073389C" w:rsidRDefault="005E643E" w:rsidP="009A78AB">
      <w:pPr>
        <w:pStyle w:val="Default"/>
        <w:numPr>
          <w:ilvl w:val="2"/>
          <w:numId w:val="8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B98D823" w14:textId="24329519" w:rsidR="005E643E" w:rsidRPr="0073389C" w:rsidRDefault="005E643E" w:rsidP="009A78AB">
      <w:pPr>
        <w:pStyle w:val="Default"/>
        <w:numPr>
          <w:ilvl w:val="2"/>
          <w:numId w:val="8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(v prípade, ak je priestor prenajímaný tretej osobe, je potrebné doložiť aj </w:t>
      </w:r>
      <w:r w:rsidR="001B0812">
        <w:rPr>
          <w:rFonts w:ascii="Arial" w:hAnsi="Arial" w:cs="Arial"/>
          <w:color w:val="auto"/>
          <w:sz w:val="19"/>
          <w:szCs w:val="19"/>
          <w:lang w:val="sk-SK"/>
        </w:rPr>
        <w:t>z</w:t>
      </w:r>
      <w:r w:rsidRPr="0073389C">
        <w:rPr>
          <w:rFonts w:ascii="Arial" w:hAnsi="Arial" w:cs="Arial"/>
          <w:color w:val="auto"/>
          <w:sz w:val="19"/>
          <w:szCs w:val="19"/>
          <w:lang w:val="sk-SK"/>
        </w:rPr>
        <w:t>mluvu medzi majiteľom budovy/ objektu a nájomcom, ktorá mu ustanovuje možnosť prenájmu tretej osobe v súlade s občianskym zákonníkom</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C6F56BF" w14:textId="4A63A505" w:rsidR="005507D4" w:rsidRPr="0073389C" w:rsidRDefault="009D7F63" w:rsidP="009A78AB">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F" w14:textId="6BBE8E1A" w:rsidR="009D7F63" w:rsidRPr="005507D4" w:rsidRDefault="009D7F63" w:rsidP="009A78AB">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A55D1B1" w14:textId="096EF58A"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14:paraId="7A55D1B2" w14:textId="41740F9E" w:rsidR="009D7F63" w:rsidRPr="0073389C" w:rsidRDefault="00346752" w:rsidP="009A78AB">
      <w:pPr>
        <w:pStyle w:val="Default"/>
        <w:numPr>
          <w:ilvl w:val="1"/>
          <w:numId w:val="67"/>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3" w14:textId="15006F8F" w:rsidR="009D7F63" w:rsidRPr="0073389C" w:rsidRDefault="009D7F63" w:rsidP="009A78AB">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4" w14:textId="4B91B3DA" w:rsidR="009D7F63" w:rsidRPr="0073389C" w:rsidRDefault="009D7F63" w:rsidP="009A78AB">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7A55D1B6" w14:textId="68EF15FF" w:rsidR="009D7F63" w:rsidRPr="0073389C" w:rsidRDefault="009D7F63" w:rsidP="009A78AB">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11A4BA03" w14:textId="6B6BD9CB" w:rsidR="00BC5336" w:rsidRPr="00BC5336" w:rsidRDefault="00E72207" w:rsidP="009A78AB">
      <w:pPr>
        <w:pStyle w:val="Default"/>
        <w:numPr>
          <w:ilvl w:val="1"/>
          <w:numId w:val="67"/>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lastRenderedPageBreak/>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14:paraId="7A55D1B7" w14:textId="536B1103" w:rsidR="009D7F63" w:rsidRPr="0073389C" w:rsidRDefault="009D7F63" w:rsidP="009A78AB">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4FC459AB" w14:textId="19E95838" w:rsidR="00D20978" w:rsidRPr="00017C8D" w:rsidRDefault="009D7F63" w:rsidP="009A78AB">
      <w:pPr>
        <w:pStyle w:val="Default"/>
        <w:numPr>
          <w:ilvl w:val="1"/>
          <w:numId w:val="67"/>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7AAE190" w14:textId="77777777"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14:paraId="7A55D1B9" w14:textId="25035AB2"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7A55D1BA" w14:textId="27EA29AC" w:rsidR="009D7F63" w:rsidRPr="0073389C" w:rsidRDefault="009D7F63" w:rsidP="009A78AB">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B" w14:textId="2EA92A8E" w:rsidR="009D7F63" w:rsidRPr="0073389C" w:rsidRDefault="00407A10" w:rsidP="009A78AB">
      <w:pPr>
        <w:pStyle w:val="Default"/>
        <w:numPr>
          <w:ilvl w:val="1"/>
          <w:numId w:val="68"/>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C" w14:textId="7C24299A" w:rsidR="009D7F63" w:rsidRPr="0073389C" w:rsidRDefault="009D7F63" w:rsidP="009A78AB">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E" w14:textId="28B1832A" w:rsidR="009D7F63" w:rsidRPr="0073389C" w:rsidRDefault="009D7F63" w:rsidP="009A78AB">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9F00A45" w14:textId="085E71C3" w:rsidR="00D20C43" w:rsidRPr="0073389C" w:rsidRDefault="009D7F63" w:rsidP="009A78AB">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4F3EE46" w14:textId="5D4D7058" w:rsidR="00D20978" w:rsidRPr="00D20C43" w:rsidRDefault="009D7F63" w:rsidP="009A78AB">
      <w:pPr>
        <w:pStyle w:val="Default"/>
        <w:numPr>
          <w:ilvl w:val="1"/>
          <w:numId w:val="68"/>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7A55D1C1" w14:textId="3D01AB50"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A55D1C2" w14:textId="7CFB926E" w:rsidR="009D7F63" w:rsidRPr="0073389C" w:rsidRDefault="009D7F63" w:rsidP="009A78AB">
      <w:pPr>
        <w:pStyle w:val="Default"/>
        <w:numPr>
          <w:ilvl w:val="0"/>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09B612D" w14:textId="0CF94008" w:rsidR="001C7C81" w:rsidRDefault="009D7F63" w:rsidP="009A78AB">
      <w:pPr>
        <w:pStyle w:val="Default"/>
        <w:numPr>
          <w:ilvl w:val="1"/>
          <w:numId w:val="8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66415BB2" w14:textId="75AA272E" w:rsidR="001C7C81" w:rsidRPr="0073389C" w:rsidRDefault="001C7C81" w:rsidP="009A78AB">
      <w:pPr>
        <w:pStyle w:val="Default"/>
        <w:numPr>
          <w:ilvl w:val="0"/>
          <w:numId w:val="8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86"/>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7A55D1C4" w14:textId="77F58752" w:rsidR="009D7F63" w:rsidRPr="0073389C" w:rsidRDefault="009D7F63" w:rsidP="009A78AB">
      <w:pPr>
        <w:pStyle w:val="Default"/>
        <w:numPr>
          <w:ilvl w:val="0"/>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C5" w14:textId="18D5F100" w:rsidR="009D7F63" w:rsidRPr="0073389C" w:rsidRDefault="009D7F63" w:rsidP="009A78AB">
      <w:pPr>
        <w:pStyle w:val="Default"/>
        <w:numPr>
          <w:ilvl w:val="0"/>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7A55D1C6" w14:textId="466F6427" w:rsidR="009D7F63" w:rsidRPr="0073389C" w:rsidRDefault="009D7F63" w:rsidP="009A78AB">
      <w:pPr>
        <w:pStyle w:val="Default"/>
        <w:numPr>
          <w:ilvl w:val="0"/>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7A55D1C7" w14:textId="5DC21306" w:rsidR="009D7F63" w:rsidRPr="0073389C" w:rsidRDefault="009D7F63" w:rsidP="009A78AB">
      <w:pPr>
        <w:pStyle w:val="Default"/>
        <w:numPr>
          <w:ilvl w:val="0"/>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FD637DC" w14:textId="2A3EF220" w:rsidR="000C520E" w:rsidRDefault="001C7C81" w:rsidP="009A78AB">
      <w:pPr>
        <w:pStyle w:val="Default"/>
        <w:numPr>
          <w:ilvl w:val="0"/>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7A55D1EE" w14:textId="5D6E5050" w:rsidR="009D7F63" w:rsidRPr="000C520E" w:rsidRDefault="00EC3F60" w:rsidP="009A78AB">
      <w:pPr>
        <w:pStyle w:val="Default"/>
        <w:numPr>
          <w:ilvl w:val="0"/>
          <w:numId w:val="69"/>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9D7F63" w:rsidRPr="000C520E">
        <w:rPr>
          <w:rFonts w:ascii="Arial" w:hAnsi="Arial" w:cs="Arial"/>
          <w:color w:val="auto"/>
          <w:sz w:val="19"/>
          <w:szCs w:val="19"/>
          <w:lang w:val="sk-SK"/>
        </w:rPr>
        <w:t xml:space="preserve"> </w:t>
      </w:r>
      <w:r w:rsidR="00E238FE" w:rsidRPr="000C520E">
        <w:rPr>
          <w:rFonts w:ascii="Arial" w:hAnsi="Arial" w:cs="Arial"/>
          <w:color w:val="auto"/>
          <w:sz w:val="19"/>
          <w:szCs w:val="19"/>
          <w:lang w:val="sk-SK"/>
        </w:rPr>
        <w:t>– všeobecný pracovný výkaz – príloha č. 7</w:t>
      </w:r>
      <w:r w:rsidR="009D7F63" w:rsidRPr="000C520E">
        <w:rPr>
          <w:rFonts w:ascii="Arial" w:hAnsi="Arial" w:cs="Arial"/>
          <w:color w:val="auto"/>
          <w:sz w:val="19"/>
          <w:szCs w:val="19"/>
          <w:lang w:val="sk-SK"/>
        </w:rPr>
        <w:t xml:space="preserve"> </w:t>
      </w:r>
      <w:r w:rsidR="004847D0" w:rsidRPr="000C520E">
        <w:rPr>
          <w:rFonts w:ascii="Arial" w:hAnsi="Arial" w:cs="Arial"/>
          <w:color w:val="auto"/>
          <w:sz w:val="19"/>
          <w:szCs w:val="19"/>
          <w:lang w:val="sk-SK"/>
        </w:rPr>
        <w:t>(</w:t>
      </w:r>
      <w:r w:rsidR="009D7F63" w:rsidRPr="000C520E">
        <w:rPr>
          <w:rFonts w:ascii="Arial" w:hAnsi="Arial" w:cs="Arial"/>
          <w:color w:val="auto"/>
          <w:sz w:val="19"/>
          <w:szCs w:val="19"/>
          <w:lang w:val="sk-SK"/>
        </w:rPr>
        <w:t>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7427D1A4" w14:textId="5993E4C9"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330D6C7" w14:textId="36A27AC9" w:rsidR="00A60E8A" w:rsidRDefault="00A60E8A" w:rsidP="009A78AB">
      <w:pPr>
        <w:pStyle w:val="Default"/>
        <w:numPr>
          <w:ilvl w:val="1"/>
          <w:numId w:val="86"/>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w:t>
      </w:r>
      <w:r w:rsidRPr="0073389C">
        <w:rPr>
          <w:rFonts w:ascii="Arial" w:hAnsi="Arial" w:cs="Arial"/>
          <w:color w:val="auto"/>
          <w:sz w:val="19"/>
          <w:szCs w:val="19"/>
          <w:lang w:val="sk-SK"/>
        </w:rPr>
        <w:lastRenderedPageBreak/>
        <w:t>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7A55D1F0" w14:textId="219A4D85" w:rsidR="009D7F63" w:rsidRPr="0073389C" w:rsidRDefault="009D7F63" w:rsidP="009A78AB">
      <w:pPr>
        <w:pStyle w:val="Default"/>
        <w:numPr>
          <w:ilvl w:val="1"/>
          <w:numId w:val="7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2" w14:textId="6B285DBC" w:rsidR="009D7F63" w:rsidRPr="0073389C" w:rsidRDefault="009D7F63" w:rsidP="009A78AB">
      <w:pPr>
        <w:pStyle w:val="Default"/>
        <w:numPr>
          <w:ilvl w:val="1"/>
          <w:numId w:val="7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87"/>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3" w14:textId="089B4883" w:rsidR="009D7F63" w:rsidRPr="0073389C" w:rsidRDefault="009D7F63" w:rsidP="009A78AB">
      <w:pPr>
        <w:pStyle w:val="Default"/>
        <w:numPr>
          <w:ilvl w:val="1"/>
          <w:numId w:val="7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038BDAA2" w14:textId="74BD1B4D" w:rsidR="00093A3C" w:rsidRDefault="00093A3C" w:rsidP="009A78AB">
      <w:pPr>
        <w:pStyle w:val="Default"/>
        <w:numPr>
          <w:ilvl w:val="1"/>
          <w:numId w:val="7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1FBC0299" w14:textId="453F955A" w:rsidR="00216A51" w:rsidRPr="00216A51" w:rsidRDefault="00326847" w:rsidP="009A78AB">
      <w:pPr>
        <w:pStyle w:val="Normlnywebov"/>
        <w:numPr>
          <w:ilvl w:val="0"/>
          <w:numId w:val="74"/>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2E679339" w14:textId="4BDB7683" w:rsidR="007E6877" w:rsidRDefault="009D7F63" w:rsidP="009A78AB">
      <w:pPr>
        <w:pStyle w:val="Normlnywebov"/>
        <w:numPr>
          <w:ilvl w:val="0"/>
          <w:numId w:val="74"/>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1FCB8769" w14:textId="43B30F96" w:rsidR="001F2A24" w:rsidRPr="001F2A24" w:rsidRDefault="00DC42FF" w:rsidP="009A78AB">
      <w:pPr>
        <w:pStyle w:val="Normlnywebov"/>
        <w:numPr>
          <w:ilvl w:val="0"/>
          <w:numId w:val="74"/>
        </w:numPr>
        <w:spacing w:before="120" w:after="120" w:line="288" w:lineRule="auto"/>
        <w:ind w:left="567" w:hanging="283"/>
        <w:jc w:val="both"/>
        <w:rPr>
          <w:rFonts w:ascii="Arial" w:hAnsi="Arial" w:cs="Arial"/>
          <w:b/>
          <w:bCs/>
          <w:sz w:val="19"/>
          <w:szCs w:val="19"/>
        </w:rPr>
      </w:pPr>
      <w:r w:rsidRPr="007E6877">
        <w:rPr>
          <w:rFonts w:ascii="Arial" w:hAnsi="Arial" w:cs="Arial"/>
          <w:sz w:val="19"/>
          <w:szCs w:val="19"/>
        </w:rPr>
        <w:t>pracovný výkaz – všeobecný pracovný výkaz – príloha č. 7 (ak relevantné)</w:t>
      </w:r>
      <w:r w:rsidR="001F2A24">
        <w:rPr>
          <w:rFonts w:ascii="Arial" w:hAnsi="Arial" w:cs="Arial"/>
          <w:sz w:val="19"/>
          <w:szCs w:val="19"/>
        </w:rPr>
        <w:t>,</w:t>
      </w:r>
    </w:p>
    <w:p w14:paraId="3E744590" w14:textId="3D5E64F8" w:rsidR="00486549" w:rsidRPr="001F2A24" w:rsidRDefault="001F2A24" w:rsidP="009A78AB">
      <w:pPr>
        <w:pStyle w:val="Odsekzoznamu"/>
        <w:numPr>
          <w:ilvl w:val="0"/>
          <w:numId w:val="74"/>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7A55D1F6" w14:textId="0E286938"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14:paraId="7A55D1F7" w14:textId="31810989" w:rsidR="009D7F63" w:rsidRPr="0073389C" w:rsidRDefault="009D7F63" w:rsidP="009A78AB">
      <w:pPr>
        <w:pStyle w:val="Default"/>
        <w:numPr>
          <w:ilvl w:val="1"/>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8" w14:textId="39356426" w:rsidR="009D7F63" w:rsidRPr="0073389C" w:rsidRDefault="009D7F63" w:rsidP="009A78AB">
      <w:pPr>
        <w:pStyle w:val="Default"/>
        <w:numPr>
          <w:ilvl w:val="1"/>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9" w14:textId="76EA8C81" w:rsidR="009D7F63" w:rsidRPr="0073389C" w:rsidRDefault="009D7F63" w:rsidP="009A78AB">
      <w:pPr>
        <w:pStyle w:val="Default"/>
        <w:numPr>
          <w:ilvl w:val="1"/>
          <w:numId w:val="75"/>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46D1949B" w14:textId="77777777" w:rsidR="00941A40" w:rsidRDefault="00DD72C5" w:rsidP="009A78AB">
      <w:pPr>
        <w:pStyle w:val="Default"/>
        <w:numPr>
          <w:ilvl w:val="1"/>
          <w:numId w:val="75"/>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7A55D1FA" w14:textId="3A610FBA" w:rsidR="009D7F63" w:rsidRPr="0073389C" w:rsidRDefault="00941A40" w:rsidP="009A78AB">
      <w:pPr>
        <w:pStyle w:val="Default"/>
        <w:numPr>
          <w:ilvl w:val="1"/>
          <w:numId w:val="75"/>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579024EC" w14:textId="0356912E" w:rsidR="00941A40" w:rsidRDefault="00DD72C5" w:rsidP="009A78AB">
      <w:pPr>
        <w:pStyle w:val="Default"/>
        <w:numPr>
          <w:ilvl w:val="1"/>
          <w:numId w:val="75"/>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2C4B6EB6" w14:textId="1803F732" w:rsidR="00485275" w:rsidRPr="005238C1" w:rsidRDefault="00941A40" w:rsidP="009A78AB">
      <w:pPr>
        <w:pStyle w:val="Default"/>
        <w:numPr>
          <w:ilvl w:val="1"/>
          <w:numId w:val="75"/>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7A55D1FC" w14:textId="4B4FF16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626BE7CA" w14:textId="6B2EE6DE" w:rsidR="00485275" w:rsidRPr="005238C1" w:rsidRDefault="009D7F63" w:rsidP="009A78AB">
      <w:pPr>
        <w:pStyle w:val="Default"/>
        <w:numPr>
          <w:ilvl w:val="1"/>
          <w:numId w:val="76"/>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88"/>
      </w:r>
      <w:r w:rsidRPr="0073389C">
        <w:rPr>
          <w:rFonts w:ascii="Arial" w:hAnsi="Arial" w:cs="Arial"/>
          <w:b/>
          <w:bCs/>
          <w:position w:val="8"/>
          <w:sz w:val="19"/>
          <w:szCs w:val="19"/>
          <w:vertAlign w:val="superscript"/>
          <w:lang w:val="sk-SK"/>
        </w:rPr>
        <w:t xml:space="preserve"> </w:t>
      </w:r>
    </w:p>
    <w:p w14:paraId="7A55D209" w14:textId="1446C6B3" w:rsidR="009D7F63" w:rsidRDefault="009D7F63" w:rsidP="009A78AB">
      <w:pPr>
        <w:pStyle w:val="Default"/>
        <w:numPr>
          <w:ilvl w:val="0"/>
          <w:numId w:val="7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A55D20A" w14:textId="4CFDC76C" w:rsidR="009D7F63" w:rsidRPr="0073389C" w:rsidRDefault="009D7F63" w:rsidP="009A78AB">
      <w:pPr>
        <w:pStyle w:val="Default"/>
        <w:numPr>
          <w:ilvl w:val="0"/>
          <w:numId w:val="7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lastRenderedPageBreak/>
        <w:t>poistná zmluva</w:t>
      </w:r>
      <w:r w:rsidRPr="0073389C">
        <w:rPr>
          <w:rStyle w:val="Odkaznapoznmkupodiarou"/>
          <w:rFonts w:cs="Arial"/>
          <w:sz w:val="19"/>
          <w:szCs w:val="19"/>
          <w:lang w:val="sk-SK"/>
        </w:rPr>
        <w:footnoteReference w:id="89"/>
      </w:r>
      <w:r w:rsidRPr="0073389C">
        <w:rPr>
          <w:rFonts w:ascii="Arial" w:hAnsi="Arial" w:cs="Arial"/>
          <w:sz w:val="19"/>
          <w:szCs w:val="19"/>
          <w:lang w:val="sk-SK"/>
        </w:rPr>
        <w:t xml:space="preserve"> (preukázanie poistenia obstaraného majetku – ak relevantné), </w:t>
      </w:r>
    </w:p>
    <w:p w14:paraId="7A55D20B" w14:textId="79946659" w:rsidR="009D7F63" w:rsidRPr="0073389C" w:rsidRDefault="009D7F63" w:rsidP="009A78AB">
      <w:pPr>
        <w:pStyle w:val="Default"/>
        <w:numPr>
          <w:ilvl w:val="0"/>
          <w:numId w:val="7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A55D20C" w14:textId="00658EA7" w:rsidR="009D7F63" w:rsidRPr="0073389C" w:rsidRDefault="004C2130" w:rsidP="009A78AB">
      <w:pPr>
        <w:pStyle w:val="Default"/>
        <w:numPr>
          <w:ilvl w:val="0"/>
          <w:numId w:val="77"/>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7A55D20D" w14:textId="77777777" w:rsidR="009D7F63" w:rsidRPr="0073389C" w:rsidRDefault="009D7F63" w:rsidP="009A78AB">
      <w:pPr>
        <w:pStyle w:val="Default"/>
        <w:numPr>
          <w:ilvl w:val="0"/>
          <w:numId w:val="7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14:paraId="7A55D20E" w14:textId="47350F30" w:rsidR="009D7F63" w:rsidRPr="0073389C" w:rsidRDefault="009D7F63" w:rsidP="009A78AB">
      <w:pPr>
        <w:pStyle w:val="Default"/>
        <w:numPr>
          <w:ilvl w:val="0"/>
          <w:numId w:val="7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7A55D20F" w14:textId="0960946C" w:rsidR="009D7F63" w:rsidRPr="0073389C" w:rsidRDefault="00AC1F3D" w:rsidP="009A78AB">
      <w:pPr>
        <w:pStyle w:val="Default"/>
        <w:numPr>
          <w:ilvl w:val="0"/>
          <w:numId w:val="77"/>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78ECD1E4" w14:textId="015BCB36" w:rsidR="00D06CBA" w:rsidRPr="00ED3C74" w:rsidRDefault="00040457" w:rsidP="009A78AB">
      <w:pPr>
        <w:pStyle w:val="Default"/>
        <w:numPr>
          <w:ilvl w:val="0"/>
          <w:numId w:val="77"/>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14:paraId="7A55D211"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7A55D2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7A55D213"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7A55D214" w14:textId="77777777" w:rsidR="009D7F63" w:rsidRPr="0073389C" w:rsidRDefault="009D7F63" w:rsidP="009A78AB">
      <w:pPr>
        <w:pStyle w:val="Default"/>
        <w:numPr>
          <w:ilvl w:val="0"/>
          <w:numId w:val="78"/>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protokol o zaradení odpisovaného majetku, </w:t>
      </w:r>
    </w:p>
    <w:p w14:paraId="7A55D215" w14:textId="77777777" w:rsidR="009D7F63" w:rsidRPr="0073389C" w:rsidRDefault="009D7F63" w:rsidP="009A78AB">
      <w:pPr>
        <w:pStyle w:val="Default"/>
        <w:numPr>
          <w:ilvl w:val="0"/>
          <w:numId w:val="7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7A55D216" w14:textId="77777777" w:rsidR="009D7F63" w:rsidRPr="0073389C" w:rsidRDefault="009D7F63" w:rsidP="009A78AB">
      <w:pPr>
        <w:pStyle w:val="Default"/>
        <w:numPr>
          <w:ilvl w:val="0"/>
          <w:numId w:val="7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7A55D217" w14:textId="77777777" w:rsidR="009D7F63" w:rsidRPr="0073389C" w:rsidRDefault="009D7F63" w:rsidP="009A78AB">
      <w:pPr>
        <w:pStyle w:val="Default"/>
        <w:numPr>
          <w:ilvl w:val="0"/>
          <w:numId w:val="7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výšky oprávnených odpisov (za oprávnené výdavky sa považujú účtovné odpisy, maximálne však do výšky daňových odpisov v zmysle zákona o dani z príjmov, </w:t>
      </w:r>
    </w:p>
    <w:p w14:paraId="7A55D218" w14:textId="77777777" w:rsidR="009D7F63" w:rsidRPr="0073389C" w:rsidRDefault="009D7F63" w:rsidP="009A78AB">
      <w:pPr>
        <w:pStyle w:val="Default"/>
        <w:numPr>
          <w:ilvl w:val="0"/>
          <w:numId w:val="7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2EA97DFD" w14:textId="398F9422"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7A55D21A"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7A55D21B"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lastRenderedPageBreak/>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A55D21C" w14:textId="77777777" w:rsidR="009D7F63" w:rsidRPr="0073389C" w:rsidRDefault="009D7F63" w:rsidP="009A78AB">
      <w:pPr>
        <w:pStyle w:val="Zoznamsodrkami"/>
        <w:numPr>
          <w:ilvl w:val="0"/>
          <w:numId w:val="79"/>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7A55D21D" w14:textId="77777777" w:rsidR="009D7F63" w:rsidRPr="0073389C" w:rsidRDefault="009D7F63" w:rsidP="009A78AB">
      <w:pPr>
        <w:pStyle w:val="Zoznamsodrkami"/>
        <w:numPr>
          <w:ilvl w:val="0"/>
          <w:numId w:val="79"/>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písomná zmluva, resp. objednávka,</w:t>
      </w:r>
    </w:p>
    <w:p w14:paraId="7A55D21E" w14:textId="77777777" w:rsidR="009D7F63" w:rsidRPr="0073389C" w:rsidRDefault="009D7F63" w:rsidP="009A78AB">
      <w:pPr>
        <w:pStyle w:val="Zoznamsodrkami"/>
        <w:numPr>
          <w:ilvl w:val="0"/>
          <w:numId w:val="79"/>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7A55D21F" w14:textId="77777777" w:rsidR="009D7F63" w:rsidRPr="0073389C" w:rsidRDefault="009D7F63" w:rsidP="009A78AB">
      <w:pPr>
        <w:pStyle w:val="Zoznamsodrkami"/>
        <w:numPr>
          <w:ilvl w:val="0"/>
          <w:numId w:val="79"/>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14:paraId="7A55D220" w14:textId="77777777" w:rsidR="009D7F63" w:rsidRPr="0073389C" w:rsidRDefault="009D7F63" w:rsidP="009A78AB">
      <w:pPr>
        <w:pStyle w:val="Zoznamsodrkami"/>
        <w:numPr>
          <w:ilvl w:val="0"/>
          <w:numId w:val="79"/>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7A55D221" w14:textId="30691A4F" w:rsidR="009D7F63" w:rsidRPr="0073389C" w:rsidRDefault="009D7F63" w:rsidP="009A78AB">
      <w:pPr>
        <w:pStyle w:val="Zoznamsodrkami"/>
        <w:numPr>
          <w:ilvl w:val="0"/>
          <w:numId w:val="79"/>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3D3FC8B7" w14:textId="5432BB10" w:rsidR="008879F8" w:rsidRPr="0073389C" w:rsidRDefault="009D7F63" w:rsidP="009A78AB">
      <w:pPr>
        <w:pStyle w:val="Zoznamsodrkami"/>
        <w:numPr>
          <w:ilvl w:val="0"/>
          <w:numId w:val="79"/>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14:paraId="03732EE5" w14:textId="393F2A88" w:rsidR="00D06CBA" w:rsidRPr="005260D8" w:rsidRDefault="009D7F63" w:rsidP="009A78AB">
      <w:pPr>
        <w:pStyle w:val="Zoznamsodrkami"/>
        <w:numPr>
          <w:ilvl w:val="0"/>
          <w:numId w:val="79"/>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37E74F02"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3FCED944" w14:textId="77777777" w:rsidR="003B4868" w:rsidRPr="0073389C" w:rsidRDefault="003B4868" w:rsidP="009A78AB">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71E1DD" w14:textId="77777777" w:rsidR="003B4868" w:rsidRPr="0073389C" w:rsidRDefault="003B4868" w:rsidP="009A78AB">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6" w14:textId="474F7574" w:rsidR="009D7F63" w:rsidRPr="00666AC8" w:rsidRDefault="003B4868" w:rsidP="009A78AB">
      <w:pPr>
        <w:pStyle w:val="Default"/>
        <w:numPr>
          <w:ilvl w:val="1"/>
          <w:numId w:val="64"/>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7"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14:paraId="7A55D228"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7A55D229" w14:textId="6F175331"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ŽoP, že predmetná zmluva bola súčasťou dokumentácie verejného obstarávania. </w:t>
      </w:r>
    </w:p>
    <w:p w14:paraId="7A55D22A" w14:textId="77777777" w:rsidR="009D7F63" w:rsidRPr="0073389C" w:rsidRDefault="009D7F63" w:rsidP="009D7F63">
      <w:pPr>
        <w:spacing w:line="288" w:lineRule="auto"/>
      </w:pPr>
    </w:p>
    <w:p w14:paraId="7A55D22B" w14:textId="4D58613F" w:rsidR="009D7F63" w:rsidRPr="0073389C" w:rsidRDefault="00927EBE" w:rsidP="009D7F63">
      <w:pPr>
        <w:pStyle w:val="Nadpis3"/>
        <w:spacing w:before="120" w:after="120" w:line="288" w:lineRule="auto"/>
        <w:ind w:left="567" w:firstLine="0"/>
        <w:rPr>
          <w:lang w:val="sk-SK"/>
        </w:rPr>
      </w:pPr>
      <w:bookmarkStart w:id="245" w:name="_Toc410907876"/>
      <w:r>
        <w:rPr>
          <w:lang w:val="sk-SK"/>
        </w:rPr>
        <w:t xml:space="preserve"> </w:t>
      </w:r>
      <w:bookmarkStart w:id="246" w:name="_Toc440372876"/>
      <w:bookmarkStart w:id="247" w:name="_Toc440636387"/>
      <w:r w:rsidR="009D7F63" w:rsidRPr="0073389C">
        <w:rPr>
          <w:lang w:val="sk-SK"/>
        </w:rPr>
        <w:t>Nezrovnalosti a vysporiadanie finančných vzťahov</w:t>
      </w:r>
      <w:bookmarkEnd w:id="245"/>
      <w:bookmarkEnd w:id="246"/>
      <w:bookmarkEnd w:id="247"/>
    </w:p>
    <w:p w14:paraId="170C81DC" w14:textId="77777777" w:rsidR="00CC0C60" w:rsidRPr="00E8012F" w:rsidRDefault="00CC0C60" w:rsidP="00CC0C60">
      <w:pPr>
        <w:autoSpaceDE w:val="0"/>
        <w:autoSpaceDN w:val="0"/>
        <w:adjustRightInd w:val="0"/>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14:paraId="55DE9F8D"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14:paraId="589BBAC3" w14:textId="77777777" w:rsidR="00CC0C60" w:rsidRPr="00CC0C60" w:rsidRDefault="00CC0C60" w:rsidP="00CC0C60">
      <w:pPr>
        <w:autoSpaceDE w:val="0"/>
        <w:autoSpaceDN w:val="0"/>
        <w:adjustRightInd w:val="0"/>
        <w:jc w:val="both"/>
        <w:rPr>
          <w:rFonts w:cs="Arial"/>
          <w:bCs/>
          <w:szCs w:val="19"/>
        </w:rPr>
      </w:pPr>
    </w:p>
    <w:p w14:paraId="6958C32C"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14:paraId="0D446440" w14:textId="77777777" w:rsidR="00CC0C60" w:rsidRPr="00E8012F" w:rsidRDefault="00CC0C60" w:rsidP="00CC0C60">
      <w:pPr>
        <w:autoSpaceDE w:val="0"/>
        <w:autoSpaceDN w:val="0"/>
        <w:adjustRightInd w:val="0"/>
        <w:jc w:val="both"/>
        <w:rPr>
          <w:rFonts w:cs="Arial"/>
          <w:bCs/>
          <w:szCs w:val="19"/>
        </w:rPr>
      </w:pPr>
    </w:p>
    <w:p w14:paraId="13C6A8FE" w14:textId="77777777" w:rsidR="00CC0C60" w:rsidRPr="00E8012F" w:rsidRDefault="00CC0C60" w:rsidP="00CC0C60">
      <w:pPr>
        <w:autoSpaceDE w:val="0"/>
        <w:autoSpaceDN w:val="0"/>
        <w:adjustRightInd w:val="0"/>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4ACC8D8D" w14:textId="77777777" w:rsidR="00AC0EAB" w:rsidRDefault="00AC0EAB" w:rsidP="00AE7CC2">
      <w:pPr>
        <w:spacing w:line="276" w:lineRule="auto"/>
        <w:jc w:val="both"/>
        <w:rPr>
          <w:rFonts w:cs="Arial"/>
          <w:szCs w:val="16"/>
        </w:rPr>
      </w:pPr>
    </w:p>
    <w:p w14:paraId="7ACE059B" w14:textId="77777777" w:rsidR="00AC0EAB" w:rsidRPr="00B22662" w:rsidRDefault="00AC0EAB" w:rsidP="009D0EE3">
      <w:pPr>
        <w:spacing w:line="288" w:lineRule="auto"/>
      </w:pPr>
      <w:r w:rsidRPr="00B22662">
        <w:t xml:space="preserve">Z pohľadu legislatívy Slovenskej republiky má na vznik nezrovnalosti priamy dopad najmä: </w:t>
      </w:r>
    </w:p>
    <w:p w14:paraId="4CBA0D75" w14:textId="77777777" w:rsidR="00AC0EAB" w:rsidRPr="00B22662" w:rsidRDefault="00AC0EAB" w:rsidP="009A78AB">
      <w:pPr>
        <w:numPr>
          <w:ilvl w:val="0"/>
          <w:numId w:val="97"/>
        </w:numPr>
        <w:spacing w:line="288" w:lineRule="auto"/>
        <w:jc w:val="both"/>
      </w:pPr>
      <w:r w:rsidRPr="00B22662">
        <w:rPr>
          <w:b/>
        </w:rPr>
        <w:t>porušenie finančnej disciplíny</w:t>
      </w:r>
      <w:r w:rsidRPr="00B22662">
        <w:t xml:space="preserve"> podľa </w:t>
      </w:r>
      <w:r>
        <w:t xml:space="preserve">ustanovenia </w:t>
      </w:r>
      <w:r w:rsidRPr="00B22662">
        <w:t xml:space="preserve">§ 31 ods. 1 zákona o rozpočtových pravidlách verejnej správy, pričom </w:t>
      </w:r>
      <w:r>
        <w:t xml:space="preserve">v ustanovení </w:t>
      </w:r>
      <w:r w:rsidRPr="00A26877">
        <w:t>§ 31</w:t>
      </w:r>
      <w:r>
        <w:t xml:space="preserve"> predmetného </w:t>
      </w:r>
      <w:r w:rsidRPr="00B22662">
        <w:t xml:space="preserve">zákona </w:t>
      </w:r>
      <w:r>
        <w:t xml:space="preserve">sú </w:t>
      </w:r>
      <w:r w:rsidRPr="00A26877">
        <w:t>defin</w:t>
      </w:r>
      <w:r>
        <w:t>ované</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18A32EFA" w14:textId="77777777" w:rsidR="00AC0EAB" w:rsidRDefault="00AC0EAB" w:rsidP="009A78AB">
      <w:pPr>
        <w:numPr>
          <w:ilvl w:val="0"/>
          <w:numId w:val="97"/>
        </w:numPr>
        <w:spacing w:line="288" w:lineRule="auto"/>
        <w:jc w:val="both"/>
      </w:pPr>
      <w:r w:rsidRPr="00B22662">
        <w:rPr>
          <w:b/>
        </w:rPr>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rozhodnutia Komisie č. C(2013) 9527 o stanovení a schválení usmernení o určení finančných opráv</w:t>
      </w:r>
      <w:r>
        <w:t xml:space="preserve"> v platnom znení</w:t>
      </w:r>
      <w:r w:rsidRPr="00B22662">
        <w:t xml:space="preserve">, ktoré má Komisia uplatňovať na výdavky financované Úniou v rámci zdieľaného hospodárenia pri nedodržaní pravidiel verejného obstarávania a podľa zákona o verejnom obstarávaní. </w:t>
      </w:r>
    </w:p>
    <w:p w14:paraId="474DEEC2" w14:textId="77777777" w:rsidR="00AC0EAB" w:rsidRPr="00561705" w:rsidRDefault="00AC0EAB" w:rsidP="009A78AB">
      <w:pPr>
        <w:widowControl w:val="0"/>
        <w:numPr>
          <w:ilvl w:val="0"/>
          <w:numId w:val="97"/>
        </w:numPr>
        <w:autoSpaceDE w:val="0"/>
        <w:autoSpaceDN w:val="0"/>
        <w:adjustRightInd w:val="0"/>
        <w:spacing w:before="120" w:line="288"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AAA5865" w14:textId="569DA215" w:rsidR="00C15DDE" w:rsidRDefault="00AC0EAB" w:rsidP="009A78AB">
      <w:pPr>
        <w:widowControl w:val="0"/>
        <w:numPr>
          <w:ilvl w:val="0"/>
          <w:numId w:val="97"/>
        </w:numPr>
        <w:autoSpaceDE w:val="0"/>
        <w:autoSpaceDN w:val="0"/>
        <w:adjustRightInd w:val="0"/>
        <w:spacing w:before="120" w:line="288"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zákona v znení neskorších predpisov najmä pre trestné činy poškodzovania finančných záujmov ES, subvenčný podvod alebo machinácie pri verejnom obstarávaní a verejnej dražbe</w:t>
      </w:r>
      <w:r w:rsidR="00CC0C60">
        <w:rPr>
          <w:rFonts w:cs="Arial"/>
          <w:szCs w:val="16"/>
        </w:rPr>
        <w:t>;</w:t>
      </w:r>
    </w:p>
    <w:p w14:paraId="68A4794C" w14:textId="24456FFB" w:rsidR="00CC0C60" w:rsidRPr="00AC0EAB" w:rsidRDefault="00CC0C60" w:rsidP="009A78AB">
      <w:pPr>
        <w:widowControl w:val="0"/>
        <w:numPr>
          <w:ilvl w:val="0"/>
          <w:numId w:val="97"/>
        </w:numPr>
        <w:autoSpaceDE w:val="0"/>
        <w:autoSpaceDN w:val="0"/>
        <w:adjustRightInd w:val="0"/>
        <w:spacing w:before="120" w:line="288" w:lineRule="auto"/>
        <w:ind w:left="357" w:hanging="357"/>
        <w:jc w:val="both"/>
        <w:rPr>
          <w:rFonts w:cs="Arial"/>
          <w:szCs w:val="16"/>
        </w:rPr>
      </w:pPr>
      <w:r w:rsidRPr="00CF5FE9">
        <w:rPr>
          <w:rFonts w:cs="Arial"/>
          <w:b/>
          <w:szCs w:val="18"/>
        </w:rPr>
        <w:t xml:space="preserve">porušenie postupov účtovania </w:t>
      </w:r>
      <w:r w:rsidRPr="00CF5FE9">
        <w:rPr>
          <w:rFonts w:cs="Arial"/>
          <w:szCs w:val="18"/>
        </w:rPr>
        <w:t>podľa zákona č. 431/2002 o účtovníctve a zákona o príspevku z</w:t>
      </w:r>
      <w:r>
        <w:rPr>
          <w:rFonts w:cs="Arial"/>
          <w:szCs w:val="18"/>
        </w:rPr>
        <w:t> </w:t>
      </w:r>
      <w:r w:rsidRPr="00CF5FE9">
        <w:rPr>
          <w:rFonts w:cs="Arial"/>
          <w:szCs w:val="18"/>
        </w:rPr>
        <w:t>EŠIF</w:t>
      </w:r>
      <w:r>
        <w:rPr>
          <w:rFonts w:cs="Arial"/>
          <w:szCs w:val="18"/>
        </w:rPr>
        <w:t>.</w:t>
      </w:r>
    </w:p>
    <w:p w14:paraId="16E5AF0D" w14:textId="77777777" w:rsidR="00CC0C60" w:rsidRDefault="00CC0C60" w:rsidP="001F303B">
      <w:pPr>
        <w:spacing w:line="276" w:lineRule="auto"/>
        <w:jc w:val="both"/>
      </w:pPr>
    </w:p>
    <w:p w14:paraId="38809E59" w14:textId="25DEE132"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14:paraId="7A55D22E" w14:textId="2530F3CC"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4CDA9072" w14:textId="5135C037"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a to v nadväznosti na schválenie/prerokovanie/zaslanie/oboznámenie/doručenie oficiálneho dokumentu podľa typu vykonanej kontroly/auditu/overovania, resp. nadobudnutie právoplatnosti rozhodnutia vydaného v</w:t>
      </w:r>
      <w:r>
        <w:t> </w:t>
      </w:r>
      <w:r w:rsidRPr="00CB1BAB">
        <w:t>správnom</w:t>
      </w:r>
      <w:r>
        <w:t>/súdnom</w:t>
      </w:r>
      <w:r w:rsidRPr="00CB1BAB">
        <w:t xml:space="preserve"> konaní.</w:t>
      </w:r>
    </w:p>
    <w:p w14:paraId="7AACBEC6" w14:textId="4056224D"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Riešenie nezrovnalosti</w:t>
      </w:r>
    </w:p>
    <w:p w14:paraId="02D06F9B" w14:textId="77777777"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14:paraId="11564C7A" w14:textId="77777777"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10 pracovných dní</w:t>
      </w:r>
      <w:r w:rsidRPr="00CB1BAB">
        <w:t xml:space="preserve"> odo dňa skončenia vykonanej kontroly/overenia aj žiadosť o vrátenie finančných prostriedkov </w:t>
      </w:r>
      <w:r>
        <w:t>( ďalej aj ako ŽoV ).</w:t>
      </w:r>
    </w:p>
    <w:p w14:paraId="36C09C85" w14:textId="7CB47B95"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ŽoV do 60 dní odo dňa </w:t>
      </w:r>
      <w:r w:rsidR="0076410A" w:rsidRPr="00C059AD">
        <w:t>doručenia</w:t>
      </w:r>
      <w:r w:rsidRPr="00C059AD">
        <w:t xml:space="preserve"> ŽoV </w:t>
      </w:r>
      <w:r w:rsidR="0076410A" w:rsidRPr="00C059AD">
        <w:t xml:space="preserve">Prijímateľovi vo verejnej časti ITMS2014+ </w:t>
      </w:r>
      <w:r w:rsidRPr="00C059AD">
        <w:t>v zmysle článku 10 VZP k Zmluve o NFP.</w:t>
      </w:r>
      <w:r w:rsidRPr="00CB1BAB">
        <w:t xml:space="preserve"> </w:t>
      </w:r>
    </w:p>
    <w:p w14:paraId="6DBE9CB7" w14:textId="3360904D"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16416DA4" w14:textId="4603A234"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14:paraId="14B51FEB" w14:textId="2282337C"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lastRenderedPageBreak/>
        <w:t xml:space="preserve">Vysporiadanie </w:t>
      </w:r>
      <w:r>
        <w:rPr>
          <w:rFonts w:ascii="Arial" w:hAnsi="Arial" w:cs="Arial"/>
          <w:b/>
          <w:sz w:val="19"/>
          <w:szCs w:val="19"/>
          <w:lang w:val="sk-SK"/>
        </w:rPr>
        <w:t xml:space="preserve">nezrovnalostí </w:t>
      </w:r>
    </w:p>
    <w:p w14:paraId="3615D0BA" w14:textId="465B77A4"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pričom splnenie povinnosti vysporiadať nezrovnalosť zo strany Prijímateľa</w:t>
      </w:r>
      <w:r>
        <w:t>/Partnera</w:t>
      </w:r>
      <w:r w:rsidRPr="00B22662">
        <w:t xml:space="preserve"> sa viaže ku dňu odpísania finančných prostriedkov z jeho účtu</w:t>
      </w:r>
      <w:r>
        <w:t>.</w:t>
      </w:r>
    </w:p>
    <w:p w14:paraId="726BE951" w14:textId="5AA480A4"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14:paraId="7A55D22F" w14:textId="77777777" w:rsidR="009D7F63" w:rsidRPr="0073389C" w:rsidRDefault="009D7F63" w:rsidP="001F303B">
      <w:pPr>
        <w:autoSpaceDE w:val="0"/>
        <w:autoSpaceDN w:val="0"/>
        <w:adjustRightInd w:val="0"/>
        <w:spacing w:before="120" w:after="120" w:line="288" w:lineRule="auto"/>
        <w:jc w:val="both"/>
      </w:pPr>
      <w:r w:rsidRPr="0073389C">
        <w:t>Vysporiadanie finančných vzťahov sa vykonáva:</w:t>
      </w:r>
    </w:p>
    <w:p w14:paraId="7A55D230" w14:textId="131EC79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w:t>
      </w:r>
      <w:r w:rsidR="00403E06">
        <w:t> </w:t>
      </w:r>
      <w:r w:rsidRPr="0073389C">
        <w:t>NFP</w:t>
      </w:r>
      <w:r w:rsidR="00403E06">
        <w:t xml:space="preserve"> </w:t>
      </w:r>
      <w:r w:rsidRPr="0073389C">
        <w:t>alebo jeho časti;</w:t>
      </w:r>
    </w:p>
    <w:p w14:paraId="7A55D231" w14:textId="500913F6"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rozhodnutia voči pohľadávke prijímateľa / partnera podľa zmluvy o NFP alebo jeho časti alebo</w:t>
      </w:r>
    </w:p>
    <w:p w14:paraId="7A55D232" w14:textId="6B81E5C8"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7A55D233" w14:textId="13B5F77E" w:rsidR="009D7F63" w:rsidRPr="0073389C" w:rsidRDefault="009D7F63" w:rsidP="00E8012F">
      <w:pPr>
        <w:numPr>
          <w:ilvl w:val="0"/>
          <w:numId w:val="113"/>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14:paraId="7A55D234" w14:textId="010128D9" w:rsidR="009D7F63" w:rsidRPr="0073389C" w:rsidRDefault="009D7F63" w:rsidP="00E8012F">
      <w:pPr>
        <w:numPr>
          <w:ilvl w:val="0"/>
          <w:numId w:val="113"/>
        </w:numPr>
        <w:autoSpaceDE w:val="0"/>
        <w:autoSpaceDN w:val="0"/>
        <w:adjustRightInd w:val="0"/>
        <w:spacing w:before="120" w:after="120" w:line="288" w:lineRule="auto"/>
        <w:jc w:val="both"/>
      </w:pPr>
      <w:r w:rsidRPr="0073389C">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14:paraId="7A55D235" w14:textId="675BA7F5" w:rsidR="009D7F63" w:rsidRPr="0073389C" w:rsidRDefault="00524982" w:rsidP="00E8012F">
      <w:pPr>
        <w:numPr>
          <w:ilvl w:val="0"/>
          <w:numId w:val="113"/>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14:paraId="7A55D236" w14:textId="69A6AA42" w:rsidR="009D7F63" w:rsidRPr="0073389C" w:rsidRDefault="00FC31BD" w:rsidP="00E8012F">
      <w:pPr>
        <w:numPr>
          <w:ilvl w:val="0"/>
          <w:numId w:val="113"/>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14:paraId="7A55D237" w14:textId="082F335A" w:rsidR="009D7F63" w:rsidRPr="0073389C" w:rsidRDefault="009D7F63" w:rsidP="00E8012F">
      <w:pPr>
        <w:numPr>
          <w:ilvl w:val="0"/>
          <w:numId w:val="113"/>
        </w:numPr>
        <w:autoSpaceDE w:val="0"/>
        <w:autoSpaceDN w:val="0"/>
        <w:adjustRightInd w:val="0"/>
        <w:spacing w:before="120" w:after="120" w:line="288" w:lineRule="auto"/>
        <w:jc w:val="both"/>
      </w:pPr>
      <w:r w:rsidRPr="0073389C">
        <w:t>a iných (napr. bol vytvorený príjem z projektu).</w:t>
      </w:r>
    </w:p>
    <w:p w14:paraId="6F295211" w14:textId="77777777" w:rsidR="00525BD3"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žiadosti. Ak suma NFP alebo jeho časti, ktorá sa má vrátiť, nepresiahne 40,00 EUR, tento NFP alebo jeho časť poskytovateľ nevymáha. </w:t>
      </w:r>
    </w:p>
    <w:p w14:paraId="437F30AB" w14:textId="2168C7C9"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14:paraId="7A55D238" w14:textId="017AEDB6"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075BBEA6" w14:textId="4E83D52C" w:rsidR="00034716"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r>
        <w:t xml:space="preserve">ŽoV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Pr="00BB2709">
        <w:t xml:space="preserve"> </w:t>
      </w:r>
    </w:p>
    <w:p w14:paraId="65AD9E33" w14:textId="77777777" w:rsidR="00034716" w:rsidRPr="00BB2709" w:rsidRDefault="00034716" w:rsidP="00034716">
      <w:pPr>
        <w:spacing w:line="276" w:lineRule="auto"/>
        <w:jc w:val="both"/>
      </w:pPr>
    </w:p>
    <w:p w14:paraId="1E43BDE6" w14:textId="7C1A58C9"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ITMS2014+ a </w:t>
      </w:r>
      <w:r>
        <w:t>zároveň aj písomne P</w:t>
      </w:r>
      <w:r w:rsidRPr="00BB2709">
        <w:t xml:space="preserve">oskytovateľovi, s ktorým má uzatvorenú </w:t>
      </w:r>
      <w:r>
        <w:t xml:space="preserve">zmluvu o poskytnutí NFP spolu s  </w:t>
      </w:r>
      <w:r w:rsidRPr="00BB2709">
        <w:t xml:space="preserve">výpisom z bankového účtu, resp. </w:t>
      </w:r>
      <w:r>
        <w:t xml:space="preserve">aktuálne vytlačeným ELUR-om preukazujúcim </w:t>
      </w:r>
      <w:r w:rsidRPr="00BB2709">
        <w:t xml:space="preserve">úpravu rozpočtu formou rozpočtového opatrenia. </w:t>
      </w:r>
    </w:p>
    <w:p w14:paraId="45508CD8" w14:textId="78BFA258" w:rsidR="00D52444" w:rsidRPr="00561705" w:rsidRDefault="003734BD" w:rsidP="001A33B4">
      <w:pPr>
        <w:autoSpaceDE w:val="0"/>
        <w:autoSpaceDN w:val="0"/>
        <w:adjustRightInd w:val="0"/>
        <w:spacing w:before="120" w:after="120" w:line="288" w:lineRule="auto"/>
        <w:ind w:right="-57"/>
        <w:jc w:val="both"/>
        <w:rPr>
          <w:rFonts w:cs="Arial"/>
          <w:szCs w:val="16"/>
        </w:rPr>
      </w:pPr>
      <w:r>
        <w:lastRenderedPageBreak/>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ITMS2014+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príkazom na SEPA inkaso</w:t>
      </w:r>
      <w:r w:rsidR="00D52444" w:rsidRPr="00561705">
        <w:t xml:space="preserve"> v rámci ITMS2014+ na základe schváleného mandátu na inkaso v SEPA (príloha</w:t>
      </w:r>
      <w:r w:rsidR="002102BC">
        <w:t xml:space="preserve"> č.</w:t>
      </w:r>
      <w:r w:rsidR="00D52444" w:rsidRPr="00561705">
        <w:t xml:space="preserve"> </w:t>
      </w:r>
      <w:r w:rsidR="009763D1">
        <w:t>14</w:t>
      </w:r>
      <w:r w:rsidR="00D52444" w:rsidRPr="00561705">
        <w:t xml:space="preserve">) </w:t>
      </w:r>
      <w:r w:rsidR="00D52444" w:rsidRPr="00561705">
        <w:rPr>
          <w:bCs/>
        </w:rPr>
        <w:t>platiteľom inkasa – prijímateľom / partnerom</w:t>
      </w:r>
      <w:r w:rsidR="00D52444" w:rsidRPr="00561705">
        <w:t xml:space="preserve"> alebo</w:t>
      </w:r>
      <w:r w:rsidR="00B23BCD">
        <w:t xml:space="preserve"> </w:t>
      </w:r>
      <w:r w:rsidR="00D52444" w:rsidRPr="001A33B4">
        <w:rPr>
          <w:b/>
        </w:rPr>
        <w:t>platobným príkazom v banke</w:t>
      </w:r>
      <w:r w:rsidR="00D52444" w:rsidRPr="00561705">
        <w:t xml:space="preserve"> podľa podmienok uvedených v zmluve uzatvorenej medzi poskytovateľom a prijímateľom / partnerom.</w:t>
      </w:r>
    </w:p>
    <w:p w14:paraId="00230516" w14:textId="720A7A6D" w:rsidR="001A33B4" w:rsidRDefault="009D7F63" w:rsidP="003A2A71">
      <w:pPr>
        <w:autoSpaceDE w:val="0"/>
        <w:autoSpaceDN w:val="0"/>
        <w:adjustRightInd w:val="0"/>
        <w:spacing w:before="120" w:after="120" w:line="288" w:lineRule="auto"/>
        <w:jc w:val="both"/>
      </w:pPr>
      <w:r w:rsidRPr="0073389C">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ITMS2014+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sa považujú za nevysporiadané. Mylná platba bude vrátená odosielateľovi do konca mesiaca nasledujúceho po mesiaci, v ktorom bola úhrada prijatá na účet certifikačného orgánu alebo platobnej jednotky.</w:t>
      </w:r>
    </w:p>
    <w:p w14:paraId="1B3E31B4" w14:textId="1707AD1F"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14:paraId="50F832CE" w14:textId="2701CB89"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14:paraId="7A55D23F" w14:textId="4EDEC3BB"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7A55D240" w14:textId="71590BA9" w:rsidR="009D7F63" w:rsidRPr="0073389C" w:rsidRDefault="00460E83" w:rsidP="009D7F63">
      <w:pPr>
        <w:autoSpaceDE w:val="0"/>
        <w:autoSpaceDN w:val="0"/>
        <w:adjustRightInd w:val="0"/>
        <w:spacing w:before="120" w:after="120" w:line="288" w:lineRule="auto"/>
        <w:jc w:val="both"/>
      </w:pPr>
      <w:r>
        <w:rPr>
          <w:rFonts w:cs="Arial"/>
          <w:szCs w:val="19"/>
        </w:rPr>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do </w:t>
      </w:r>
      <w:r w:rsidRPr="00060C6C">
        <w:rPr>
          <w:b/>
        </w:rPr>
        <w:t>7 pracovných dní</w:t>
      </w:r>
      <w:r>
        <w:rPr>
          <w:rFonts w:cs="Arial"/>
          <w:szCs w:val="19"/>
        </w:rPr>
        <w:t xml:space="preserve"> odo dňa doručenia.</w:t>
      </w:r>
      <w:r w:rsidR="0099097C">
        <w:rPr>
          <w:rFonts w:cs="Arial"/>
          <w:szCs w:val="19"/>
        </w:rPr>
        <w:t xml:space="preserve"> </w:t>
      </w:r>
      <w:r w:rsidR="009D7F63" w:rsidRPr="0073389C">
        <w:t>Osobitný režim vysporiadania finančných vzťahov stanovený v § 41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14:paraId="7A55D241" w14:textId="54D38B0E"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14:paraId="7A55D242" w14:textId="32936A56"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46EC3571" w14:textId="23A571CE" w:rsidR="00EF35DA" w:rsidRDefault="009D7F63" w:rsidP="00513A1A">
      <w:pPr>
        <w:pStyle w:val="paragraph"/>
        <w:spacing w:before="120" w:beforeAutospacing="0" w:after="120" w:afterAutospacing="0" w:line="288" w:lineRule="auto"/>
        <w:jc w:val="both"/>
        <w:textAlignment w:val="baseline"/>
      </w:pPr>
      <w:r w:rsidRPr="00EF35DA">
        <w:rPr>
          <w:rFonts w:ascii="Arial" w:hAnsi="Arial"/>
          <w:sz w:val="19"/>
          <w:lang w:eastAsia="en-US"/>
        </w:rPr>
        <w:t xml:space="preserve">Pre finančné prostriedky s označením kódu zdroja "pro-rata" sa uplatní postup pre vrátenie finančných prostriedkov </w:t>
      </w:r>
      <w:r w:rsidR="00B525F3" w:rsidRPr="00EF35DA">
        <w:rPr>
          <w:rFonts w:ascii="Arial" w:hAnsi="Arial"/>
          <w:sz w:val="19"/>
          <w:lang w:eastAsia="en-US"/>
        </w:rPr>
        <w:t>ŠR</w:t>
      </w:r>
      <w:r w:rsidRPr="00EF35DA">
        <w:rPr>
          <w:rFonts w:ascii="Arial" w:hAnsi="Arial"/>
          <w:sz w:val="19"/>
          <w:lang w:eastAsia="en-US"/>
        </w:rPr>
        <w:t xml:space="preserve"> na spolufinancovanie primerane.</w:t>
      </w:r>
      <w:bookmarkStart w:id="248" w:name="_Toc415497561"/>
    </w:p>
    <w:p w14:paraId="0BF7B231" w14:textId="7E31C195"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r w:rsidRPr="00513A1A">
        <w:rPr>
          <w:rStyle w:val="normaltextrun"/>
          <w:rFonts w:ascii="Arial" w:hAnsi="Arial" w:cs="Arial"/>
          <w:b/>
          <w:bCs/>
          <w:iCs/>
          <w:sz w:val="19"/>
          <w:szCs w:val="19"/>
        </w:rPr>
        <w:t>Zabezpečenie pohľadávok</w:t>
      </w:r>
    </w:p>
    <w:p w14:paraId="387BAC70" w14:textId="70AFF8DD"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B9305B9" w14:textId="77777777" w:rsidR="00513A1A" w:rsidRPr="000628E2" w:rsidRDefault="00513A1A" w:rsidP="009A78AB">
      <w:pPr>
        <w:pStyle w:val="paragraph"/>
        <w:numPr>
          <w:ilvl w:val="0"/>
          <w:numId w:val="91"/>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lastRenderedPageBreak/>
        <w:t>zmluvnou pokutou,</w:t>
      </w:r>
      <w:r w:rsidRPr="000628E2">
        <w:rPr>
          <w:rStyle w:val="eop"/>
          <w:rFonts w:ascii="Arial" w:hAnsi="Arial" w:cs="Arial"/>
          <w:sz w:val="19"/>
          <w:szCs w:val="19"/>
        </w:rPr>
        <w:t xml:space="preserve"> </w:t>
      </w:r>
    </w:p>
    <w:p w14:paraId="524F7D85" w14:textId="77777777" w:rsidR="00513A1A" w:rsidRPr="000628E2" w:rsidRDefault="00513A1A" w:rsidP="009A78AB">
      <w:pPr>
        <w:pStyle w:val="paragraph"/>
        <w:numPr>
          <w:ilvl w:val="0"/>
          <w:numId w:val="91"/>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4E8F4623" w14:textId="3B1E1EA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698278F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14:paraId="4D687EAA" w14:textId="25BC057C"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14:paraId="3CD02A28" w14:textId="5182145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14:paraId="18EE17A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010F04D8" w14:textId="5A7990A3"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14:paraId="3839806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10FFB029" w14:textId="6F9317C8"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3C15D170"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C10868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11060F3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308345FE"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0BC496BD" w14:textId="45BF9753"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248"/>
    </w:p>
    <w:p w14:paraId="0FD7844A" w14:textId="2B9FA7F6"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ktorému bol poskytnutý NFP formou zálohovej platby alebo predfinancovania na účet, ktorý bol úročený, je povinný podľa § 7 ods. 1 písm. m) zákona č. 523/2004 Z. z. o rozpočtových pravidlách verejnej správy a o zmene a doplnení niektorých zákonov v znení neskorších predpisov odviesť do príjmov štátneho rozpočtu 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p>
    <w:p w14:paraId="4AF56E0F"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5E845C30" w14:textId="5FF2C103" w:rsidR="00DB2AD2" w:rsidRDefault="00DB2AD2" w:rsidP="00DB2AD2">
      <w:pPr>
        <w:pStyle w:val="PJOdsek"/>
        <w:rPr>
          <w:rFonts w:ascii="Arial" w:hAnsi="Arial" w:cs="Arial"/>
          <w:sz w:val="19"/>
          <w:szCs w:val="19"/>
          <w:lang w:eastAsia="en-US"/>
        </w:rPr>
      </w:pPr>
      <w:r w:rsidRPr="00DB2AD2">
        <w:rPr>
          <w:rFonts w:ascii="Arial" w:hAnsi="Arial" w:cs="Arial"/>
          <w:sz w:val="19"/>
          <w:szCs w:val="19"/>
          <w:lang w:eastAsia="en-US"/>
        </w:rPr>
        <w:lastRenderedPageBreak/>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14:paraId="0C8121FC" w14:textId="77777777" w:rsidR="00DB2AD2" w:rsidRPr="00BB0EBF" w:rsidRDefault="00DB2AD2" w:rsidP="00E8012F">
      <w:pPr>
        <w:overflowPunct w:val="0"/>
        <w:autoSpaceDE w:val="0"/>
        <w:autoSpaceDN w:val="0"/>
        <w:adjustRightInd w:val="0"/>
        <w:jc w:val="both"/>
        <w:textAlignment w:val="baseline"/>
        <w:rPr>
          <w:rFonts w:cs="Arial"/>
          <w:szCs w:val="19"/>
        </w:rPr>
      </w:pPr>
    </w:p>
    <w:p w14:paraId="05FC334A" w14:textId="38C2CA26"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najneskôr v termíne do 15. januára nasledujúceho roka po roku, v ktorom výnos vznikol, zaslať informáciu o výške skutočných výnosov na bankovom účte (platí aj v prípade výnosu ≤ 0) spolu s kópiami bankových výpisov z účtu, resp. účtov v prípade pripisovania úrokov na iný bankový účet prijímateľa za príslušný rok poštou na adresu platobnej jednotky MV SR.</w:t>
      </w:r>
    </w:p>
    <w:p w14:paraId="374846F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p>
    <w:p w14:paraId="6AD67A11" w14:textId="7EE36AC0"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v termíne do 31. januára nasledujúceho roka po roku, v ktorom výnos vznikol, odviesť skutočný výnos na príjmový účet platobnej jednotky MV SR</w:t>
      </w:r>
      <w:r w:rsidR="00286952">
        <w:rPr>
          <w:rFonts w:cs="Arial"/>
          <w:bCs/>
          <w:szCs w:val="19"/>
        </w:rPr>
        <w:t>.</w:t>
      </w:r>
      <w:r w:rsidRPr="00C67387">
        <w:rPr>
          <w:rFonts w:cs="Arial"/>
          <w:bCs/>
          <w:szCs w:val="19"/>
        </w:rPr>
        <w:t xml:space="preserve"> </w:t>
      </w:r>
      <w:r w:rsidR="00286952">
        <w:rPr>
          <w:rFonts w:cs="Arial"/>
          <w:bCs/>
          <w:szCs w:val="19"/>
        </w:rPr>
        <w:t xml:space="preserve">Odvod výnosov prijímateľ potvrdí </w:t>
      </w:r>
      <w:r w:rsidR="00CC0386">
        <w:rPr>
          <w:rFonts w:cs="Arial"/>
          <w:bCs/>
          <w:szCs w:val="19"/>
        </w:rPr>
        <w:t xml:space="preserve">zaslaním </w:t>
      </w:r>
      <w:r w:rsidR="00286952">
        <w:rPr>
          <w:rFonts w:cs="Arial"/>
          <w:bCs/>
          <w:szCs w:val="19"/>
        </w:rPr>
        <w:t>výpisu z osobitného účtu</w:t>
      </w:r>
      <w:r w:rsidR="00CC0386">
        <w:rPr>
          <w:rFonts w:cs="Arial"/>
          <w:bCs/>
          <w:szCs w:val="19"/>
        </w:rPr>
        <w:t xml:space="preserve"> na adresu platobnej jednotky</w:t>
      </w:r>
      <w:r w:rsidR="00D419AB" w:rsidRPr="00C67387">
        <w:rPr>
          <w:rFonts w:cs="Arial"/>
          <w:bCs/>
          <w:szCs w:val="19"/>
        </w:rPr>
        <w:t xml:space="preserve"> MV SR</w:t>
      </w:r>
      <w:r w:rsidR="00286952">
        <w:rPr>
          <w:rFonts w:cs="Arial"/>
          <w:bCs/>
          <w:szCs w:val="19"/>
        </w:rPr>
        <w:t>.</w:t>
      </w:r>
    </w:p>
    <w:p w14:paraId="4115DB4E"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7E8B265C"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1B23C4E9" w14:textId="77777777" w:rsidTr="00DB2AD2">
        <w:trPr>
          <w:trHeight w:val="445"/>
        </w:trPr>
        <w:tc>
          <w:tcPr>
            <w:tcW w:w="2093" w:type="dxa"/>
            <w:vAlign w:val="center"/>
          </w:tcPr>
          <w:p w14:paraId="3B4B8E42"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5C9D571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59F34906" w14:textId="77777777" w:rsidTr="00DB2AD2">
        <w:trPr>
          <w:trHeight w:val="407"/>
        </w:trPr>
        <w:tc>
          <w:tcPr>
            <w:tcW w:w="2093" w:type="dxa"/>
            <w:vAlign w:val="center"/>
          </w:tcPr>
          <w:p w14:paraId="2D8DD027"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47725D6"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2643AD97" w14:textId="77777777" w:rsidTr="00DB2AD2">
        <w:trPr>
          <w:trHeight w:val="557"/>
        </w:trPr>
        <w:tc>
          <w:tcPr>
            <w:tcW w:w="2093" w:type="dxa"/>
            <w:vAlign w:val="center"/>
          </w:tcPr>
          <w:p w14:paraId="6545538E" w14:textId="77777777" w:rsidR="00C67387" w:rsidRPr="00C67387" w:rsidRDefault="00C67387" w:rsidP="00C67387">
            <w:pPr>
              <w:rPr>
                <w:rFonts w:eastAsia="Times New Roman" w:cs="Arial"/>
                <w:bCs/>
                <w:szCs w:val="19"/>
              </w:rPr>
            </w:pPr>
            <w:r w:rsidRPr="00C67387">
              <w:rPr>
                <w:rFonts w:eastAsia="Times New Roman" w:cs="Arial"/>
                <w:bCs/>
                <w:szCs w:val="19"/>
              </w:rPr>
              <w:t>Adresa banky:</w:t>
            </w:r>
          </w:p>
        </w:tc>
        <w:tc>
          <w:tcPr>
            <w:tcW w:w="4678" w:type="dxa"/>
            <w:vAlign w:val="center"/>
          </w:tcPr>
          <w:p w14:paraId="2FA34966"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09113A7D" w14:textId="77777777" w:rsidTr="00DB2AD2">
        <w:trPr>
          <w:trHeight w:val="403"/>
        </w:trPr>
        <w:tc>
          <w:tcPr>
            <w:tcW w:w="2093" w:type="dxa"/>
            <w:vAlign w:val="center"/>
          </w:tcPr>
          <w:p w14:paraId="0D67440A" w14:textId="77777777"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14:paraId="4DA9E05D" w14:textId="59EDE7A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r w:rsidR="00C67387" w:rsidRPr="00C67387" w14:paraId="20FA8980" w14:textId="77777777" w:rsidTr="00DB2AD2">
        <w:trPr>
          <w:trHeight w:val="570"/>
        </w:trPr>
        <w:tc>
          <w:tcPr>
            <w:tcW w:w="2093" w:type="dxa"/>
            <w:vAlign w:val="center"/>
          </w:tcPr>
          <w:p w14:paraId="74FD73B2" w14:textId="77777777" w:rsidR="00C67387" w:rsidRPr="00C67387" w:rsidRDefault="00C67387" w:rsidP="00C67387">
            <w:pPr>
              <w:rPr>
                <w:rFonts w:eastAsia="Times New Roman" w:cs="Arial"/>
                <w:bCs/>
                <w:szCs w:val="19"/>
              </w:rPr>
            </w:pPr>
            <w:r w:rsidRPr="00C67387">
              <w:rPr>
                <w:rFonts w:eastAsia="Times New Roman" w:cs="Arial"/>
                <w:bCs/>
                <w:szCs w:val="19"/>
              </w:rPr>
              <w:t>Správa pre prijímateľa:</w:t>
            </w:r>
          </w:p>
        </w:tc>
        <w:tc>
          <w:tcPr>
            <w:tcW w:w="4678" w:type="dxa"/>
            <w:vAlign w:val="center"/>
          </w:tcPr>
          <w:p w14:paraId="3A4C6CE6" w14:textId="16DCDF4A" w:rsidR="00C67387" w:rsidRPr="00C67387" w:rsidRDefault="00C67387" w:rsidP="00C75340">
            <w:pPr>
              <w:tabs>
                <w:tab w:val="left" w:pos="2622"/>
                <w:tab w:val="left" w:pos="2977"/>
              </w:tabs>
              <w:rPr>
                <w:rFonts w:eastAsia="Times New Roman" w:cs="Arial"/>
                <w:bCs/>
                <w:szCs w:val="19"/>
              </w:rPr>
            </w:pPr>
            <w:r w:rsidRPr="00C67387">
              <w:rPr>
                <w:rFonts w:eastAsia="Times New Roman" w:cs="Arial"/>
                <w:bCs/>
                <w:szCs w:val="19"/>
              </w:rPr>
              <w:t xml:space="preserve">kód projektu </w:t>
            </w:r>
            <w:r w:rsidR="00C75340">
              <w:rPr>
                <w:rFonts w:eastAsia="Times New Roman" w:cs="Arial"/>
                <w:bCs/>
                <w:szCs w:val="19"/>
              </w:rPr>
              <w:t>a za ním slová výnosy ŠR</w:t>
            </w:r>
          </w:p>
        </w:tc>
      </w:tr>
    </w:tbl>
    <w:p w14:paraId="4679B417"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45FE9FDC"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(t.j. z prostriedkov EÚ a ŠR) porušením finančnej disciplíny.</w:t>
      </w:r>
    </w:p>
    <w:p w14:paraId="54479C07" w14:textId="77777777" w:rsidR="00C67387" w:rsidRDefault="00C67387" w:rsidP="00C67387">
      <w:pPr>
        <w:overflowPunct w:val="0"/>
        <w:autoSpaceDE w:val="0"/>
        <w:autoSpaceDN w:val="0"/>
        <w:adjustRightInd w:val="0"/>
        <w:jc w:val="both"/>
        <w:textAlignment w:val="baseline"/>
        <w:rPr>
          <w:rFonts w:cs="Arial"/>
          <w:bCs/>
          <w:szCs w:val="19"/>
        </w:rPr>
      </w:pPr>
    </w:p>
    <w:p w14:paraId="3B8E9786" w14:textId="75833FB5"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14:paraId="70F1CD0B"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A39A1F7" w14:textId="326EE9C2"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pri uskutočnení úhrady prostriedkov, takto prijaté prostriedky na účet platobnej jednotky sa posudzujú ako mylná platba a právne záväzky prijímateľa zostávajú nezmenené, čím sa považujú naďalej za nevysporiadané. Mylná platba bude vrátená odosielateľovi do konca mesiaca nasledujúceho po mesiaci, v ktorom bola úhrada prijatá na účet platobnej jednotky.</w:t>
      </w:r>
    </w:p>
    <w:p w14:paraId="7007705F" w14:textId="77777777" w:rsidR="00C67387" w:rsidRPr="00C67387" w:rsidRDefault="00C67387" w:rsidP="00C67387">
      <w:pPr>
        <w:rPr>
          <w:rFonts w:cs="Arial"/>
          <w:bCs/>
          <w:szCs w:val="19"/>
        </w:rPr>
      </w:pPr>
    </w:p>
    <w:p w14:paraId="686EDF13" w14:textId="16D48F6D"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14:paraId="2C33B816" w14:textId="77777777" w:rsidR="00DB2AD2" w:rsidRPr="00C67387" w:rsidRDefault="00DB2AD2" w:rsidP="00E8012F">
      <w:pPr>
        <w:rPr>
          <w:rFonts w:cs="Arial"/>
          <w:bCs/>
          <w:szCs w:val="19"/>
        </w:rPr>
      </w:pPr>
    </w:p>
    <w:p w14:paraId="0070D1C5"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032C1B55" w14:textId="77777777" w:rsidR="00C67387" w:rsidRPr="00C67387" w:rsidRDefault="00C67387" w:rsidP="000124A2">
      <w:pPr>
        <w:spacing w:before="120" w:line="288" w:lineRule="auto"/>
        <w:rPr>
          <w:rFonts w:cs="Arial"/>
          <w:bCs/>
          <w:szCs w:val="19"/>
        </w:rPr>
      </w:pPr>
      <w:r w:rsidRPr="00C67387">
        <w:rPr>
          <w:rFonts w:cs="Arial"/>
          <w:bCs/>
          <w:szCs w:val="19"/>
        </w:rPr>
        <w:t>Ministerstvo vnútra SR</w:t>
      </w:r>
    </w:p>
    <w:p w14:paraId="4E21382A" w14:textId="77777777" w:rsidR="00C67387" w:rsidRPr="00C67387" w:rsidRDefault="00C67387" w:rsidP="000124A2">
      <w:pPr>
        <w:spacing w:line="288" w:lineRule="auto"/>
        <w:rPr>
          <w:rFonts w:cs="Arial"/>
          <w:bCs/>
          <w:szCs w:val="19"/>
        </w:rPr>
      </w:pPr>
      <w:r w:rsidRPr="00C67387">
        <w:rPr>
          <w:rFonts w:cs="Arial"/>
          <w:bCs/>
          <w:szCs w:val="19"/>
        </w:rPr>
        <w:t>Sekcia ekonomiky</w:t>
      </w:r>
    </w:p>
    <w:p w14:paraId="6B746FA4" w14:textId="77777777" w:rsidR="00C67387" w:rsidRPr="00C67387" w:rsidRDefault="00C67387" w:rsidP="000124A2">
      <w:pPr>
        <w:spacing w:line="288" w:lineRule="auto"/>
        <w:rPr>
          <w:rFonts w:cs="Arial"/>
          <w:bCs/>
          <w:szCs w:val="19"/>
        </w:rPr>
      </w:pPr>
      <w:r w:rsidRPr="00C67387">
        <w:rPr>
          <w:rFonts w:cs="Arial"/>
          <w:bCs/>
          <w:szCs w:val="19"/>
        </w:rPr>
        <w:t>Odbor rozpočtu a financovania</w:t>
      </w:r>
    </w:p>
    <w:p w14:paraId="6CEBEA00"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317CF2EB" w14:textId="77777777" w:rsidR="00C67387" w:rsidRPr="00C67387" w:rsidRDefault="00C67387" w:rsidP="000124A2">
      <w:pPr>
        <w:spacing w:line="288" w:lineRule="auto"/>
        <w:rPr>
          <w:rFonts w:cs="Arial"/>
          <w:bCs/>
          <w:szCs w:val="19"/>
        </w:rPr>
      </w:pPr>
      <w:r w:rsidRPr="00C67387">
        <w:rPr>
          <w:rFonts w:cs="Arial"/>
          <w:bCs/>
          <w:szCs w:val="19"/>
        </w:rPr>
        <w:t>Pribinova 2</w:t>
      </w:r>
    </w:p>
    <w:p w14:paraId="7A55D244" w14:textId="0E7F530C"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14:paraId="7A55D245" w14:textId="77777777" w:rsidR="009D7F63" w:rsidRPr="0073389C" w:rsidRDefault="009D7F63" w:rsidP="009D7F63">
      <w:pPr>
        <w:pStyle w:val="Nadpis2"/>
        <w:spacing w:line="288" w:lineRule="auto"/>
        <w:ind w:left="0" w:firstLine="0"/>
        <w:rPr>
          <w:lang w:val="sk-SK"/>
        </w:rPr>
      </w:pPr>
      <w:bookmarkStart w:id="249" w:name="_Toc410905149"/>
      <w:bookmarkStart w:id="250" w:name="_Toc410907877"/>
      <w:bookmarkStart w:id="251" w:name="_Toc440372877"/>
      <w:bookmarkStart w:id="252" w:name="_Toc440636388"/>
      <w:bookmarkEnd w:id="249"/>
      <w:r w:rsidRPr="0073389C">
        <w:rPr>
          <w:lang w:val="sk-SK"/>
        </w:rPr>
        <w:t>Verejné obstarávanie</w:t>
      </w:r>
      <w:bookmarkEnd w:id="250"/>
      <w:bookmarkEnd w:id="251"/>
      <w:bookmarkEnd w:id="252"/>
    </w:p>
    <w:p w14:paraId="7A55D246" w14:textId="738F16D2" w:rsidR="009D7F63" w:rsidRPr="0073389C" w:rsidRDefault="009D7F63" w:rsidP="00A10CB2">
      <w:pPr>
        <w:autoSpaceDE w:val="0"/>
        <w:autoSpaceDN w:val="0"/>
        <w:adjustRightInd w:val="0"/>
        <w:spacing w:before="120" w:after="120" w:line="288" w:lineRule="auto"/>
        <w:jc w:val="both"/>
      </w:pPr>
      <w:bookmarkStart w:id="253" w:name="p22-2-a"/>
      <w:bookmarkStart w:id="254" w:name="p23-5"/>
      <w:bookmarkStart w:id="255" w:name="p23-6"/>
      <w:bookmarkStart w:id="256" w:name="p24"/>
      <w:bookmarkStart w:id="257" w:name="_Toc409190739"/>
      <w:bookmarkStart w:id="258" w:name="_Toc360031225"/>
      <w:bookmarkEnd w:id="253"/>
      <w:bookmarkEnd w:id="254"/>
      <w:bookmarkEnd w:id="255"/>
      <w:bookmarkEnd w:id="256"/>
      <w:r w:rsidRPr="0073389C">
        <w:t xml:space="preserve">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w:t>
      </w:r>
      <w:r w:rsidRPr="0073389C">
        <w:lastRenderedPageBreak/>
        <w:t>informuje o každej novele ZVO</w:t>
      </w:r>
      <w:r w:rsidRPr="0073389C">
        <w:rPr>
          <w:rStyle w:val="Odkaznapoznmkupodiarou"/>
          <w:sz w:val="19"/>
        </w:rPr>
        <w:footnoteReference w:id="90"/>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91"/>
      </w:r>
      <w:r w:rsidRPr="0073389C">
        <w:t>.</w:t>
      </w:r>
    </w:p>
    <w:p w14:paraId="7A55D247" w14:textId="7FEE7FD4" w:rsidR="009D7F63" w:rsidRDefault="00124F19" w:rsidP="009D7F63">
      <w:pPr>
        <w:autoSpaceDE w:val="0"/>
        <w:autoSpaceDN w:val="0"/>
        <w:adjustRightInd w:val="0"/>
        <w:spacing w:before="120" w:after="120" w:line="288" w:lineRule="auto"/>
        <w:jc w:val="both"/>
      </w:pPr>
      <w:r w:rsidRPr="00124F19">
        <w:t>Pravidlá, postupy a odporúčania uvádzané v</w:t>
      </w:r>
      <w:r w:rsidR="000D12F0">
        <w:t xml:space="preserve"> časti 2.5 tejto </w:t>
      </w:r>
      <w:r w:rsidRPr="00124F19">
        <w:t>príručk</w:t>
      </w:r>
      <w:r w:rsidR="000D12F0">
        <w:t>y</w:t>
      </w:r>
      <w:r w:rsidRPr="00124F19">
        <w:t xml:space="preserve"> vo verzii 2.2 a nasledovných sa vzťahujú na znenie zákona č. 343/2015 Z. z. o verejnom obstarávaní a o zmene a doplnení niektorých zákonov účinného od 18.04.2016, t.j. na postup zadávania zákazky začatý po 17.04.2016. </w:t>
      </w:r>
    </w:p>
    <w:p w14:paraId="695C8D17" w14:textId="6608E49C" w:rsidR="00A737D2" w:rsidRPr="00A737D2" w:rsidRDefault="00A737D2" w:rsidP="00A737D2">
      <w:pPr>
        <w:autoSpaceDE w:val="0"/>
        <w:autoSpaceDN w:val="0"/>
        <w:adjustRightInd w:val="0"/>
        <w:spacing w:before="120" w:after="120" w:line="288" w:lineRule="auto"/>
        <w:jc w:val="both"/>
      </w:pPr>
      <w:r w:rsidRPr="00A737D2">
        <w:t xml:space="preserve">Finančná kontrola verejného obstarávania sa vykoná podľa verzie príručky účinnej v čase predloženia dokumentácie z verejného obstarávania na kontrolu </w:t>
      </w:r>
      <w:r w:rsidR="00D519DF">
        <w:t>poskytovateľovi</w:t>
      </w:r>
      <w:r w:rsidRPr="00A737D2">
        <w:t xml:space="preserve"> s prihliadnutím na znenie ZVO, resp. zákona č. 25/2006 Z.z. o verejnom obstarávaní a o zmene a doplnení niektorých zákonov, účinné v čase </w:t>
      </w:r>
      <w:r w:rsidR="00D519DF">
        <w:t>odoslania oznámenia o vyhlásení verejného obstarávania, výzvy na predkladanie ponúk do vestníka ÚVO na uverejnenie, zverejnenia zákazky na elektronickom trhovisku, resp odoslania výziev na predkladanie ponúk v prípade zákazky s nízkymi hodnotami</w:t>
      </w:r>
      <w:r w:rsidRPr="00A737D2">
        <w:t>.</w:t>
      </w:r>
    </w:p>
    <w:p w14:paraId="790D5DA9" w14:textId="77777777" w:rsidR="00A737D2" w:rsidRPr="0073389C" w:rsidRDefault="00A737D2" w:rsidP="009D7F63">
      <w:pPr>
        <w:autoSpaceDE w:val="0"/>
        <w:autoSpaceDN w:val="0"/>
        <w:adjustRightInd w:val="0"/>
        <w:spacing w:before="120" w:after="120" w:line="288" w:lineRule="auto"/>
        <w:jc w:val="both"/>
      </w:pPr>
    </w:p>
    <w:p w14:paraId="7A55D248" w14:textId="77777777" w:rsidR="009D7F63" w:rsidRPr="0073389C" w:rsidRDefault="009D7F63" w:rsidP="009D7F63">
      <w:pPr>
        <w:pStyle w:val="Nadpis3"/>
        <w:ind w:left="567" w:firstLine="0"/>
        <w:rPr>
          <w:rFonts w:cs="Arial"/>
          <w:lang w:val="sk-SK"/>
        </w:rPr>
      </w:pPr>
      <w:bookmarkStart w:id="259" w:name="_Toc440372878"/>
      <w:bookmarkStart w:id="260" w:name="_Toc440636389"/>
      <w:r w:rsidRPr="0073389C">
        <w:rPr>
          <w:rFonts w:cs="Arial"/>
          <w:lang w:val="sk-SK"/>
        </w:rPr>
        <w:t>Plán obstarávaní</w:t>
      </w:r>
      <w:bookmarkEnd w:id="257"/>
      <w:bookmarkEnd w:id="258"/>
      <w:bookmarkEnd w:id="259"/>
      <w:bookmarkEnd w:id="260"/>
    </w:p>
    <w:p w14:paraId="7A55D249" w14:textId="59D37E0B" w:rsidR="009D7F63" w:rsidRPr="0073389C" w:rsidRDefault="009D7F63" w:rsidP="009D7F63">
      <w:pPr>
        <w:pStyle w:val="Odsekzoznamu"/>
        <w:spacing w:before="120" w:after="120" w:line="288" w:lineRule="auto"/>
        <w:ind w:left="0"/>
        <w:contextualSpacing w:val="0"/>
        <w:jc w:val="both"/>
      </w:pPr>
      <w:r w:rsidRPr="0073389C">
        <w:rPr>
          <w:b/>
          <w:i/>
          <w:color w:val="FF0000"/>
        </w:rPr>
        <w:t>Povinnosť prijímateľa:</w:t>
      </w:r>
      <w:r w:rsidRPr="0073389C">
        <w:rPr>
          <w:color w:val="FF0000"/>
        </w:rPr>
        <w:t xml:space="preserve"> </w:t>
      </w:r>
      <w:r w:rsidRPr="0073389C">
        <w:t xml:space="preserve">Po podpise </w:t>
      </w:r>
      <w:r w:rsidR="009A1F8B">
        <w:t>z</w:t>
      </w:r>
      <w:r w:rsidRPr="0073389C">
        <w:t xml:space="preserve">mluvy o NFP je prijímateľ povinný vypracovať </w:t>
      </w:r>
      <w:r w:rsidRPr="0073389C">
        <w:rPr>
          <w:i/>
        </w:rPr>
        <w:t>plán obstarávaní</w:t>
      </w:r>
      <w:r w:rsidRPr="0073389C">
        <w:t xml:space="preserve">  tovarov, služieb alebo stavebných prác (vzor príloha č. </w:t>
      </w:r>
      <w:r w:rsidR="00D72CCC" w:rsidRPr="0073389C">
        <w:t>2</w:t>
      </w:r>
      <w:r w:rsidR="00D72CCC">
        <w:t>0</w:t>
      </w:r>
      <w:r w:rsidRPr="0073389C">
        <w:t xml:space="preserve">) – vyplývajúcich zo schváleného projektu, t. j. všetkých rozpočtových položiek. </w:t>
      </w:r>
      <w:r w:rsidR="00A737D2" w:rsidRPr="00A737D2">
        <w:t>Pri vypracovaní plánu obstarávaní je prijímateľ povinný zohľadniť aj výdavky financované z iných verejných zdrojov alebo zdrojov EÚ a na tovary/služby/práce obstarávané v rámci iných projektov financovaných z iných zdrojov EÚ.</w:t>
      </w:r>
      <w:r w:rsidR="00A737D2">
        <w:t xml:space="preserve"> </w:t>
      </w:r>
      <w:r w:rsidRPr="0073389C">
        <w:t>Tento plán obsahuje minimálne tieto údaje:</w:t>
      </w:r>
    </w:p>
    <w:p w14:paraId="7A55D24A" w14:textId="77777777" w:rsidR="009D7F63" w:rsidRPr="0073389C" w:rsidRDefault="009D7F63" w:rsidP="009A78AB">
      <w:pPr>
        <w:numPr>
          <w:ilvl w:val="0"/>
          <w:numId w:val="59"/>
        </w:numPr>
        <w:spacing w:before="120" w:after="120" w:line="288" w:lineRule="auto"/>
      </w:pPr>
      <w:r w:rsidRPr="0073389C">
        <w:t>názov predmetu zákazky,</w:t>
      </w:r>
    </w:p>
    <w:p w14:paraId="7A55D24B" w14:textId="1DCA36DC" w:rsidR="009D7F63" w:rsidRPr="0073389C" w:rsidRDefault="009D7F63" w:rsidP="009A78AB">
      <w:pPr>
        <w:numPr>
          <w:ilvl w:val="0"/>
          <w:numId w:val="59"/>
        </w:numPr>
        <w:spacing w:before="120" w:after="120" w:line="288" w:lineRule="auto"/>
      </w:pPr>
      <w:r w:rsidRPr="0073389C">
        <w:t xml:space="preserve">identifikáciu </w:t>
      </w:r>
      <w:r w:rsidR="00766068" w:rsidRPr="00766068">
        <w:t>poskytovateľa NFP (tzn., či NFP poskytol poskytovateľ)</w:t>
      </w:r>
      <w:r w:rsidRPr="0073389C">
        <w:t>, prijímateľa (resp. partnera) a </w:t>
      </w:r>
      <w:r w:rsidR="00766068" w:rsidRPr="00766068">
        <w:t>projektu vrátane ITMS čísla projektu</w:t>
      </w:r>
      <w:r w:rsidR="00766068">
        <w:t xml:space="preserve"> </w:t>
      </w:r>
      <w:r w:rsidRPr="0073389C">
        <w:t>,</w:t>
      </w:r>
    </w:p>
    <w:p w14:paraId="7A55D24C" w14:textId="77777777" w:rsidR="009D7F63" w:rsidRPr="0073389C" w:rsidRDefault="009D7F63" w:rsidP="009A78AB">
      <w:pPr>
        <w:numPr>
          <w:ilvl w:val="0"/>
          <w:numId w:val="59"/>
        </w:numPr>
        <w:spacing w:before="120" w:after="120" w:line="288" w:lineRule="auto"/>
      </w:pPr>
      <w:r w:rsidRPr="0073389C">
        <w:t>stručný opis predmetu zákazky,</w:t>
      </w:r>
    </w:p>
    <w:p w14:paraId="02C288E9" w14:textId="77777777" w:rsidR="00766068" w:rsidRPr="00703E20" w:rsidRDefault="00766068" w:rsidP="009A78AB">
      <w:pPr>
        <w:numPr>
          <w:ilvl w:val="0"/>
          <w:numId w:val="59"/>
        </w:numPr>
        <w:spacing w:before="120" w:after="120" w:line="288" w:lineRule="auto"/>
        <w:rPr>
          <w:rFonts w:cs="Arial"/>
          <w:szCs w:val="19"/>
        </w:rPr>
      </w:pPr>
      <w:r w:rsidRPr="00703E20">
        <w:rPr>
          <w:rFonts w:cs="Arial"/>
          <w:szCs w:val="19"/>
        </w:rPr>
        <w:t>členenie zákaziek podľa predpokladanej hodnoty,</w:t>
      </w:r>
    </w:p>
    <w:p w14:paraId="7C0B066B" w14:textId="77777777" w:rsidR="00766068" w:rsidRPr="00703E20" w:rsidRDefault="00766068" w:rsidP="009A78AB">
      <w:pPr>
        <w:numPr>
          <w:ilvl w:val="0"/>
          <w:numId w:val="59"/>
        </w:numPr>
        <w:spacing w:before="120" w:after="120" w:line="288" w:lineRule="auto"/>
        <w:rPr>
          <w:rFonts w:cs="Arial"/>
          <w:szCs w:val="19"/>
        </w:rPr>
      </w:pPr>
      <w:r w:rsidRPr="00703E20">
        <w:rPr>
          <w:rFonts w:cs="Arial"/>
          <w:szCs w:val="19"/>
        </w:rPr>
        <w:t>postup VO,</w:t>
      </w:r>
    </w:p>
    <w:p w14:paraId="44F2ED4E" w14:textId="05D3CF6A" w:rsidR="00766068" w:rsidRPr="0073389C" w:rsidRDefault="00766068" w:rsidP="009A78AB">
      <w:pPr>
        <w:numPr>
          <w:ilvl w:val="0"/>
          <w:numId w:val="59"/>
        </w:numPr>
        <w:spacing w:before="120" w:after="120" w:line="288" w:lineRule="auto"/>
      </w:pPr>
      <w:r w:rsidRPr="00703E20">
        <w:rPr>
          <w:rFonts w:cs="Arial"/>
          <w:szCs w:val="19"/>
        </w:rPr>
        <w:t>predpokladanú hodnotu zákazky bez DPH</w:t>
      </w:r>
      <w:r>
        <w:rPr>
          <w:rFonts w:cs="Arial"/>
          <w:szCs w:val="19"/>
        </w:rPr>
        <w:t>,</w:t>
      </w:r>
    </w:p>
    <w:p w14:paraId="7A55D24D" w14:textId="77777777" w:rsidR="009D7F63" w:rsidRPr="0073389C" w:rsidRDefault="009D7F63" w:rsidP="009A78AB">
      <w:pPr>
        <w:numPr>
          <w:ilvl w:val="0"/>
          <w:numId w:val="59"/>
        </w:numPr>
        <w:spacing w:before="120" w:after="120" w:line="288" w:lineRule="auto"/>
      </w:pPr>
      <w:r w:rsidRPr="0073389C">
        <w:t>plánované výdavky v rozpočte projektu za celé obdobie trvania projektu,</w:t>
      </w:r>
    </w:p>
    <w:p w14:paraId="7A55D24E" w14:textId="77777777" w:rsidR="009D7F63" w:rsidRPr="0073389C" w:rsidRDefault="009D7F63" w:rsidP="009A78AB">
      <w:pPr>
        <w:numPr>
          <w:ilvl w:val="0"/>
          <w:numId w:val="59"/>
        </w:numPr>
        <w:spacing w:before="120" w:after="120" w:line="288" w:lineRule="auto"/>
        <w:jc w:val="both"/>
      </w:pPr>
      <w:r w:rsidRPr="0073389C">
        <w:t>plánované výdavky, ktoré plánuje prijímateľ financovať mimo rozpočtu projektu (napr. pre organizáciu),</w:t>
      </w:r>
    </w:p>
    <w:p w14:paraId="7A55D24F" w14:textId="77777777" w:rsidR="009D7F63" w:rsidRPr="0073389C" w:rsidRDefault="009D7F63" w:rsidP="009A78AB">
      <w:pPr>
        <w:numPr>
          <w:ilvl w:val="0"/>
          <w:numId w:val="59"/>
        </w:numPr>
        <w:spacing w:before="120" w:after="120" w:line="288" w:lineRule="auto"/>
      </w:pPr>
      <w:r w:rsidRPr="0073389C">
        <w:t>predpokladaný termín vyhlásenia verejného obstarávania (ďalej len „VO“),</w:t>
      </w:r>
    </w:p>
    <w:p w14:paraId="7A55D253" w14:textId="02102278" w:rsidR="009D7F63" w:rsidRPr="0073389C" w:rsidRDefault="009D7F63" w:rsidP="009A78AB">
      <w:pPr>
        <w:numPr>
          <w:ilvl w:val="0"/>
          <w:numId w:val="59"/>
        </w:numPr>
        <w:spacing w:before="120" w:after="120" w:line="288" w:lineRule="auto"/>
      </w:pPr>
      <w:r w:rsidRPr="0073389C">
        <w:t>trvanie zmluvy  v</w:t>
      </w:r>
      <w:r w:rsidR="008E08AF">
        <w:t> </w:t>
      </w:r>
      <w:r w:rsidRPr="0073389C">
        <w:t>mesiacoch</w:t>
      </w:r>
      <w:r w:rsidR="008E08AF">
        <w:t>,</w:t>
      </w:r>
    </w:p>
    <w:p w14:paraId="7A55D254" w14:textId="718EFFB3" w:rsidR="009D7F63" w:rsidRPr="0073389C" w:rsidRDefault="009D7F63" w:rsidP="009A78AB">
      <w:pPr>
        <w:numPr>
          <w:ilvl w:val="0"/>
          <w:numId w:val="59"/>
        </w:numPr>
        <w:spacing w:before="120" w:after="120" w:line="288" w:lineRule="auto"/>
      </w:pPr>
      <w:r w:rsidRPr="0073389C">
        <w:t>postup pri obstarávaní zákaziek, na ktoré sa podľa § 1 ZVO nevzťahujú ustanovenia ZVO tak, aby boli dodržané základné princípy VO.</w:t>
      </w:r>
    </w:p>
    <w:p w14:paraId="54D4F3CE" w14:textId="780D3F48" w:rsidR="00766068" w:rsidRPr="00766068" w:rsidRDefault="009D7F63" w:rsidP="00766068">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predloží poskytovateľovi plán obstarávaní elektronicky na adresu </w:t>
      </w:r>
      <w:r w:rsidR="00B024C5" w:rsidRPr="001E3C46">
        <w:t>vo</w:t>
      </w:r>
      <w:r w:rsidR="00B024C5">
        <w:t>.sep</w:t>
      </w:r>
      <w:r w:rsidRPr="0073389C">
        <w:t xml:space="preserve">@minv.sk </w:t>
      </w:r>
      <w:r w:rsidRPr="0073389C">
        <w:rPr>
          <w:b/>
        </w:rPr>
        <w:t>minimálne 10 pracovných dní pred termínom vyhlásenia prvého VO</w:t>
      </w:r>
      <w:r w:rsidR="00A737D2">
        <w:rPr>
          <w:b/>
        </w:rPr>
        <w:t xml:space="preserve"> </w:t>
      </w:r>
      <w:r w:rsidR="00A737D2" w:rsidRPr="00E8012F">
        <w:t>financovaného z NFP predmetného projektu</w:t>
      </w:r>
      <w:r w:rsidRPr="0073389C">
        <w:t xml:space="preserve">. </w:t>
      </w:r>
      <w:r w:rsidR="00766068" w:rsidRPr="00766068">
        <w:t>Súčasne prijímateľ predkladá plán obstarávaní na príslušný kalendárny rok v zmysle ZVO za organizáciu.</w:t>
      </w:r>
    </w:p>
    <w:p w14:paraId="7A55D255" w14:textId="2266664E" w:rsidR="009D7F63" w:rsidRPr="0073389C" w:rsidRDefault="00766068" w:rsidP="009D7F63">
      <w:pPr>
        <w:spacing w:before="120" w:after="120" w:line="288" w:lineRule="auto"/>
        <w:jc w:val="both"/>
      </w:pPr>
      <w:r w:rsidRPr="00766068">
        <w:t>V prípade identifikácie nedostatkov zo strany poskytovateľa, je prijímateľ povinný</w:t>
      </w:r>
      <w:r w:rsidR="007853DB">
        <w:t xml:space="preserve"> </w:t>
      </w:r>
      <w:r w:rsidR="007853DB" w:rsidRPr="007853DB">
        <w:t>na základe vyzvania poskytovateľa  zohľadniť zistenia poskytovateľa</w:t>
      </w:r>
      <w:r w:rsidRPr="00766068">
        <w:t xml:space="preserve"> prepracovať plán obstarávaní a opätovne ho predložiť poskytovateľovi.</w:t>
      </w:r>
    </w:p>
    <w:p w14:paraId="7A55D259" w14:textId="15F45796" w:rsidR="009D7F63" w:rsidRPr="0073389C" w:rsidRDefault="00C03581" w:rsidP="009D7F63">
      <w:pPr>
        <w:spacing w:before="120" w:after="120" w:line="288" w:lineRule="auto"/>
        <w:jc w:val="both"/>
      </w:pPr>
      <w:r>
        <w:rPr>
          <w:b/>
        </w:rPr>
        <w:lastRenderedPageBreak/>
        <w:t>A</w:t>
      </w:r>
      <w:r w:rsidRPr="0073389C">
        <w:rPr>
          <w:b/>
        </w:rPr>
        <w:t>k</w:t>
      </w:r>
      <w:r w:rsidR="009D7F63" w:rsidRPr="0073389C">
        <w:rPr>
          <w:b/>
        </w:rPr>
        <w:t xml:space="preserve"> po </w:t>
      </w:r>
      <w:r w:rsidR="00DE6112">
        <w:rPr>
          <w:b/>
        </w:rPr>
        <w:t xml:space="preserve">predložení </w:t>
      </w:r>
      <w:r w:rsidR="009D7F63" w:rsidRPr="0073389C">
        <w:rPr>
          <w:b/>
        </w:rPr>
        <w:t>plánu</w:t>
      </w:r>
      <w:r w:rsidR="009D7F63" w:rsidRPr="0073389C">
        <w:rPr>
          <w:b/>
          <w:u w:val="single"/>
        </w:rPr>
        <w:t xml:space="preserve"> obstarávaní</w:t>
      </w:r>
      <w:r w:rsidR="009D7F63" w:rsidRPr="0073389C">
        <w:rPr>
          <w:u w:val="single"/>
        </w:rPr>
        <w:t xml:space="preserve"> dôjde k zmene výšky rozpočtových položiek alebo sa zmení predpokladaný časový harmonogram, prípadne nastane iná zmena, a takouto zmenou dôjde k zmene</w:t>
      </w:r>
      <w:r w:rsidR="009D7F63" w:rsidRPr="0073389C">
        <w:rPr>
          <w:b/>
          <w:u w:val="single"/>
        </w:rPr>
        <w:t xml:space="preserve"> postupu zadávania zákazky tak, ako bol</w:t>
      </w:r>
      <w:r w:rsidR="00766068">
        <w:rPr>
          <w:b/>
          <w:u w:val="single"/>
        </w:rPr>
        <w:t>o uvedené v predloženom</w:t>
      </w:r>
      <w:r w:rsidR="009D7F63" w:rsidRPr="0073389C">
        <w:rPr>
          <w:b/>
          <w:u w:val="single"/>
        </w:rPr>
        <w:t xml:space="preserve">  pláne obstarávania</w:t>
      </w:r>
      <w:r w:rsidR="009D7F63" w:rsidRPr="0073389C">
        <w:rPr>
          <w:u w:val="single"/>
        </w:rPr>
        <w:t xml:space="preserve"> (napr. aj po sčítaní položiek bude prijímateľ postupovať postupom pre zadávanie nadlimitných alebo podlimitných zákaziek, prípadne </w:t>
      </w:r>
      <w:r w:rsidR="00831FF3">
        <w:rPr>
          <w:u w:val="single"/>
        </w:rPr>
        <w:t>zákaziek s nízkou hodnotou</w:t>
      </w:r>
      <w:r w:rsidR="009D7F63" w:rsidRPr="0073389C">
        <w:rPr>
          <w:u w:val="single"/>
        </w:rPr>
        <w:t>)</w:t>
      </w:r>
      <w:r>
        <w:rPr>
          <w:u w:val="single"/>
        </w:rPr>
        <w:t>,</w:t>
      </w:r>
      <w:r w:rsidRPr="00C03581">
        <w:rPr>
          <w:rFonts w:cs="Arial"/>
          <w:szCs w:val="19"/>
          <w:u w:val="single"/>
        </w:rPr>
        <w:t xml:space="preserve"> </w:t>
      </w:r>
      <w:r w:rsidRPr="00C03581">
        <w:rPr>
          <w:u w:val="single"/>
        </w:rPr>
        <w:t xml:space="preserve">prijímateľ je zároveň povinný </w:t>
      </w:r>
      <w:r w:rsidRPr="00C03581">
        <w:rPr>
          <w:b/>
          <w:u w:val="single"/>
        </w:rPr>
        <w:t>opätovne prepracovať plán obstarávaní a opätovne ho predkladať  poskytovateľovi</w:t>
      </w:r>
      <w:r w:rsidR="009D7F63" w:rsidRPr="0073389C">
        <w:rPr>
          <w:u w:val="single"/>
        </w:rPr>
        <w:t>.</w:t>
      </w:r>
    </w:p>
    <w:p w14:paraId="7A55D25A" w14:textId="5BF48505"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Pr="0073389C">
        <w:rPr>
          <w:b/>
        </w:rPr>
        <w:t xml:space="preserve">je povinný predložiť prepracovaný plán obstarávania </w:t>
      </w:r>
      <w:r w:rsidR="007E2E5E">
        <w:rPr>
          <w:b/>
        </w:rPr>
        <w:t xml:space="preserve">poskytovateľovi </w:t>
      </w:r>
      <w:r w:rsidR="007E2E5E">
        <w:t xml:space="preserve"> </w:t>
      </w:r>
      <w:r w:rsidRPr="0073389C">
        <w:rPr>
          <w:b/>
        </w:rPr>
        <w:t>len v tom prípade, ak sa navrhovanou zmenou zmení postup zadávania zákazky</w:t>
      </w:r>
      <w:r w:rsidRPr="0073389C">
        <w:t xml:space="preserve"> </w:t>
      </w:r>
      <w:r w:rsidR="007E2E5E">
        <w:t xml:space="preserve">oproti tomu, ktorý </w:t>
      </w:r>
      <w:r w:rsidRPr="0073389C">
        <w:t xml:space="preserve">bol </w:t>
      </w:r>
      <w:r w:rsidR="007E2E5E">
        <w:t>uvedený v pôvodnom</w:t>
      </w:r>
      <w:r w:rsidR="007E2E5E" w:rsidRPr="0073389C">
        <w:t xml:space="preserve"> </w:t>
      </w:r>
      <w:r w:rsidRPr="0073389C">
        <w:t>v pláne obstarávania. Súčasne prijímateľ predkladá plán obstarávaní na príslušný kalendárny rok v zmysle ZVO</w:t>
      </w:r>
      <w:r w:rsidR="007E2E5E">
        <w:t xml:space="preserve"> za organizáciu</w:t>
      </w:r>
      <w:r w:rsidRPr="0073389C">
        <w:t xml:space="preserve">. </w:t>
      </w:r>
    </w:p>
    <w:p w14:paraId="7A55D25B" w14:textId="77777777" w:rsidR="009D7F63" w:rsidRPr="0073389C" w:rsidRDefault="009D7F63" w:rsidP="009D7F63">
      <w:pPr>
        <w:spacing w:before="120" w:after="120" w:line="288" w:lineRule="auto"/>
        <w:jc w:val="both"/>
      </w:pPr>
    </w:p>
    <w:p w14:paraId="7A55D25C" w14:textId="77777777" w:rsidR="009D7F63" w:rsidRPr="0073389C" w:rsidRDefault="009D7F63" w:rsidP="009D7F63">
      <w:pPr>
        <w:pStyle w:val="Nadpis3"/>
        <w:ind w:left="567" w:firstLine="0"/>
        <w:rPr>
          <w:lang w:val="sk-SK"/>
        </w:rPr>
      </w:pPr>
      <w:bookmarkStart w:id="261" w:name="_Toc359942925"/>
      <w:bookmarkStart w:id="262" w:name="_Toc359943221"/>
      <w:bookmarkStart w:id="263" w:name="_Toc359943517"/>
      <w:bookmarkStart w:id="264" w:name="_Toc359943819"/>
      <w:bookmarkStart w:id="265" w:name="_Toc359944121"/>
      <w:bookmarkStart w:id="266" w:name="_Toc359944421"/>
      <w:bookmarkStart w:id="267" w:name="_Toc360024481"/>
      <w:bookmarkStart w:id="268" w:name="_Toc360030476"/>
      <w:bookmarkStart w:id="269" w:name="_Toc360031226"/>
      <w:bookmarkStart w:id="270" w:name="_Toc360109828"/>
      <w:bookmarkStart w:id="271" w:name="_Toc360110138"/>
      <w:bookmarkStart w:id="272" w:name="_Toc360118328"/>
      <w:bookmarkStart w:id="273" w:name="_Toc360118643"/>
      <w:bookmarkStart w:id="274" w:name="_Toc360031227"/>
      <w:bookmarkStart w:id="275" w:name="_Toc409190740"/>
      <w:bookmarkStart w:id="276" w:name="_Toc440372879"/>
      <w:bookmarkStart w:id="277" w:name="_Toc440636390"/>
      <w:bookmarkEnd w:id="261"/>
      <w:bookmarkEnd w:id="262"/>
      <w:bookmarkEnd w:id="263"/>
      <w:bookmarkEnd w:id="264"/>
      <w:bookmarkEnd w:id="265"/>
      <w:bookmarkEnd w:id="266"/>
      <w:bookmarkEnd w:id="267"/>
      <w:bookmarkEnd w:id="268"/>
      <w:bookmarkEnd w:id="269"/>
      <w:bookmarkEnd w:id="270"/>
      <w:bookmarkEnd w:id="271"/>
      <w:bookmarkEnd w:id="272"/>
      <w:bookmarkEnd w:id="273"/>
      <w:r w:rsidRPr="0073389C">
        <w:rPr>
          <w:lang w:val="sk-SK"/>
        </w:rPr>
        <w:t>Predpokladaná hodnota zákazky</w:t>
      </w:r>
      <w:bookmarkEnd w:id="274"/>
      <w:bookmarkEnd w:id="275"/>
      <w:r w:rsidRPr="0073389C">
        <w:rPr>
          <w:lang w:val="sk-SK"/>
        </w:rPr>
        <w:t xml:space="preserve"> (PHZ)</w:t>
      </w:r>
      <w:bookmarkEnd w:id="276"/>
      <w:bookmarkEnd w:id="277"/>
    </w:p>
    <w:p w14:paraId="7A55D25D" w14:textId="3C9A82A9"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V zmysle § </w:t>
      </w:r>
      <w:r w:rsidR="00A83C79">
        <w:t>5</w:t>
      </w:r>
      <w:r w:rsidR="00A83C79" w:rsidRPr="0073389C">
        <w:t xml:space="preserve"> </w:t>
      </w:r>
      <w:r w:rsidRPr="0073389C">
        <w:t xml:space="preserve">ods. 1 ZVO </w:t>
      </w:r>
      <w:r w:rsidRPr="0073389C">
        <w:rPr>
          <w:i/>
          <w:lang w:eastAsia="en-GB"/>
        </w:rPr>
        <w:t>„</w:t>
      </w:r>
      <w:r w:rsidRPr="0073389C">
        <w:rPr>
          <w:i/>
        </w:rPr>
        <w:t>Zákazka je nadlimitná</w:t>
      </w:r>
      <w:r w:rsidR="00133741">
        <w:rPr>
          <w:i/>
        </w:rPr>
        <w:t>,</w:t>
      </w:r>
      <w:r w:rsidRPr="0073389C">
        <w:rPr>
          <w:i/>
        </w:rPr>
        <w:t xml:space="preserve">  podlimitná</w:t>
      </w:r>
      <w:r w:rsidR="00133741">
        <w:rPr>
          <w:i/>
        </w:rPr>
        <w:t xml:space="preserve"> alebo s nízkou hodnotou</w:t>
      </w:r>
      <w:r w:rsidRPr="0073389C">
        <w:rPr>
          <w:i/>
        </w:rPr>
        <w:t xml:space="preserve"> v závislosti od jej predpokladanej hodnoty.“</w:t>
      </w:r>
      <w:r w:rsidRPr="0073389C">
        <w:t xml:space="preserve"> Z tohto ustanovenia vyplýva, že pri obstarávaní každej zákazky, t.j. tovaru, služby alebo stavebných prác, </w:t>
      </w:r>
      <w:r w:rsidRPr="0073389C">
        <w:rPr>
          <w:b/>
        </w:rPr>
        <w:t xml:space="preserve">je prijímateľ povinný </w:t>
      </w:r>
      <w:r w:rsidRPr="0073389C">
        <w:rPr>
          <w:b/>
          <w:lang w:eastAsia="en-GB"/>
        </w:rPr>
        <w:t>pred samotným vyhlásením</w:t>
      </w:r>
      <w:r w:rsidRPr="0073389C">
        <w:rPr>
          <w:b/>
        </w:rPr>
        <w:t xml:space="preserve"> verejného obstarávania stanoviť (vypočítať) predpokladanú hodnotu zákazky (PHZ</w:t>
      </w:r>
    </w:p>
    <w:p w14:paraId="7A55D25E" w14:textId="5A8480C9"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Následne je prijímateľ povinný vyhotoviť </w:t>
      </w:r>
      <w:r w:rsidR="00506C97" w:rsidRPr="0073389C">
        <w:rPr>
          <w:i/>
        </w:rPr>
        <w:t>zá</w:t>
      </w:r>
      <w:r w:rsidR="00506C97">
        <w:rPr>
          <w:i/>
        </w:rPr>
        <w:t>znam</w:t>
      </w:r>
      <w:r w:rsidR="00506C97" w:rsidRPr="0073389C">
        <w:rPr>
          <w:i/>
        </w:rPr>
        <w:t xml:space="preserve"> </w:t>
      </w:r>
      <w:r w:rsidRPr="0073389C">
        <w:rPr>
          <w:i/>
        </w:rPr>
        <w:t>z určenia PHZ</w:t>
      </w:r>
      <w:r w:rsidRPr="0073389C">
        <w:t xml:space="preserve"> (vzor príloha č. </w:t>
      </w:r>
      <w:r w:rsidR="007E2E5E" w:rsidRPr="0073389C">
        <w:t>2</w:t>
      </w:r>
      <w:r w:rsidR="007E2E5E">
        <w:t>1</w:t>
      </w:r>
      <w:r w:rsidRPr="0073389C">
        <w:t>, pričom tento vzor prijímateľ použije vždy v prípade, ak nemá interným predpisom ustanovený vlastný vzor záznamu</w:t>
      </w:r>
      <w:r w:rsidR="007E2E5E" w:rsidRPr="007E2E5E">
        <w:rPr>
          <w:rFonts w:cs="Arial"/>
          <w:szCs w:val="19"/>
        </w:rPr>
        <w:t xml:space="preserve"> </w:t>
      </w:r>
      <w:r w:rsidR="007E2E5E" w:rsidRPr="00703E20">
        <w:rPr>
          <w:rFonts w:cs="Arial"/>
          <w:szCs w:val="19"/>
        </w:rPr>
        <w:t>ktorý však spĺňa minimálne náležitosti uvedené v prílohe č. 21</w:t>
      </w:r>
      <w:r w:rsidRPr="0073389C">
        <w:t>)</w:t>
      </w:r>
      <w:r w:rsidR="007E2E5E">
        <w:t>.</w:t>
      </w:r>
    </w:p>
    <w:p w14:paraId="31FCC433" w14:textId="04BF1DDA" w:rsidR="00A83C79" w:rsidRPr="0073389C" w:rsidRDefault="00A83C79" w:rsidP="009D7F63">
      <w:pPr>
        <w:spacing w:before="120" w:after="120" w:line="288" w:lineRule="auto"/>
        <w:jc w:val="both"/>
      </w:pPr>
      <w:r w:rsidRPr="00A83C79">
        <w:t xml:space="preserve">V zmysle § 6 ods. 1 ZVO „Predpokladaná hodnota zákazky sa určuje </w:t>
      </w:r>
      <w:r w:rsidRPr="00A83C79">
        <w:rPr>
          <w:b/>
        </w:rPr>
        <w:t>ako cena bez dane z pridanej hodnoty</w:t>
      </w:r>
      <w:r w:rsidRPr="00A83C79">
        <w:t xml:space="preserve">. Verejný obstarávateľ a obstarávateľ určia predpokladanú hodnotu zákazky na základe údajov a informácií o zákazkách </w:t>
      </w:r>
      <w:r w:rsidRPr="00A83C79">
        <w:rPr>
          <w:b/>
        </w:rPr>
        <w:t>na rovnaký alebo porovnateľný predmet zákazky</w:t>
      </w:r>
      <w:r w:rsidRPr="00A83C79">
        <w:t xml:space="preserve">. Ak nemá verejný obstarávateľ alebo obstarávateľ údaje podľa druhej vety k dispozícii, určí predpokladanú hodnotu na základe údajov získaných prieskumom trhu s požadovaným plnením alebo na základe údajov získaných iným vhodným spôsobom. Predpokladaná hodnota zákazky </w:t>
      </w:r>
      <w:r w:rsidRPr="00A83C79">
        <w:rPr>
          <w:b/>
        </w:rPr>
        <w:t>je platná v čase odoslania oznámenia o vyhlásení verejného obstarávania alebo oznámenia použitého ako výzva na súťaž na uverejnenie</w:t>
      </w:r>
      <w:r w:rsidRPr="00A83C79">
        <w:t>; ak sa uverejnenie takého oznámenia nevyžaduje, predpokladaná hodnota je platná v čase začatia postupu zadávania zákazky.</w:t>
      </w:r>
      <w:r>
        <w:t>“</w:t>
      </w:r>
    </w:p>
    <w:p w14:paraId="7A55D25F" w14:textId="7770CFE1"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83C79" w:rsidRPr="00A83C79">
        <w:t>Poskytovateľ odporúča v oznámení o vyhlásení VO  alebo  v oznámení použitom ako výzva na súťaž uvádzať PHZ. Údajom o množstve alebo rozsahu obstarávaných tovarov, stavebných prác alebo služieb možno nahradiť údaj o PHZ len v odôvodniteľných prípadoch. Uvedené nemá vplyv na povinnosť určenia PHZ pred vyhlásením VO. Ak sa určia podmienky účasti v spojení s predpokladanou hodnotou alebo ak sa vyžaduje zábezpeka, je nutné vždy v oznámení uvádzať PHZ.</w:t>
      </w:r>
      <w:r w:rsidRPr="0073389C">
        <w:t xml:space="preserve"> </w:t>
      </w:r>
    </w:p>
    <w:p w14:paraId="7A55D260" w14:textId="284D9615" w:rsidR="009D7F63" w:rsidRPr="0073389C" w:rsidRDefault="009D7F63" w:rsidP="009D7F63">
      <w:pPr>
        <w:spacing w:before="120" w:after="120" w:line="288" w:lineRule="auto"/>
        <w:jc w:val="both"/>
      </w:pPr>
      <w:r w:rsidRPr="0073389C">
        <w:t xml:space="preserve">Určujúcim finančným limitom je predpokladaná cena za každý samostatný predmet </w:t>
      </w:r>
      <w:r w:rsidR="007E2E5E">
        <w:t>zákazky</w:t>
      </w:r>
      <w:r w:rsidR="007E2E5E" w:rsidRPr="0073389C">
        <w:t xml:space="preserve"> </w:t>
      </w:r>
      <w:r w:rsidRPr="0073389C">
        <w:t xml:space="preserve">v EUR bez DPH za jeden kalendárny rok alebo za obdobie trvania zmluvy s dodávateľom, ak presahuje jeden kalendárny rok. Do tohto limitu sa započítavajú aj plánované obstarávania súvisiace s bežnou činnosťou organizácie vrátane opakovaných plnení, pokiaľ je táto činnosť financovaná z verejných zdrojov alebo zdrojov EÚ a činnosť v rámci iných projektov financovaných z iných zdrojov EÚ. </w:t>
      </w:r>
    </w:p>
    <w:p w14:paraId="7A55D261" w14:textId="67D09E4D"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Podľa § </w:t>
      </w:r>
      <w:r w:rsidR="00133741">
        <w:t>6</w:t>
      </w:r>
      <w:r w:rsidR="00133741" w:rsidRPr="0073389C">
        <w:t xml:space="preserve"> </w:t>
      </w:r>
      <w:r w:rsidRPr="0073389C">
        <w:t xml:space="preserve">ods. </w:t>
      </w:r>
      <w:r w:rsidR="00133741" w:rsidRPr="0073389C">
        <w:t>1</w:t>
      </w:r>
      <w:r w:rsidR="00133741">
        <w:t>6</w:t>
      </w:r>
      <w:r w:rsidR="00133741" w:rsidRPr="0073389C">
        <w:t xml:space="preserve"> </w:t>
      </w:r>
      <w:r w:rsidRPr="0073389C">
        <w:t>ZVO zákazku nemožno rozdeliť ani zvoliť spôsob určenia jej predpokladanej hodnoty s cieľom znížiť predpokladanú hodnotu zákazky pod finančné limity podľa ZVO.</w:t>
      </w:r>
    </w:p>
    <w:p w14:paraId="7A55D262" w14:textId="244C2EF8" w:rsidR="009D7F63" w:rsidRPr="0073389C" w:rsidRDefault="009D7F63" w:rsidP="009D7F63">
      <w:pPr>
        <w:spacing w:before="120" w:after="120" w:line="288" w:lineRule="auto"/>
        <w:jc w:val="both"/>
      </w:pPr>
      <w:r w:rsidRPr="0073389C">
        <w:t xml:space="preserve">V prípade, ak sa predmet </w:t>
      </w:r>
      <w:r w:rsidR="007E2E5E">
        <w:t>zákazky</w:t>
      </w:r>
      <w:r w:rsidR="007E2E5E" w:rsidRPr="0073389C">
        <w:t xml:space="preserve"> </w:t>
      </w:r>
      <w:r w:rsidRPr="0073389C">
        <w:t xml:space="preserve">skladá z viacerých častí, položiek, súborov vecí alebo samostatných vecí, ktoré sú obstarávané naraz (od jedného dodávateľa), je potrebné brať do úvahy celkovú predpokladanú cenu predmetu </w:t>
      </w:r>
      <w:r w:rsidR="007E2E5E">
        <w:t>zákazky</w:t>
      </w:r>
      <w:r w:rsidRPr="0073389C">
        <w:t xml:space="preserve">, nie jednotlivé časti. </w:t>
      </w:r>
    </w:p>
    <w:p w14:paraId="7A55D263" w14:textId="43BDA43C" w:rsidR="009D7F63" w:rsidRPr="0073389C" w:rsidRDefault="009D7F63" w:rsidP="009D7F63">
      <w:pPr>
        <w:spacing w:before="120" w:after="120" w:line="288" w:lineRule="auto"/>
        <w:jc w:val="both"/>
      </w:pPr>
      <w:r w:rsidRPr="0073389C">
        <w:t xml:space="preserve">Z uvedeného taktiež vyplýva, že nie je možné v každom prípade používať PHZ určenú v čase predloženia, resp. schvaľovania </w:t>
      </w:r>
      <w:r w:rsidR="000A2AD4">
        <w:t>Žo</w:t>
      </w:r>
      <w:r w:rsidRPr="0073389C">
        <w:t>NFP, nakoľko medzi takýmto určením predpokladanej hodnoty a samotným zadávaním predmetnej zákazky môže prejsť niekoľko mesiacov a PHZ sa mohla zmeniť.</w:t>
      </w:r>
    </w:p>
    <w:p w14:paraId="7A55D264" w14:textId="4955DF04" w:rsidR="009D7F63" w:rsidRPr="0073389C" w:rsidRDefault="009D7F63" w:rsidP="009D7F63">
      <w:pPr>
        <w:spacing w:before="120" w:after="120" w:line="288" w:lineRule="auto"/>
        <w:jc w:val="both"/>
      </w:pPr>
      <w:r w:rsidRPr="0073389C">
        <w:lastRenderedPageBreak/>
        <w:t xml:space="preserve">Stanovenie (výpočet) PHZ podľa § </w:t>
      </w:r>
      <w:r w:rsidR="00133741">
        <w:t>6</w:t>
      </w:r>
      <w:r w:rsidR="00133741" w:rsidRPr="0073389C">
        <w:t xml:space="preserve"> </w:t>
      </w:r>
      <w:r w:rsidRPr="0073389C">
        <w:t xml:space="preserve">ZVO </w:t>
      </w:r>
      <w:r w:rsidRPr="0073389C">
        <w:rPr>
          <w:b/>
          <w:lang w:eastAsia="en-GB"/>
        </w:rPr>
        <w:t>je nevyhnutnou</w:t>
      </w:r>
      <w:r w:rsidRPr="0073389C">
        <w:t xml:space="preserve"> súčasťou dokumentácie z VO. V prípade nadlimitných zákaziek je prijímateľ povinný predložiť výpočet PHZ súčasne s návrhom oznámenia o vyhlásení VO a návrhom súťažných podkladov.  </w:t>
      </w:r>
      <w:r w:rsidR="001D76D4">
        <w:rPr>
          <w:rFonts w:cs="Arial"/>
          <w:szCs w:val="19"/>
        </w:rPr>
        <w:t xml:space="preserve">Pri zákazkách zadávaných prostredníctvom elektronického trhoviska je prijímateľ povinný predložiť výpočet PHZ súčasne s návrhom zmluvného formuláru a opisom predmetu zákazky, príp. návrhom objednávkových atribútov </w:t>
      </w:r>
      <w:r w:rsidR="001D76D4" w:rsidRPr="00703E20">
        <w:rPr>
          <w:rFonts w:cs="Arial"/>
          <w:szCs w:val="19"/>
        </w:rPr>
        <w:t>(najmä konkrétne zmluvné špecifikácie a podmienky súťaže)</w:t>
      </w:r>
      <w:r w:rsidR="001D76D4">
        <w:rPr>
          <w:rFonts w:cs="Arial"/>
          <w:szCs w:val="19"/>
        </w:rPr>
        <w:t>.</w:t>
      </w:r>
    </w:p>
    <w:p w14:paraId="45A64238" w14:textId="59189962" w:rsidR="00A737D2" w:rsidRPr="00A737D2" w:rsidRDefault="00A737D2"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A737D2">
        <w:rPr>
          <w:b/>
          <w:i/>
        </w:rPr>
        <w:t xml:space="preserve">Dôležité upozornenie: </w:t>
      </w:r>
      <w:r w:rsidRPr="00A737D2">
        <w:t>V prípadoch, keď je predmetom obstarania tovar, odporúča sa už v rámci stanovenia PHZ (napr. formou prieskumu trhu) osloviť alebo identifikovať takých potenciálnych dodávateľov, ktorí na trhu predávajú napr. rôzne značky a typy obstarávaných tovarov, od rôznych výrobcov a pod., čo môže v budúcnosti napomôcť prijímateľovi pri preukazovaní, že predmet zákazky nebol opísaný diskriminačne.</w:t>
      </w:r>
    </w:p>
    <w:p w14:paraId="7184C989" w14:textId="60B3887A" w:rsidR="00A737D2" w:rsidRPr="0073389C" w:rsidRDefault="00A737D2" w:rsidP="009D7F63">
      <w:pPr>
        <w:spacing w:before="120" w:after="120" w:line="288" w:lineRule="auto"/>
        <w:jc w:val="both"/>
      </w:pPr>
    </w:p>
    <w:p w14:paraId="7A55D265" w14:textId="654A31FF" w:rsidR="009D7F63" w:rsidRPr="000A74CB"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 xml:space="preserve">Dôležité upozornenie: </w:t>
      </w:r>
      <w:r w:rsidRPr="0073389C">
        <w:t>Upozorňujeme prijímateľov, aby pri predkladaní dokumentácie na kontrolu VO venovali zvýšenú pozornosť dokumentu preukazujúcemu určenie PHZ. V prípade, ak prijímateľ nepredloží tento dokument, bude zo strany poskytovateľa vyzvaný na doloženie chýbajúceho dokumentu</w:t>
      </w:r>
      <w:r w:rsidR="008E3BB9">
        <w:t>,</w:t>
      </w:r>
      <w:r w:rsidRPr="0073389C">
        <w:t xml:space="preserve"> čím dôjde k predĺženiu procesu </w:t>
      </w:r>
      <w:r w:rsidR="00DA7632">
        <w:t>finančnej</w:t>
      </w:r>
      <w:r w:rsidRPr="0073389C">
        <w:t xml:space="preserve"> kontroly VO.</w:t>
      </w:r>
      <w:r w:rsidRPr="0073389C">
        <w:rPr>
          <w:b/>
          <w:i/>
        </w:rPr>
        <w:t xml:space="preserve">  </w:t>
      </w:r>
      <w:r w:rsidR="000A74CB" w:rsidRPr="000A74CB">
        <w:t>Prijímateľ je povinný pri realizácii prieskumu trhu osloviť, resp. vykonať prieskum trhu u min. 3 potenciálnych dodávateľov. Možnosti získania informácií za účelom stanovenia PHZ sú uvedené nižšie.</w:t>
      </w:r>
    </w:p>
    <w:p w14:paraId="7A55D266" w14:textId="77777777" w:rsidR="009D7F63" w:rsidRPr="0073389C" w:rsidRDefault="009D7F63" w:rsidP="009D7F63">
      <w:pPr>
        <w:spacing w:before="120" w:after="120" w:line="288" w:lineRule="auto"/>
        <w:jc w:val="both"/>
      </w:pPr>
      <w:r w:rsidRPr="0073389C">
        <w:t>Určenie PHZ vykoná prijímateľ napr. na základe informácií:</w:t>
      </w:r>
    </w:p>
    <w:p w14:paraId="7A55D268" w14:textId="1130B9F9"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oslovením minimálne 3 potenciálnych dodávateľov, pričom pre účely zdokladovania takto vykonaného prieskumu prijímateľ predloží celú komunikáciu s potenciálnymi dodávateľmi</w:t>
      </w:r>
      <w:r w:rsidR="001D76D4">
        <w:rPr>
          <w:rStyle w:val="Odkaznapoznmkupodiarou"/>
          <w:rFonts w:cs="Arial"/>
          <w:szCs w:val="19"/>
          <w:lang w:val="sk-SK"/>
        </w:rPr>
        <w:footnoteReference w:id="92"/>
      </w:r>
      <w:r w:rsidRPr="0073389C">
        <w:rPr>
          <w:rFonts w:cs="Arial"/>
          <w:szCs w:val="19"/>
          <w:lang w:val="sk-SK"/>
        </w:rPr>
        <w:t>;</w:t>
      </w:r>
    </w:p>
    <w:p w14:paraId="7A55D269" w14:textId="15F4D8B3"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z webových sídiel dodávateľov, pričom pre účely zdokladovania takto vykonaného prieskumu trhu prijímateľ predloží „print screen“ z predmetných webových sídiel</w:t>
      </w:r>
      <w:r w:rsidR="001D76D4">
        <w:rPr>
          <w:rFonts w:cs="Arial"/>
          <w:szCs w:val="19"/>
          <w:lang w:val="sk-SK"/>
        </w:rPr>
        <w:t xml:space="preserve"> s dátumom vyhotovenia print screenu</w:t>
      </w:r>
      <w:r w:rsidRPr="0073389C">
        <w:rPr>
          <w:rFonts w:cs="Arial"/>
          <w:szCs w:val="19"/>
          <w:lang w:val="sk-SK"/>
        </w:rPr>
        <w:t>;</w:t>
      </w:r>
    </w:p>
    <w:p w14:paraId="7A55D26A" w14:textId="77777777"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vlastnej databázy o skutočných nákladoch rovnakej alebo porovnateľnej obstarávanej komodity, ktoré boli obstarávané v predchádzajúcom kalendárnom roku (upravenej o očakávané zmeny);</w:t>
      </w:r>
    </w:p>
    <w:p w14:paraId="7A55D26B" w14:textId="7E597DA2" w:rsidR="009D7F63"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dodávateľov;</w:t>
      </w:r>
    </w:p>
    <w:p w14:paraId="19D0288F" w14:textId="6C0FD797" w:rsidR="00932DA5" w:rsidRPr="0073389C" w:rsidRDefault="00932DA5" w:rsidP="00932DA5">
      <w:pPr>
        <w:pStyle w:val="Bulletslevel2"/>
        <w:spacing w:after="120" w:line="288" w:lineRule="auto"/>
        <w:ind w:left="567" w:hanging="283"/>
        <w:jc w:val="both"/>
        <w:rPr>
          <w:rFonts w:cs="Arial"/>
          <w:szCs w:val="19"/>
          <w:lang w:val="sk-SK"/>
        </w:rPr>
      </w:pPr>
      <w:r w:rsidRPr="00932DA5">
        <w:rPr>
          <w:rFonts w:cs="Arial"/>
          <w:szCs w:val="19"/>
          <w:lang w:val="sk-SK"/>
        </w:rPr>
        <w:t>z cien rovnakých alebo podobných predmetov</w:t>
      </w:r>
      <w:r w:rsidR="00157A59">
        <w:rPr>
          <w:rFonts w:cs="Arial"/>
          <w:szCs w:val="19"/>
          <w:lang w:val="sk-SK"/>
        </w:rPr>
        <w:t xml:space="preserve"> v čase určenia PHZ</w:t>
      </w:r>
      <w:r w:rsidRPr="00932DA5">
        <w:rPr>
          <w:rFonts w:cs="Arial"/>
          <w:szCs w:val="19"/>
          <w:lang w:val="sk-SK"/>
        </w:rPr>
        <w:t xml:space="preserve"> identifikovaných na webových stránkach CRZ a/alebo EKS uvedených v cenových ponukách úspešných uchádzačov, resp. v zmluvách uzatvorených s úspešnými uchádzačmi;</w:t>
      </w:r>
    </w:p>
    <w:p w14:paraId="7A55D26C" w14:textId="77777777"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aktuálnych katalógov dodávateľov (listinných, uvedených na internetových stránkach).</w:t>
      </w:r>
    </w:p>
    <w:p w14:paraId="7A55D26D" w14:textId="4A35A03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Telefonický prieskum trhu </w:t>
      </w:r>
      <w:r w:rsidRPr="0073389C">
        <w:rPr>
          <w:b/>
        </w:rPr>
        <w:t>nebude</w:t>
      </w:r>
      <w:r w:rsidRPr="0073389C">
        <w:t xml:space="preserve"> považovaný zo strany poskytovate</w:t>
      </w:r>
      <w:r w:rsidR="000A74CB">
        <w:t>ľ</w:t>
      </w:r>
      <w:r w:rsidRPr="0073389C">
        <w:t xml:space="preserve">a za dostačujúci pre určenie PHZ. </w:t>
      </w:r>
    </w:p>
    <w:p w14:paraId="7A55D26E" w14:textId="5D334FBE" w:rsidR="009D7F63" w:rsidRPr="0073389C" w:rsidRDefault="009D7F63" w:rsidP="009D7F63">
      <w:pPr>
        <w:spacing w:before="120" w:after="120" w:line="288" w:lineRule="auto"/>
        <w:jc w:val="both"/>
      </w:pPr>
      <w:r w:rsidRPr="0073389C">
        <w:t>V prípade, ak je vysúťažená hodnota zákazky vyššia ako jej predpokladaná hodnota (rozpočet) uvedená v zmluve o NFP, poskytovateľ preplatí výdavky len do výšky sumy schválenej v </w:t>
      </w:r>
      <w:r w:rsidR="000A2AD4">
        <w:t>Žo</w:t>
      </w:r>
      <w:r w:rsidRPr="0073389C">
        <w:t xml:space="preserve">NFP a uvedenej v </w:t>
      </w:r>
      <w:r w:rsidR="000A2AD4">
        <w:t>z</w:t>
      </w:r>
      <w:r w:rsidRPr="0073389C">
        <w:t>mluve o NFP.</w:t>
      </w:r>
    </w:p>
    <w:p w14:paraId="7A55D26F" w14:textId="77777777" w:rsidR="009D7F63" w:rsidRPr="0073389C" w:rsidRDefault="009D7F63" w:rsidP="009D7F63">
      <w:pPr>
        <w:spacing w:before="120" w:after="120" w:line="288" w:lineRule="auto"/>
        <w:jc w:val="both"/>
      </w:pPr>
    </w:p>
    <w:p w14:paraId="7A55D270" w14:textId="77777777" w:rsidR="009D7F63" w:rsidRPr="0073389C" w:rsidRDefault="009D7F63" w:rsidP="009D7F63">
      <w:pPr>
        <w:pStyle w:val="Nadpis3"/>
        <w:ind w:left="567" w:firstLine="0"/>
        <w:rPr>
          <w:lang w:val="sk-SK"/>
        </w:rPr>
      </w:pPr>
      <w:bookmarkStart w:id="278" w:name="_Toc359942927"/>
      <w:bookmarkStart w:id="279" w:name="_Toc359943223"/>
      <w:bookmarkStart w:id="280" w:name="_Toc359943519"/>
      <w:bookmarkStart w:id="281" w:name="_Toc359943821"/>
      <w:bookmarkStart w:id="282" w:name="_Toc359944123"/>
      <w:bookmarkStart w:id="283" w:name="_Toc359944423"/>
      <w:bookmarkStart w:id="284" w:name="_Toc360024483"/>
      <w:bookmarkStart w:id="285" w:name="_Toc360030478"/>
      <w:bookmarkStart w:id="286" w:name="_Toc360031228"/>
      <w:bookmarkStart w:id="287" w:name="_Toc360109830"/>
      <w:bookmarkStart w:id="288" w:name="_Toc360110140"/>
      <w:bookmarkStart w:id="289" w:name="_Toc360118330"/>
      <w:bookmarkStart w:id="290" w:name="_Toc360118645"/>
      <w:bookmarkStart w:id="291" w:name="_Toc409190741"/>
      <w:bookmarkStart w:id="292" w:name="_Toc360031229"/>
      <w:bookmarkStart w:id="293" w:name="_Toc440372880"/>
      <w:bookmarkStart w:id="294" w:name="_Toc440636391"/>
      <w:bookmarkEnd w:id="278"/>
      <w:bookmarkEnd w:id="279"/>
      <w:bookmarkEnd w:id="280"/>
      <w:bookmarkEnd w:id="281"/>
      <w:bookmarkEnd w:id="282"/>
      <w:bookmarkEnd w:id="283"/>
      <w:bookmarkEnd w:id="284"/>
      <w:bookmarkEnd w:id="285"/>
      <w:bookmarkEnd w:id="286"/>
      <w:bookmarkEnd w:id="287"/>
      <w:bookmarkEnd w:id="288"/>
      <w:bookmarkEnd w:id="289"/>
      <w:bookmarkEnd w:id="290"/>
      <w:r w:rsidRPr="0073389C">
        <w:rPr>
          <w:lang w:val="sk-SK"/>
        </w:rPr>
        <w:t>Povinnosť uzatvoriť zmluvu</w:t>
      </w:r>
      <w:bookmarkEnd w:id="291"/>
      <w:bookmarkEnd w:id="292"/>
      <w:bookmarkEnd w:id="293"/>
      <w:bookmarkEnd w:id="294"/>
    </w:p>
    <w:p w14:paraId="7A55D271" w14:textId="6ABF7BEF"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1D76D4" w:rsidRPr="001D76D4">
        <w:t xml:space="preserve"> je povinný </w:t>
      </w:r>
      <w:r w:rsidR="001D76D4" w:rsidRPr="001D76D4">
        <w:rPr>
          <w:b/>
        </w:rPr>
        <w:t>uzavrieť</w:t>
      </w:r>
      <w:r w:rsidR="001D76D4" w:rsidRPr="001D76D4">
        <w:t xml:space="preserve"> s úspešným uchádzačom </w:t>
      </w:r>
      <w:r w:rsidR="001D76D4" w:rsidRPr="001D76D4">
        <w:rPr>
          <w:b/>
        </w:rPr>
        <w:t>písomnú zmluvu pri všetkých typoch zákaziek, ktorých PHZ je vyššia alebo rovná 5 000 EUR.</w:t>
      </w:r>
      <w:r w:rsidR="001D76D4" w:rsidRPr="001D76D4">
        <w:t xml:space="preserve"> Pri zákazkách, ktorých PHZ je nižšia ako 5 000 EUR je postačujúce vytvoriť zmluvný vzťah na základe objednávky, ktorá  musí spĺňať </w:t>
      </w:r>
      <w:r w:rsidR="001D76D4" w:rsidRPr="001D76D4">
        <w:lastRenderedPageBreak/>
        <w:t>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r w:rsidRPr="0073389C">
        <w:t xml:space="preserve"> </w:t>
      </w:r>
    </w:p>
    <w:p w14:paraId="7A55D272" w14:textId="795ED6EF" w:rsidR="009D7F63" w:rsidRPr="0073389C" w:rsidRDefault="00C80170" w:rsidP="009D7F63">
      <w:pPr>
        <w:spacing w:before="120" w:after="120" w:line="288" w:lineRule="auto"/>
        <w:jc w:val="both"/>
      </w:pPr>
      <w:r>
        <w:t>P</w:t>
      </w:r>
      <w:r w:rsidR="009D7F63" w:rsidRPr="0073389C">
        <w:t>rijímateľ</w:t>
      </w:r>
      <w:r>
        <w:t xml:space="preserve"> je</w:t>
      </w:r>
      <w:r w:rsidR="009D7F63" w:rsidRPr="0073389C">
        <w:t xml:space="preserve"> v zmysle VZP k </w:t>
      </w:r>
      <w:r w:rsidR="003C3869">
        <w:t>z</w:t>
      </w:r>
      <w:r w:rsidR="009D7F63" w:rsidRPr="0073389C">
        <w:t xml:space="preserve">mluve o  NFP </w:t>
      </w:r>
      <w:r>
        <w:t>povinný</w:t>
      </w:r>
      <w:r w:rsidRPr="0073389C">
        <w:t xml:space="preserve"> </w:t>
      </w:r>
      <w:r w:rsidR="009D7F63" w:rsidRPr="0073389C">
        <w:t xml:space="preserve">upraviť v zmluve s dodávateľom tovarov, služieb alebo stavebných prác povinnosť dodávateľa tovarov, služieb alebo stavebných prác strpieť výkon kontroly/auditu súvisiaceho s dodávaným tovarom, prácami a službami kedykoľvek počas platnosti a účinnosti </w:t>
      </w:r>
      <w:r w:rsidR="00B475C9">
        <w:t>z</w:t>
      </w:r>
      <w:r w:rsidR="00B475C9" w:rsidRPr="0073389C">
        <w:t xml:space="preserve">mluvy </w:t>
      </w:r>
      <w:r w:rsidR="009D7F63" w:rsidRPr="0073389C">
        <w:t xml:space="preserve">o  NFP, a to oprávnenými osobami na výkon tejto kontroly/auditu a poskytnúť im všetku potrebnú súčinnosť. </w:t>
      </w:r>
    </w:p>
    <w:p w14:paraId="7A55D273" w14:textId="176F9A96" w:rsidR="009D7F63" w:rsidRPr="0073389C" w:rsidRDefault="00C80170" w:rsidP="009D7F63">
      <w:pPr>
        <w:spacing w:before="120" w:after="120" w:line="288" w:lineRule="auto"/>
        <w:jc w:val="both"/>
        <w:rPr>
          <w:lang w:eastAsia="sk-SK"/>
        </w:rPr>
      </w:pPr>
      <w:r w:rsidRPr="00C80170">
        <w:rPr>
          <w:lang w:eastAsia="sk-SK"/>
        </w:rPr>
        <w:t>Zároveň upozorňujeme na povinnosť uzavrieť zmluvu len so subjektom, ktorý má v registri konečných užívateľov výhod zapísaných konečných užívateľov výhod (pozn. platí aj na subdodávateľov a iné osoby, viď § 56 ods. 2, 3 a 16 ZVO)</w:t>
      </w:r>
      <w:r>
        <w:rPr>
          <w:lang w:eastAsia="sk-SK"/>
        </w:rPr>
        <w:t>.</w:t>
      </w:r>
    </w:p>
    <w:p w14:paraId="7A55D274" w14:textId="77777777" w:rsidR="009D7F63" w:rsidRPr="0073389C" w:rsidRDefault="009D7F63" w:rsidP="009D7F63">
      <w:pPr>
        <w:pStyle w:val="Nadpis3"/>
        <w:ind w:left="567" w:firstLine="0"/>
        <w:rPr>
          <w:lang w:val="sk-SK"/>
        </w:rPr>
      </w:pPr>
      <w:bookmarkStart w:id="295" w:name="_Toc440372881"/>
      <w:bookmarkStart w:id="296" w:name="_Toc440636392"/>
      <w:r w:rsidRPr="0073389C">
        <w:rPr>
          <w:lang w:val="sk-SK"/>
        </w:rPr>
        <w:t>Finančné limity</w:t>
      </w:r>
      <w:bookmarkEnd w:id="295"/>
      <w:bookmarkEnd w:id="296"/>
    </w:p>
    <w:p w14:paraId="7A55D275" w14:textId="77777777" w:rsidR="009D7F63" w:rsidRPr="0073389C" w:rsidRDefault="009D7F63" w:rsidP="009D7F63">
      <w:pPr>
        <w:spacing w:before="120" w:after="120" w:line="288" w:lineRule="auto"/>
        <w:jc w:val="both"/>
        <w:rPr>
          <w:b/>
          <w:u w:val="single"/>
        </w:rPr>
      </w:pPr>
      <w:r w:rsidRPr="0073389C">
        <w:t xml:space="preserve">Prijímateľ pri realizácii schváleného projektu zabezpečí dodanie tovarov, poskytnutie služieb alebo uskutočnenie stavebných prác tretími osobami postupmi </w:t>
      </w:r>
      <w:r w:rsidRPr="0073389C">
        <w:rPr>
          <w:b/>
          <w:u w:val="single"/>
        </w:rPr>
        <w:t>podľa ustanovení platného a účinného ZVO. Finančné limity sú ustanovené všeobecne záväzným právnym predpisom ÚVO</w:t>
      </w:r>
      <w:r w:rsidRPr="0073389C">
        <w:rPr>
          <w:rStyle w:val="Odkaznapoznmkupodiarou"/>
          <w:b/>
          <w:sz w:val="19"/>
          <w:u w:val="single"/>
        </w:rPr>
        <w:footnoteReference w:id="93"/>
      </w:r>
      <w:r w:rsidRPr="0073389C">
        <w:rPr>
          <w:b/>
          <w:u w:val="single"/>
        </w:rPr>
        <w:t xml:space="preserve">. </w:t>
      </w:r>
    </w:p>
    <w:p w14:paraId="7A55D276" w14:textId="77777777" w:rsidR="009D7F63" w:rsidRPr="0073389C" w:rsidRDefault="009D7F63" w:rsidP="009D7F63">
      <w:pPr>
        <w:spacing w:before="120" w:after="120" w:line="288" w:lineRule="auto"/>
        <w:jc w:val="both"/>
        <w:rPr>
          <w:b/>
          <w:u w:val="single"/>
        </w:rPr>
      </w:pPr>
    </w:p>
    <w:p w14:paraId="7A55D277" w14:textId="77777777" w:rsidR="009D7F63" w:rsidRPr="0073389C" w:rsidRDefault="009D7F63" w:rsidP="009D7F63">
      <w:pPr>
        <w:pStyle w:val="Nadpis3"/>
        <w:ind w:left="567" w:firstLine="0"/>
        <w:rPr>
          <w:lang w:val="sk-SK"/>
        </w:rPr>
      </w:pPr>
      <w:bookmarkStart w:id="297" w:name="_Toc440372882"/>
      <w:bookmarkStart w:id="298" w:name="_Toc440636393"/>
      <w:r w:rsidRPr="0073389C">
        <w:rPr>
          <w:lang w:val="sk-SK"/>
        </w:rPr>
        <w:t>Všeobecné ustanovenia</w:t>
      </w:r>
      <w:bookmarkEnd w:id="297"/>
      <w:bookmarkEnd w:id="298"/>
    </w:p>
    <w:p w14:paraId="7A55D278" w14:textId="1C3D6400"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predložiť dokumentáciu z VO na jeho </w:t>
      </w:r>
      <w:r w:rsidR="00157A59">
        <w:t xml:space="preserve">finančnú </w:t>
      </w:r>
      <w:r w:rsidRPr="0073389C">
        <w:t>kontrolu</w:t>
      </w:r>
      <w:r w:rsidR="00F0718F">
        <w:t xml:space="preserve"> VO</w:t>
      </w:r>
      <w:r w:rsidRPr="0073389C">
        <w:t xml:space="preserve"> poskytovateľovi vo forme </w:t>
      </w:r>
      <w:r w:rsidRPr="0073389C">
        <w:rPr>
          <w:b/>
        </w:rPr>
        <w:t>kópie originálu kompletnej dokumentácie v písomnej podobe, ktorá je pevne zviazaná a podpísaná štatutárnym zástupcom prijímateľa,</w:t>
      </w:r>
      <w:r w:rsidRPr="0073389C">
        <w:t xml:space="preserve"> resp. splnomocneným zástupcom</w:t>
      </w:r>
      <w:r w:rsidR="001D76D4">
        <w:t xml:space="preserve"> </w:t>
      </w:r>
      <w:r w:rsidR="001D76D4" w:rsidRPr="001D76D4">
        <w:t xml:space="preserve">v zmysle zmluvy o NFP. Časť dokumentácie môže prijímateľ predložiť aj v elektronickej podobe (napr. na </w:t>
      </w:r>
      <w:r w:rsidR="00E575D3">
        <w:rPr>
          <w:rFonts w:cs="Arial"/>
          <w:szCs w:val="19"/>
        </w:rPr>
        <w:t>pevnom neprepisovateľnom nosiči</w:t>
      </w:r>
      <w:r w:rsidR="001D76D4" w:rsidRPr="001D76D4">
        <w:t xml:space="preserve">). Dokumentáciu, ktorú prijímateľ predloží cez ITMS2014+ alebo v elektronickej podobe, nie je potrebné predkladať aj v </w:t>
      </w:r>
      <w:r w:rsidR="00E575D3">
        <w:t>listinnej</w:t>
      </w:r>
      <w:r w:rsidR="00E575D3" w:rsidRPr="001D76D4">
        <w:t xml:space="preserve"> </w:t>
      </w:r>
      <w:r w:rsidR="001D76D4" w:rsidRPr="001D76D4">
        <w:t>podobe</w:t>
      </w:r>
      <w:r w:rsidRPr="0073389C">
        <w:t>.</w:t>
      </w:r>
      <w:r w:rsidR="00E575D3">
        <w:t xml:space="preserve"> </w:t>
      </w:r>
      <w:r w:rsidR="00E575D3" w:rsidRPr="00E575D3">
        <w:t>V prípade, ak prijímateľ dokumentáciu z VO plánuje predložiť v elektronickej podobe, sprievodný list, čestné vyhlásenia a podpísanú zmluvu s dodávateľom predloží v listinnej podobe. Minimálny rozsah dokumentácie, ktorú prijímateľ predkladá/môže predkladať cez ITMS 2014+ je definovaný rozsahom dokumentácie zverejňovanej v profile verejného obstarávateľa v závislosti od hodnoty a typu zákazky. Úprava povinnosti, resp. možnosti predkladania časti dokumentácie cez ITMS 2014+  závisí od znenia VZP k Zmluve o NFP.</w:t>
      </w:r>
    </w:p>
    <w:p w14:paraId="7A55D279" w14:textId="77777777" w:rsidR="009D7F63" w:rsidRPr="0073389C" w:rsidRDefault="009D7F63" w:rsidP="009D7F63">
      <w:pPr>
        <w:spacing w:before="120" w:after="120" w:line="288" w:lineRule="auto"/>
      </w:pPr>
      <w:r w:rsidRPr="0073389C">
        <w:t>Prijímateľ použije nasledovný postup:</w:t>
      </w:r>
    </w:p>
    <w:p w14:paraId="7A55D27A" w14:textId="3837B46E" w:rsidR="009D7F63" w:rsidRPr="0073389C" w:rsidRDefault="009D7F63" w:rsidP="009A78AB">
      <w:pPr>
        <w:pStyle w:val="Odsekzoznamu"/>
        <w:numPr>
          <w:ilvl w:val="0"/>
          <w:numId w:val="56"/>
        </w:numPr>
        <w:spacing w:before="120" w:after="120" w:line="288" w:lineRule="auto"/>
        <w:ind w:left="567" w:hanging="283"/>
        <w:contextualSpacing w:val="0"/>
        <w:jc w:val="both"/>
      </w:pPr>
      <w:r w:rsidRPr="0073389C">
        <w:t xml:space="preserve">Prijímateľ vyhotoví fotokópiu celej dokumentácie z vykonaného alebo prebiehajúceho  </w:t>
      </w:r>
      <w:r w:rsidR="00405A32">
        <w:t>VO</w:t>
      </w:r>
      <w:r w:rsidRPr="0073389C">
        <w:t>. Vo fotokópii prijímateľ očísluje podľa poradia jednotlivé strany predkladanej dokumentácie.</w:t>
      </w:r>
    </w:p>
    <w:p w14:paraId="7A55D27B" w14:textId="7A321EA0" w:rsidR="009D7F63" w:rsidRPr="0073389C" w:rsidRDefault="009D7F63" w:rsidP="009A78AB">
      <w:pPr>
        <w:pStyle w:val="Odsekzoznamu"/>
        <w:numPr>
          <w:ilvl w:val="0"/>
          <w:numId w:val="56"/>
        </w:numPr>
        <w:spacing w:before="120" w:after="120" w:line="288" w:lineRule="auto"/>
        <w:contextualSpacing w:val="0"/>
        <w:jc w:val="both"/>
      </w:pPr>
      <w:r w:rsidRPr="0073389C">
        <w:t xml:space="preserve">Prijímateľ vyhotoví zoznam dokladov, ktoré vo fotokópii </w:t>
      </w:r>
      <w:r w:rsidR="001D76D4" w:rsidRPr="001D76D4">
        <w:t>v elektronickej podobe alebo cez ITMS2014+</w:t>
      </w:r>
      <w:r w:rsidR="001D76D4">
        <w:t xml:space="preserve"> </w:t>
      </w:r>
      <w:r w:rsidRPr="0073389C">
        <w:t xml:space="preserve">predkladá na </w:t>
      </w:r>
      <w:r w:rsidR="00157A59">
        <w:t xml:space="preserve">finančnú </w:t>
      </w:r>
      <w:r w:rsidRPr="0073389C">
        <w:t>kontrolu</w:t>
      </w:r>
      <w:r w:rsidR="00F0718F">
        <w:t xml:space="preserve"> VO</w:t>
      </w:r>
      <w:r w:rsidRPr="0073389C">
        <w:t xml:space="preserve">. </w:t>
      </w:r>
    </w:p>
    <w:p w14:paraId="7A55D27C" w14:textId="77777777" w:rsidR="009D7F63" w:rsidRPr="0070385A" w:rsidRDefault="009D7F63" w:rsidP="0070385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b/>
          <w:i/>
          <w:color w:val="000000" w:themeColor="text1"/>
        </w:rPr>
      </w:pPr>
      <w:r w:rsidRPr="0070385A">
        <w:rPr>
          <w:b/>
          <w:i/>
          <w:color w:val="000000" w:themeColor="text1"/>
        </w:rPr>
        <w:t xml:space="preserve">Odporúčanie pre prijímateľa: </w:t>
      </w:r>
      <w:r w:rsidRPr="0070385A">
        <w:rPr>
          <w:color w:val="000000" w:themeColor="text1"/>
        </w:rPr>
        <w:t>Odporúčame, aby sa tento zoznam nachádzal ako prvý list predloženej dokumentácie a dokumentácia bola chronologicky usporiadaná/zosumarizovaná.</w:t>
      </w:r>
      <w:r w:rsidRPr="0070385A">
        <w:rPr>
          <w:b/>
          <w:i/>
          <w:color w:val="000000" w:themeColor="text1"/>
        </w:rPr>
        <w:t xml:space="preserve"> </w:t>
      </w:r>
    </w:p>
    <w:p w14:paraId="7A55D27D" w14:textId="7AF18C7B" w:rsidR="009D7F63" w:rsidRPr="0073389C" w:rsidRDefault="009D7F63" w:rsidP="009A78AB">
      <w:pPr>
        <w:pStyle w:val="Odsekzoznamu"/>
        <w:numPr>
          <w:ilvl w:val="0"/>
          <w:numId w:val="56"/>
        </w:numPr>
        <w:spacing w:before="120" w:after="120" w:line="288" w:lineRule="auto"/>
        <w:contextualSpacing w:val="0"/>
        <w:jc w:val="both"/>
      </w:pPr>
      <w:r w:rsidRPr="0073389C">
        <w:t xml:space="preserve">Fotokópie a zoznam predkladaných dokladov následne prijímateľ pevne spojí (napr. zviaže tepelnou alebo hrebeňovou väzbou) </w:t>
      </w:r>
      <w:r w:rsidR="001D76D4" w:rsidRPr="001D76D4">
        <w:t xml:space="preserve">tak, aby boli všetky listy vo väzbe pevne spojené a aby ich nebolo možné z nej vyberať bez ich porušenia </w:t>
      </w:r>
      <w:r w:rsidRPr="0073389C">
        <w:t xml:space="preserve">a na prvej strane, resp. v zozname dokladov štatutárny zástupca </w:t>
      </w:r>
      <w:r w:rsidRPr="0073389C">
        <w:lastRenderedPageBreak/>
        <w:t xml:space="preserve">prijímateľa, resp. splnomocnený zástupca uvedie „Overené s originálom“ a pripojí svoj vlastnoručný podpis, čím potvrdí pravosť a kompletnosť predkladaných dokumentov. </w:t>
      </w:r>
      <w:r w:rsidR="00D11568" w:rsidRPr="00D11568">
        <w:t>V prípade rozsiahlej dokumentácie, resp. z dôvodu lepšej manipulácie prijímateľ dokumentáciu predkladá podľa predchádzajúcich viet v pevnej väzbe, avšak vo viacerých menších zväzkoch.</w:t>
      </w:r>
    </w:p>
    <w:p w14:paraId="7A55D280" w14:textId="77777777" w:rsidR="009D7F63" w:rsidRPr="0073389C" w:rsidRDefault="009D7F63" w:rsidP="009D7F63">
      <w:pPr>
        <w:spacing w:before="120" w:after="120" w:line="288" w:lineRule="auto"/>
        <w:jc w:val="both"/>
      </w:pPr>
    </w:p>
    <w:p w14:paraId="7A55D281" w14:textId="2BAC5F96" w:rsidR="009D7F63" w:rsidRPr="0073389C" w:rsidRDefault="009D7F63" w:rsidP="009D7F63">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sz w:val="19"/>
          <w:szCs w:val="19"/>
        </w:rPr>
      </w:pPr>
      <w:r w:rsidRPr="0073389C">
        <w:rPr>
          <w:rFonts w:ascii="Arial" w:hAnsi="Arial" w:cs="Arial"/>
          <w:i/>
          <w:sz w:val="19"/>
          <w:szCs w:val="19"/>
        </w:rPr>
        <w:t>Dôležité upozornenie:</w:t>
      </w:r>
      <w:r w:rsidRPr="0073389C">
        <w:rPr>
          <w:rFonts w:ascii="Arial" w:hAnsi="Arial" w:cs="Arial"/>
          <w:sz w:val="19"/>
          <w:szCs w:val="19"/>
        </w:rPr>
        <w:t xml:space="preserve"> </w:t>
      </w:r>
      <w:r w:rsidRPr="0073389C">
        <w:rPr>
          <w:rFonts w:ascii="Arial" w:hAnsi="Arial" w:cs="Arial"/>
          <w:b w:val="0"/>
          <w:sz w:val="19"/>
          <w:szCs w:val="19"/>
        </w:rPr>
        <w:t xml:space="preserve">Poskytovateľ upozorňuje prijímateľa, že nebude akceptovať dokumentáciu k VO, ktorá nebude pevne zviazaná a overená v zmysle uvedeného postupu (napr. dokumentácia voľne vložená v euroobaloch, obálkach, zakladačoch a pod.), pri ktorej nie je možné zaručiť jej pravosť a kompletnosť. Poskytovateľ takto predloženú dokumentáciu k VO vráti prijímateľovi bez vykonania </w:t>
      </w:r>
      <w:r w:rsidR="00F0718F">
        <w:rPr>
          <w:rFonts w:ascii="Arial" w:hAnsi="Arial" w:cs="Arial"/>
          <w:b w:val="0"/>
          <w:sz w:val="19"/>
          <w:szCs w:val="19"/>
        </w:rPr>
        <w:t xml:space="preserve"> finančnej</w:t>
      </w:r>
      <w:r w:rsidRPr="0073389C">
        <w:rPr>
          <w:rFonts w:ascii="Arial" w:hAnsi="Arial" w:cs="Arial"/>
          <w:b w:val="0"/>
          <w:sz w:val="19"/>
          <w:szCs w:val="19"/>
        </w:rPr>
        <w:t xml:space="preserve"> kontroly</w:t>
      </w:r>
      <w:r w:rsidR="001D76D4">
        <w:rPr>
          <w:rFonts w:ascii="Arial" w:hAnsi="Arial" w:cs="Arial"/>
          <w:b w:val="0"/>
          <w:sz w:val="19"/>
          <w:szCs w:val="19"/>
        </w:rPr>
        <w:t xml:space="preserve"> VO</w:t>
      </w:r>
      <w:r w:rsidRPr="0073389C">
        <w:rPr>
          <w:rFonts w:ascii="Arial" w:hAnsi="Arial" w:cs="Arial"/>
          <w:b w:val="0"/>
          <w:sz w:val="19"/>
          <w:szCs w:val="19"/>
        </w:rPr>
        <w:t xml:space="preserve">. </w:t>
      </w:r>
      <w:r w:rsidR="00D11568">
        <w:rPr>
          <w:rFonts w:ascii="Arial" w:hAnsi="Arial" w:cs="Arial"/>
          <w:b w:val="0"/>
          <w:sz w:val="19"/>
          <w:szCs w:val="19"/>
        </w:rPr>
        <w:t>F</w:t>
      </w:r>
      <w:r w:rsidR="00F0718F">
        <w:rPr>
          <w:rFonts w:ascii="Arial" w:hAnsi="Arial" w:cs="Arial"/>
          <w:b w:val="0"/>
          <w:sz w:val="19"/>
          <w:szCs w:val="19"/>
        </w:rPr>
        <w:t xml:space="preserve">inančná </w:t>
      </w:r>
      <w:r w:rsidRPr="0073389C">
        <w:rPr>
          <w:rFonts w:ascii="Arial" w:hAnsi="Arial" w:cs="Arial"/>
          <w:b w:val="0"/>
          <w:sz w:val="19"/>
          <w:szCs w:val="19"/>
        </w:rPr>
        <w:t>kontrola VO bude zo strany poskytovateľa vykonaná až po opätovnom doručení  dokumentácie k VO v súlade s vyššie uvedeným postupom.</w:t>
      </w:r>
    </w:p>
    <w:p w14:paraId="6C7C70AD" w14:textId="77777777" w:rsidR="00DA7632" w:rsidRDefault="00DA7632" w:rsidP="009D7F63">
      <w:pPr>
        <w:pStyle w:val="Zkladntext2"/>
        <w:widowControl w:val="0"/>
        <w:spacing w:before="120" w:after="120" w:line="288" w:lineRule="auto"/>
        <w:jc w:val="both"/>
        <w:rPr>
          <w:rFonts w:ascii="Arial" w:hAnsi="Arial" w:cs="Arial"/>
          <w:i/>
          <w:sz w:val="19"/>
          <w:szCs w:val="19"/>
        </w:rPr>
      </w:pPr>
    </w:p>
    <w:p w14:paraId="0EBC7E74" w14:textId="004C43EF"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i/>
          <w:sz w:val="19"/>
          <w:szCs w:val="19"/>
        </w:rPr>
        <w:t xml:space="preserve">Dôležité upozornenie: </w:t>
      </w:r>
      <w:r w:rsidRPr="00DA7632">
        <w:rPr>
          <w:rFonts w:ascii="Arial" w:hAnsi="Arial" w:cs="Arial"/>
          <w:b w:val="0"/>
          <w:sz w:val="19"/>
          <w:szCs w:val="19"/>
        </w:rPr>
        <w:t>V prípade, ak Poskytovateľ neoboznámi Prijímateľa (nezašle návrh správy z kontroly, resp. správu z kontroly) v lehote určenej na výkon finančnej kontroly obstarávania služieb, tovarov, stavebných prác a súvisiacich postupov (a nedošlo k prerušeniu plynutia lehoty ani k odmietnutiu vykonania prvej ex-ante kontroly pred vyhlásením VO), Prijímateľ nie je oprávnený uzatvoriť zmluvu s úspešným uchádzačom ani vykonať iný úkon, ktorého podmienkou je vykonanie finančnej kontroly (napr. vyhlásenie VO) Poskytovateľom.</w:t>
      </w:r>
    </w:p>
    <w:p w14:paraId="4B8288B5" w14:textId="08D6CAD2"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i/>
          <w:sz w:val="19"/>
          <w:szCs w:val="19"/>
        </w:rPr>
      </w:pPr>
      <w:r w:rsidRPr="00DA7632">
        <w:rPr>
          <w:rFonts w:ascii="Arial" w:hAnsi="Arial" w:cs="Arial"/>
          <w:b w:val="0"/>
          <w:sz w:val="19"/>
          <w:szCs w:val="19"/>
        </w:rPr>
        <w:t xml:space="preserve">Uzatvorenie zmluvy s úspešným uchádzačom, resp. vykonanie iného úkonu, ktorého podmienkou podľa tejto príručky, resp. Zmluvy o NFP je vykonanie finančnej kontroly (napr. vyhlásenie verejného obstarávania), môže byť považované za podstatné porušenie Zmluvy o NFP a uvedené má rovnako vplyv aj na oprávnenie Poskytovateľa určiť ex-ante finančnú opravu. </w:t>
      </w:r>
    </w:p>
    <w:p w14:paraId="76AF652B" w14:textId="77777777" w:rsidR="00A327BE" w:rsidRDefault="00A327BE" w:rsidP="009D7F63">
      <w:pPr>
        <w:pStyle w:val="Zkladntext2"/>
        <w:widowControl w:val="0"/>
        <w:spacing w:before="120" w:after="120" w:line="288" w:lineRule="auto"/>
        <w:jc w:val="both"/>
        <w:rPr>
          <w:rFonts w:ascii="Arial" w:hAnsi="Arial" w:cs="Arial"/>
          <w:i/>
          <w:color w:val="FF0000"/>
          <w:sz w:val="19"/>
          <w:szCs w:val="19"/>
        </w:rPr>
      </w:pPr>
    </w:p>
    <w:p w14:paraId="7EE487A9" w14:textId="385E14F7" w:rsidR="00A327BE" w:rsidRDefault="00A327BE" w:rsidP="009D7F63">
      <w:pPr>
        <w:pStyle w:val="Zkladntext2"/>
        <w:widowControl w:val="0"/>
        <w:spacing w:before="120" w:after="120" w:line="288" w:lineRule="auto"/>
        <w:jc w:val="both"/>
        <w:rPr>
          <w:rFonts w:ascii="Arial" w:hAnsi="Arial" w:cs="Arial"/>
          <w:i/>
          <w:color w:val="FF0000"/>
          <w:sz w:val="19"/>
          <w:szCs w:val="19"/>
        </w:rPr>
      </w:pPr>
      <w:r w:rsidRPr="00A327BE">
        <w:rPr>
          <w:rFonts w:ascii="Arial" w:hAnsi="Arial" w:cs="Arial"/>
          <w:i/>
          <w:sz w:val="19"/>
          <w:szCs w:val="19"/>
        </w:rPr>
        <w:t>Dôležité upozornenie:</w:t>
      </w:r>
      <w:r w:rsidRPr="00DA7632">
        <w:rPr>
          <w:rFonts w:ascii="Arial" w:hAnsi="Arial" w:cs="Arial"/>
          <w:i/>
          <w:sz w:val="19"/>
          <w:szCs w:val="19"/>
        </w:rPr>
        <w:t xml:space="preserve"> </w:t>
      </w:r>
      <w:r>
        <w:rPr>
          <w:rFonts w:ascii="Arial" w:hAnsi="Arial" w:cs="Arial"/>
          <w:i/>
          <w:sz w:val="19"/>
          <w:szCs w:val="19"/>
        </w:rPr>
        <w:t xml:space="preserve"> </w:t>
      </w:r>
      <w:r w:rsidR="00D11568" w:rsidRPr="00D11568">
        <w:rPr>
          <w:rFonts w:ascii="Arial" w:hAnsi="Arial" w:cs="Arial"/>
          <w:b w:val="0"/>
          <w:sz w:val="19"/>
          <w:szCs w:val="19"/>
        </w:rPr>
        <w:t>Ostatné povinnosti prijímateľa týkajúce sa lehoty na vyhlásenie VO na hlavné aktivity projektu, maximálneho počtu opakovaní verejných obstarávaní a pod. sú upravené v zmluve o NFP, prípadne vo výzve na predkladanie žiadostí o NFP. Zároveň upozorňujeme prijímateľa, že porušenie niektorých ustanovení zmluvy o NFP upravujúcich povinnosti vyhlásenia VO do určitého okamihu a pod., v zmysle zmluvy o NFP môžu byť považované za podstatné porušenie zmluvy o NFP.</w:t>
      </w:r>
      <w:r w:rsidRPr="00DA7632">
        <w:rPr>
          <w:rFonts w:ascii="Arial" w:hAnsi="Arial" w:cs="Arial"/>
          <w:b w:val="0"/>
          <w:sz w:val="19"/>
          <w:szCs w:val="19"/>
        </w:rPr>
        <w:t xml:space="preserve">. </w:t>
      </w:r>
    </w:p>
    <w:p w14:paraId="04CA09FC" w14:textId="77777777" w:rsidR="00DA7632" w:rsidRPr="00DA7632" w:rsidRDefault="00DA7632"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B12D7E">
        <w:rPr>
          <w:rFonts w:ascii="Arial" w:hAnsi="Arial" w:cs="Arial"/>
          <w:sz w:val="19"/>
          <w:szCs w:val="19"/>
        </w:rPr>
        <w:t>Dôležité upozornenie:</w:t>
      </w:r>
      <w:r w:rsidRPr="00DA7632">
        <w:rPr>
          <w:rFonts w:ascii="Arial" w:hAnsi="Arial" w:cs="Arial"/>
          <w:b w:val="0"/>
          <w:sz w:val="19"/>
          <w:szCs w:val="19"/>
        </w:rPr>
        <w:tab/>
        <w:t>V  prípade, ak ku dňu nadobudnutia účinnosti Zmluvy o poskytnutí NFP Prijímateľ uzavrel zmluvu s úspešným uchádzačom, je povinný predložiť Poskytovateľovi kompletnú dokumentáciu z tohto procesu VO bezodkladne odo dňa nadobudnutia účinnosti Zmluvy o poskytnutí NFP.</w:t>
      </w:r>
    </w:p>
    <w:p w14:paraId="654D3C2A" w14:textId="77777777" w:rsidR="00DA7632" w:rsidRDefault="00DA7632" w:rsidP="009D7F63">
      <w:pPr>
        <w:pStyle w:val="Zkladntext2"/>
        <w:widowControl w:val="0"/>
        <w:spacing w:before="120" w:after="120" w:line="288" w:lineRule="auto"/>
        <w:jc w:val="both"/>
        <w:rPr>
          <w:rFonts w:ascii="Arial" w:hAnsi="Arial" w:cs="Arial"/>
          <w:i/>
          <w:color w:val="FF0000"/>
          <w:sz w:val="19"/>
          <w:szCs w:val="19"/>
        </w:rPr>
      </w:pPr>
    </w:p>
    <w:p w14:paraId="413B1C60" w14:textId="1504DDB5" w:rsidR="0048666F" w:rsidRPr="0048666F" w:rsidRDefault="0048666F" w:rsidP="0048666F">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48666F">
        <w:rPr>
          <w:rFonts w:ascii="Arial" w:hAnsi="Arial" w:cs="Arial"/>
          <w:i/>
          <w:sz w:val="19"/>
          <w:szCs w:val="19"/>
        </w:rPr>
        <w:t xml:space="preserve">Dôležité upozornenie: </w:t>
      </w:r>
      <w:r w:rsidRPr="0048666F">
        <w:rPr>
          <w:rFonts w:ascii="Arial" w:hAnsi="Arial" w:cs="Arial"/>
          <w:b w:val="0"/>
          <w:sz w:val="19"/>
          <w:szCs w:val="19"/>
        </w:rPr>
        <w:t>V prípade realizácie verejného obstarávania, v rámci ktorého budú ponuky vyhodnocované na základe ekonomicky najvýhodnejšej ponuky za použitia elektronickej aukcie, je potrebné venovať náležitú pozornosť výberu elektronického aukčného systému s ohľadom na možnosť nastaviť podmienky elektronickej aukcie tak, aby účastník elektronickej aukcie mohol znižovať svoju cenu o stanovený minimálny rozdiel bez ohľadu na najnižšiu aktuálne ponúknutú cenu v rámci danej elektronickej aukcie a aby verejný obstarávateľ túto podmienku aj nastavil pred začatím elektronickej aukcie (t.j. v elektronickej aukcii v prípade uplatnenia kritérií ekonomicky najvýhodnejšej ponuky uchádzač môže znižovať ceny svojej ponuky o stanovený minimálny rozdiel bez toho, aby po tomto znížení bola jeho cenová ponuka v  elektronickej aukcii najnižšia).</w:t>
      </w:r>
    </w:p>
    <w:p w14:paraId="29366FD1" w14:textId="77777777" w:rsidR="0048666F" w:rsidRDefault="0048666F" w:rsidP="009D7F63">
      <w:pPr>
        <w:pStyle w:val="Zkladntext2"/>
        <w:widowControl w:val="0"/>
        <w:spacing w:before="120" w:after="120" w:line="288" w:lineRule="auto"/>
        <w:jc w:val="both"/>
        <w:rPr>
          <w:rFonts w:ascii="Arial" w:hAnsi="Arial" w:cs="Arial"/>
          <w:i/>
          <w:color w:val="FF0000"/>
          <w:sz w:val="19"/>
          <w:szCs w:val="19"/>
        </w:rPr>
      </w:pPr>
    </w:p>
    <w:p w14:paraId="7A55D282" w14:textId="77777777" w:rsidR="009D7F63" w:rsidRPr="0073389C" w:rsidRDefault="009D7F63" w:rsidP="009D7F63">
      <w:pPr>
        <w:pStyle w:val="Zkladntext2"/>
        <w:widowControl w:val="0"/>
        <w:spacing w:before="120" w:after="120" w:line="288" w:lineRule="auto"/>
        <w:jc w:val="both"/>
        <w:rPr>
          <w:rFonts w:ascii="Arial" w:hAnsi="Arial" w:cs="Arial"/>
          <w:b w:val="0"/>
          <w:sz w:val="19"/>
          <w:szCs w:val="19"/>
        </w:rPr>
      </w:pPr>
      <w:r w:rsidRPr="0073389C">
        <w:rPr>
          <w:rFonts w:ascii="Arial" w:hAnsi="Arial" w:cs="Arial"/>
          <w:i/>
          <w:color w:val="FF0000"/>
          <w:sz w:val="19"/>
          <w:szCs w:val="19"/>
        </w:rPr>
        <w:t>Povinnosť prijímateľa:</w:t>
      </w:r>
      <w:r w:rsidRPr="0073389C">
        <w:rPr>
          <w:rFonts w:ascii="Arial" w:hAnsi="Arial" w:cs="Arial"/>
          <w:b w:val="0"/>
          <w:color w:val="FF0000"/>
          <w:sz w:val="19"/>
          <w:szCs w:val="19"/>
        </w:rPr>
        <w:t xml:space="preserve"> </w:t>
      </w:r>
      <w:r w:rsidRPr="0073389C">
        <w:rPr>
          <w:rFonts w:ascii="Arial" w:hAnsi="Arial" w:cs="Arial"/>
          <w:b w:val="0"/>
          <w:sz w:val="19"/>
          <w:szCs w:val="19"/>
        </w:rPr>
        <w:t xml:space="preserve">Prijímateľ je povinný uchovávať všetky doklady a dokumenty z použitého postupu VO a zadávania zákazky v súlade so ZVO a zmluvou o NFP. </w:t>
      </w:r>
    </w:p>
    <w:p w14:paraId="7A55D286" w14:textId="0C571C07" w:rsidR="009D7F63" w:rsidRPr="0073389C" w:rsidRDefault="009D7F63" w:rsidP="00552EAD">
      <w:pPr>
        <w:spacing w:before="120" w:after="120" w:line="288" w:lineRule="auto"/>
        <w:jc w:val="both"/>
        <w:rPr>
          <w:rFonts w:cs="Arial"/>
        </w:rPr>
      </w:pPr>
      <w:r w:rsidRPr="0073389C">
        <w:t xml:space="preserve">Dokumentácia z VO v závislosti od použitého postupu VO pozostáva </w:t>
      </w:r>
      <w:r w:rsidRPr="0073389C">
        <w:rPr>
          <w:b/>
        </w:rPr>
        <w:t>najmä</w:t>
      </w:r>
      <w:r w:rsidRPr="0073389C">
        <w:t xml:space="preserve"> z:</w:t>
      </w:r>
    </w:p>
    <w:p w14:paraId="4F6E4D8F" w14:textId="77777777" w:rsidR="00D11568" w:rsidRDefault="00D11568" w:rsidP="00AA5BCC">
      <w:pPr>
        <w:pStyle w:val="Bulletslevel2"/>
        <w:spacing w:after="120" w:line="288" w:lineRule="auto"/>
        <w:ind w:left="567" w:hanging="283"/>
        <w:jc w:val="both"/>
        <w:rPr>
          <w:rFonts w:cs="Arial"/>
          <w:lang w:val="sk-SK"/>
        </w:rPr>
      </w:pPr>
      <w:r w:rsidRPr="00D11568">
        <w:rPr>
          <w:rFonts w:cs="Arial"/>
          <w:lang w:val="sk-SK"/>
        </w:rPr>
        <w:lastRenderedPageBreak/>
        <w:t>čestné vyhlásenie o zhode predloženej dokumentácie z VO s originálom dokumentácie a o úplnosti a kompletnosti dokladov, obsahujúce jednoznačnú identifikáciu projektu a predkladaného VO, v predmetnom čestnom vyhlásení zároveň prijímateľ vyhlási, že si je vedomý, že na základe predloženej dokumentácie poskytovateľ rozhodne o pripustení, resp. nepripustení výdavkov do financovania, o ex-ante finančnej oprave, resp. o ďalších krokoch, ktoré budú potrebné na základe zistení poskytovateľa v rámci kontroly tejto dokumentácie k VO (vzor príloha č. 10);</w:t>
      </w:r>
    </w:p>
    <w:p w14:paraId="0516C638" w14:textId="77777777" w:rsidR="00D11568" w:rsidRDefault="00D11568" w:rsidP="00AA5BCC">
      <w:pPr>
        <w:pStyle w:val="Bulletslevel2"/>
        <w:spacing w:after="120" w:line="288" w:lineRule="auto"/>
        <w:ind w:left="567" w:hanging="283"/>
        <w:jc w:val="both"/>
        <w:rPr>
          <w:rFonts w:cs="Arial"/>
          <w:lang w:val="sk-SK"/>
        </w:rPr>
      </w:pPr>
      <w:r w:rsidRPr="00D11568">
        <w:rPr>
          <w:rFonts w:cs="Arial"/>
          <w:lang w:val="sk-SK"/>
        </w:rPr>
        <w:t>čestné vyhlásenie prijímateľa týkajúce sa konfliktu záujmov (vzor príloha č. 9) (netýka sa prvej ex-ante kontroly)</w:t>
      </w:r>
      <w:r>
        <w:rPr>
          <w:rFonts w:cs="Arial"/>
          <w:lang w:val="sk-SK"/>
        </w:rPr>
        <w:t>;</w:t>
      </w:r>
    </w:p>
    <w:p w14:paraId="7A55D287" w14:textId="79DC5BAE" w:rsidR="009D7F63" w:rsidRPr="0073389C" w:rsidRDefault="009D7F63" w:rsidP="00AA5BCC">
      <w:pPr>
        <w:pStyle w:val="Bulletslevel2"/>
        <w:spacing w:after="120" w:line="288" w:lineRule="auto"/>
        <w:ind w:left="567" w:hanging="283"/>
        <w:jc w:val="both"/>
        <w:rPr>
          <w:rFonts w:cs="Arial"/>
          <w:lang w:val="sk-SK"/>
        </w:rPr>
      </w:pPr>
      <w:r w:rsidRPr="0073389C">
        <w:rPr>
          <w:rFonts w:cs="Arial"/>
          <w:lang w:val="sk-SK"/>
        </w:rPr>
        <w:t>oznámenie o vyhlásení VO, vrátane vytlačenej kópie zverejneného oznámenia vo vestníkoch, resp. na internete alebo v tlači, vrátane všetkých redakčných opráv oznámenia o vyhlásení VO</w:t>
      </w:r>
      <w:r w:rsidR="00BA2420">
        <w:rPr>
          <w:rFonts w:cs="Arial"/>
          <w:lang w:val="sk-SK"/>
        </w:rPr>
        <w:t xml:space="preserve">, vrátane </w:t>
      </w:r>
      <w:r w:rsidR="00BA2420" w:rsidRPr="00BA2420">
        <w:rPr>
          <w:rFonts w:cs="Arial"/>
          <w:lang w:val="sk-SK"/>
        </w:rPr>
        <w:t>o</w:t>
      </w:r>
      <w:r w:rsidR="00BA2420">
        <w:rPr>
          <w:rFonts w:cs="Arial"/>
          <w:lang w:val="sk-SK"/>
        </w:rPr>
        <w:t>dôvodnenia</w:t>
      </w:r>
      <w:r w:rsidR="00BA2420" w:rsidRPr="00BA2420">
        <w:rPr>
          <w:rFonts w:cs="Arial"/>
          <w:lang w:val="sk-SK"/>
        </w:rPr>
        <w:t xml:space="preserve"> nerozdelenia zákazky na časti podľa § 28 ods. 2 ZVO</w:t>
      </w:r>
      <w:r w:rsidRPr="0073389C">
        <w:rPr>
          <w:rFonts w:cs="Arial"/>
          <w:lang w:val="sk-SK"/>
        </w:rPr>
        <w:t>;</w:t>
      </w:r>
    </w:p>
    <w:p w14:paraId="20D36AA5" w14:textId="1C1ED61E" w:rsidR="00552EAD" w:rsidRPr="00BA2420" w:rsidRDefault="009A27FA" w:rsidP="00BA2420">
      <w:pPr>
        <w:pStyle w:val="Bulletslevel2"/>
        <w:spacing w:after="120" w:line="288" w:lineRule="auto"/>
        <w:ind w:left="567" w:hanging="283"/>
        <w:jc w:val="both"/>
        <w:rPr>
          <w:rFonts w:cs="Arial"/>
          <w:lang w:val="sk-SK"/>
        </w:rPr>
      </w:pPr>
      <w:r w:rsidRPr="009A27FA">
        <w:rPr>
          <w:lang w:val="sk-SK"/>
        </w:rPr>
        <w:t>výzva na predkladanie ponúk (najmä v prípade užšej súťaže, rokovacieho konania so zverejnením, dynamického nákupného systému);</w:t>
      </w:r>
    </w:p>
    <w:p w14:paraId="7A55D288"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súťažné podklady v plnom rozsahu;</w:t>
      </w:r>
    </w:p>
    <w:p w14:paraId="7A55D289"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vysvetlenie, ak sa uskutočnilo;</w:t>
      </w:r>
    </w:p>
    <w:p w14:paraId="7A55D28A" w14:textId="3236E17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menovacie dekréty jednotlivých členov komisie, vrátane ich životopisov, z ktorých je zrejmé splnenie požiadaviek podľa § </w:t>
      </w:r>
      <w:r w:rsidR="00552EAD">
        <w:rPr>
          <w:rFonts w:cs="Arial"/>
          <w:lang w:val="sk-SK"/>
        </w:rPr>
        <w:t>51</w:t>
      </w:r>
      <w:r w:rsidR="00552EAD" w:rsidRPr="0073389C">
        <w:rPr>
          <w:rFonts w:cs="Arial"/>
          <w:lang w:val="sk-SK"/>
        </w:rPr>
        <w:t xml:space="preserve"> </w:t>
      </w:r>
      <w:r w:rsidRPr="0073389C">
        <w:rPr>
          <w:rFonts w:cs="Arial"/>
          <w:lang w:val="sk-SK"/>
        </w:rPr>
        <w:t xml:space="preserve">ZVO kladených na členov komisie; </w:t>
      </w:r>
    </w:p>
    <w:p w14:paraId="7A55D28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čestné vyhlásenia členov komisie;</w:t>
      </w:r>
    </w:p>
    <w:p w14:paraId="7A55D28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výpočet PHZ, vrátane zdôvodnenia použitého postupu zadávania zákazky;</w:t>
      </w:r>
    </w:p>
    <w:p w14:paraId="7A55D28D" w14:textId="0E987450"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evidenci</w:t>
      </w:r>
      <w:r w:rsidR="001D76D4">
        <w:rPr>
          <w:rFonts w:cs="Arial"/>
          <w:lang w:val="sk-SK"/>
        </w:rPr>
        <w:t>a</w:t>
      </w:r>
      <w:r w:rsidRPr="0073389C">
        <w:rPr>
          <w:rFonts w:cs="Arial"/>
          <w:lang w:val="sk-SK"/>
        </w:rPr>
        <w:t xml:space="preserve"> doručených ponúk;</w:t>
      </w:r>
    </w:p>
    <w:p w14:paraId="7A55D28E" w14:textId="4C11BE85"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prezenčné listiny zo zasadnutia komisie; </w:t>
      </w:r>
    </w:p>
    <w:p w14:paraId="7A55D28F" w14:textId="09B2E2A1" w:rsidR="009D7F63" w:rsidRPr="0073389C" w:rsidRDefault="009D7F63" w:rsidP="009D7F63">
      <w:pPr>
        <w:pStyle w:val="Bulletslevel2"/>
        <w:spacing w:after="120" w:line="288" w:lineRule="auto"/>
        <w:ind w:left="567" w:hanging="283"/>
        <w:rPr>
          <w:rFonts w:cs="Arial"/>
          <w:lang w:val="sk-SK"/>
        </w:rPr>
      </w:pPr>
      <w:r w:rsidRPr="000F2BEF">
        <w:rPr>
          <w:lang w:val="sk-SK"/>
        </w:rPr>
        <w:t xml:space="preserve">zápisnica z otvárania </w:t>
      </w:r>
      <w:r w:rsidR="000F2BEF" w:rsidRPr="000F2BEF">
        <w:rPr>
          <w:rFonts w:cs="Arial"/>
          <w:lang w:val="sk-SK"/>
        </w:rPr>
        <w:t xml:space="preserve">ponúk </w:t>
      </w:r>
      <w:r w:rsidRPr="000F2BEF">
        <w:rPr>
          <w:rFonts w:cs="Arial"/>
          <w:lang w:val="sk-SK"/>
        </w:rPr>
        <w:t>a</w:t>
      </w:r>
      <w:r w:rsidR="000F2BEF">
        <w:rPr>
          <w:rFonts w:cs="Arial"/>
          <w:lang w:val="sk-SK"/>
        </w:rPr>
        <w:t> </w:t>
      </w:r>
      <w:r w:rsidR="009A27FA">
        <w:rPr>
          <w:rFonts w:cs="Arial"/>
          <w:lang w:val="sk-SK"/>
        </w:rPr>
        <w:t>zápisni</w:t>
      </w:r>
      <w:r w:rsidR="000F2BEF">
        <w:rPr>
          <w:rFonts w:cs="Arial"/>
          <w:lang w:val="sk-SK"/>
        </w:rPr>
        <w:t>ca z</w:t>
      </w:r>
      <w:r>
        <w:rPr>
          <w:lang w:val="sk-SK"/>
        </w:rPr>
        <w:t xml:space="preserve"> </w:t>
      </w:r>
      <w:r w:rsidRPr="000F2BEF">
        <w:rPr>
          <w:lang w:val="sk-SK"/>
        </w:rPr>
        <w:t>vyhodnotenia</w:t>
      </w:r>
      <w:r w:rsidRPr="0073389C">
        <w:rPr>
          <w:rFonts w:cs="Arial"/>
          <w:lang w:val="sk-SK"/>
        </w:rPr>
        <w:t xml:space="preserve"> ponúk (vzor príloha č. </w:t>
      </w:r>
      <w:r w:rsidR="00D72CCC" w:rsidRPr="0073389C">
        <w:rPr>
          <w:rFonts w:cs="Arial"/>
          <w:lang w:val="sk-SK"/>
        </w:rPr>
        <w:t>2</w:t>
      </w:r>
      <w:r w:rsidR="00D72CCC">
        <w:rPr>
          <w:rFonts w:cs="Arial"/>
          <w:lang w:val="sk-SK"/>
        </w:rPr>
        <w:t>7</w:t>
      </w:r>
      <w:r w:rsidRPr="0073389C">
        <w:rPr>
          <w:rFonts w:cs="Arial"/>
          <w:lang w:val="sk-SK"/>
        </w:rPr>
        <w:t>) spolu s prezenčnou listinou;</w:t>
      </w:r>
    </w:p>
    <w:p w14:paraId="7A55D290"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doručení zápisnice z otvárania ponúk jednotlivým uchádzačom, ktorí predložili ponuky;</w:t>
      </w:r>
    </w:p>
    <w:p w14:paraId="7A55D291"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žiadosti o účasť jednotlivých záujemcov (v prípade užšej súťaže);</w:t>
      </w:r>
    </w:p>
    <w:p w14:paraId="7A55D292" w14:textId="332FA917"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zápisnica z vyhodnotenia splnenia podmienok účasti (</w:t>
      </w:r>
      <w:r w:rsidR="000F2BEF">
        <w:rPr>
          <w:rFonts w:cs="Arial"/>
          <w:lang w:val="sk-SK"/>
        </w:rPr>
        <w:t>vzor príloha č. 26)</w:t>
      </w:r>
      <w:r w:rsidRPr="0073389C">
        <w:rPr>
          <w:rFonts w:cs="Arial"/>
          <w:lang w:val="sk-SK"/>
        </w:rPr>
        <w:t xml:space="preserve"> (najmä v prípade verejnej súťaže, užšej súťaže a rokovacieho konania so zverejnením, rokovacieho konania bez zverejnenia, resp. priameho rokovacieho konania); </w:t>
      </w:r>
    </w:p>
    <w:p w14:paraId="7A55D293"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zápisnica z rokovacieho konania bez zverejnenia, resp. priameho rokovacieho konania;</w:t>
      </w:r>
    </w:p>
    <w:p w14:paraId="7A55D294" w14:textId="01EAD789"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 xml:space="preserve">ponuky jednotlivých uchádzačov, vrátane dokladu preukazujúceho čas </w:t>
      </w:r>
      <w:r w:rsidR="000F2BEF">
        <w:rPr>
          <w:rFonts w:cs="Arial"/>
          <w:lang w:val="sk-SK"/>
        </w:rPr>
        <w:t>a spôsob</w:t>
      </w:r>
      <w:r w:rsidRPr="0073389C">
        <w:rPr>
          <w:rFonts w:cs="Arial"/>
          <w:lang w:val="sk-SK"/>
        </w:rPr>
        <w:t xml:space="preserve"> doručenia ponuky,  </w:t>
      </w:r>
      <w:r w:rsidR="000F2BEF" w:rsidRPr="000F2BEF">
        <w:rPr>
          <w:rFonts w:cs="Arial"/>
          <w:lang w:val="sk-SK"/>
        </w:rPr>
        <w:t>(napr. doručenka, potvrdenie o doručení a prečítaní e-mailu...)</w:t>
      </w:r>
      <w:r w:rsidR="000F2BEF">
        <w:rPr>
          <w:rFonts w:cs="Arial"/>
          <w:lang w:val="sk-SK"/>
        </w:rPr>
        <w:t xml:space="preserve"> </w:t>
      </w:r>
      <w:r w:rsidRPr="0073389C">
        <w:rPr>
          <w:rFonts w:cs="Arial"/>
          <w:lang w:val="sk-SK"/>
        </w:rPr>
        <w:t>zoznam všetkých záujemcov, ktorí požiadali o súťažné podklady a doklad o ich poskytnutí/sprístupnení (ak relevantné);</w:t>
      </w:r>
    </w:p>
    <w:p w14:paraId="7A55D295"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rozpočty všetkých uchádzačov vrátane neoceneného výkazu výmer (ak to je relevantné); </w:t>
      </w:r>
    </w:p>
    <w:p w14:paraId="7A55D296" w14:textId="5F9A1699"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oznámenie prijímateľa o začatí priameho rokovacieho konania</w:t>
      </w:r>
      <w:r w:rsidR="00EF2628" w:rsidRPr="00EF2628">
        <w:rPr>
          <w:rFonts w:cs="Arial"/>
          <w:lang w:val="sk-SK"/>
        </w:rPr>
        <w:t>(resp. rokovacieho konania bez zverejnenia)</w:t>
      </w:r>
      <w:r w:rsidRPr="0073389C">
        <w:rPr>
          <w:rFonts w:cs="Arial"/>
          <w:lang w:val="sk-SK"/>
        </w:rPr>
        <w:t>;</w:t>
      </w:r>
    </w:p>
    <w:p w14:paraId="7A55D297"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informácia o výsledku vyhodnotenia ponúk alebo ich ekvivalent;</w:t>
      </w:r>
    </w:p>
    <w:p w14:paraId="7A55D298" w14:textId="460618C8"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oznámenia o vylúčení, oznámenia </w:t>
      </w:r>
      <w:r w:rsidR="000F2BEF">
        <w:rPr>
          <w:rFonts w:cs="Arial"/>
          <w:lang w:val="sk-SK"/>
        </w:rPr>
        <w:t xml:space="preserve">o prijatí, resp. neprijatí ponuky </w:t>
      </w:r>
      <w:r w:rsidRPr="0073389C">
        <w:rPr>
          <w:rFonts w:cs="Arial"/>
          <w:lang w:val="sk-SK"/>
        </w:rPr>
        <w:t>úspešnému uchádzačovi a neúspešným uchádzačom</w:t>
      </w:r>
      <w:r w:rsidR="000A3EA9">
        <w:rPr>
          <w:rFonts w:cs="Arial"/>
          <w:lang w:val="sk-SK"/>
        </w:rPr>
        <w:t>;</w:t>
      </w:r>
    </w:p>
    <w:p w14:paraId="7A55D299" w14:textId="65A0FE4E"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uvoľnení zábezpeky</w:t>
      </w:r>
      <w:r w:rsidR="000A3EA9">
        <w:rPr>
          <w:rFonts w:cs="Arial"/>
          <w:lang w:val="sk-SK"/>
        </w:rPr>
        <w:t>;</w:t>
      </w:r>
    </w:p>
    <w:p w14:paraId="7A55D29A"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týkajúca sa uplatnenia revíznych postupov;</w:t>
      </w:r>
    </w:p>
    <w:p w14:paraId="7A55D29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z priebehu elektronickej aukcie (ak je to relevantné);</w:t>
      </w:r>
    </w:p>
    <w:p w14:paraId="2EE4FC95" w14:textId="77777777" w:rsidR="00F73625" w:rsidRDefault="00F73625" w:rsidP="00F73625">
      <w:pPr>
        <w:pStyle w:val="Bulletslevel2"/>
        <w:spacing w:after="120" w:line="288" w:lineRule="auto"/>
        <w:ind w:left="567" w:hanging="283"/>
        <w:jc w:val="both"/>
        <w:rPr>
          <w:rFonts w:cs="Arial"/>
          <w:lang w:val="sk-SK"/>
        </w:rPr>
      </w:pPr>
      <w:r w:rsidRPr="0014341F">
        <w:rPr>
          <w:rFonts w:cs="Arial"/>
          <w:lang w:val="sk-SK"/>
        </w:rPr>
        <w:lastRenderedPageBreak/>
        <w:t>protokoly a iné výstupy podrobne a úplne dokumentujúce postup pri zadávaní zákaziek prostredníctvom elektronických informačných systémov a iných elektronických nástrojov;</w:t>
      </w:r>
    </w:p>
    <w:p w14:paraId="635860AD" w14:textId="406585B4" w:rsidR="00F73625" w:rsidRPr="00F73625" w:rsidRDefault="00F73625" w:rsidP="00F73625">
      <w:pPr>
        <w:pStyle w:val="Bulletslevel2"/>
        <w:spacing w:after="120" w:line="288" w:lineRule="auto"/>
        <w:ind w:left="567" w:hanging="283"/>
        <w:jc w:val="both"/>
        <w:rPr>
          <w:rFonts w:cs="Arial"/>
          <w:lang w:val="sk-SK"/>
        </w:rPr>
      </w:pPr>
      <w:r w:rsidRPr="00F73625">
        <w:rPr>
          <w:rFonts w:cs="Arial"/>
          <w:lang w:val="sk-SK"/>
        </w:rPr>
        <w:t>preukázateľné potvrdenie (napr. print</w:t>
      </w:r>
      <w:r w:rsidR="00BA2420">
        <w:rPr>
          <w:rFonts w:cs="Arial"/>
          <w:lang w:val="sk-SK"/>
        </w:rPr>
        <w:t xml:space="preserve"> </w:t>
      </w:r>
      <w:r w:rsidRPr="00F73625">
        <w:rPr>
          <w:rFonts w:cs="Arial"/>
          <w:lang w:val="sk-SK"/>
        </w:rPr>
        <w:t xml:space="preserve">screen) preverovania zápisu konečných užívateľov výhod úspešného uchádzača, resp. aj jeho subdodávateľov a osôb podľa § </w:t>
      </w:r>
      <w:r w:rsidR="00552EAD">
        <w:rPr>
          <w:rFonts w:cs="Arial"/>
          <w:lang w:val="sk-SK"/>
        </w:rPr>
        <w:t>33</w:t>
      </w:r>
      <w:r w:rsidR="00552EAD" w:rsidRPr="00F73625">
        <w:rPr>
          <w:rFonts w:cs="Arial"/>
          <w:lang w:val="sk-SK"/>
        </w:rPr>
        <w:t xml:space="preserve"> </w:t>
      </w:r>
      <w:r w:rsidRPr="00F73625">
        <w:rPr>
          <w:rFonts w:cs="Arial"/>
          <w:lang w:val="sk-SK"/>
        </w:rPr>
        <w:t xml:space="preserve">ods. 2 a § </w:t>
      </w:r>
      <w:r w:rsidR="00552EAD">
        <w:rPr>
          <w:rFonts w:cs="Arial"/>
          <w:lang w:val="sk-SK"/>
        </w:rPr>
        <w:t>34</w:t>
      </w:r>
      <w:r w:rsidRPr="00F73625">
        <w:rPr>
          <w:rFonts w:cs="Arial"/>
          <w:lang w:val="sk-SK"/>
        </w:rPr>
        <w:t xml:space="preserve"> ods. </w:t>
      </w:r>
      <w:r w:rsidR="00552EAD">
        <w:rPr>
          <w:rFonts w:cs="Arial"/>
          <w:lang w:val="sk-SK"/>
        </w:rPr>
        <w:t>3</w:t>
      </w:r>
      <w:r w:rsidR="00552EAD" w:rsidRPr="00F73625">
        <w:rPr>
          <w:rFonts w:cs="Arial"/>
          <w:lang w:val="sk-SK"/>
        </w:rPr>
        <w:t xml:space="preserve"> </w:t>
      </w:r>
      <w:r w:rsidRPr="00F73625">
        <w:rPr>
          <w:rFonts w:cs="Arial"/>
          <w:lang w:val="sk-SK"/>
        </w:rPr>
        <w:t xml:space="preserve">ZVO v registri konečných užívateľov pred uzavretím zmluvy prijímateľa s úspešným uchádzačom podľa § </w:t>
      </w:r>
      <w:r w:rsidR="00552EAD">
        <w:rPr>
          <w:rFonts w:cs="Arial"/>
          <w:lang w:val="sk-SK"/>
        </w:rPr>
        <w:t>56</w:t>
      </w:r>
      <w:r w:rsidR="00552EAD" w:rsidRPr="00F73625">
        <w:rPr>
          <w:rFonts w:cs="Arial"/>
          <w:lang w:val="sk-SK"/>
        </w:rPr>
        <w:t xml:space="preserve"> </w:t>
      </w:r>
      <w:r w:rsidRPr="00F73625">
        <w:rPr>
          <w:rFonts w:cs="Arial"/>
          <w:lang w:val="sk-SK"/>
        </w:rPr>
        <w:t>ZVO (ak je to relevantné);</w:t>
      </w:r>
    </w:p>
    <w:p w14:paraId="7A55D29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návrh zmluvy s úspešným uchádzačom;</w:t>
      </w:r>
    </w:p>
    <w:p w14:paraId="7A55D29D" w14:textId="77777777"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 xml:space="preserve">návrh dodatku zmluvy s úspešným uchádzačom, ktorého prílohou je v prípade dodávky stavebných prác alebo tovarov aj podporné stanovisko stavebného dozoru alebo iného príslušného odborníka a pod. Stanovisko by malo obsahovať dôvody, ktoré vedú k zazmluvneniu dodatočných prác a služieb nad rámec zmluvy medzi prijímateľom a úspešným uchádzačom; </w:t>
      </w:r>
    </w:p>
    <w:p w14:paraId="7A55D29E"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zmluva uzavretá medzi prijímateľom a úspešným uchádzačom;</w:t>
      </w:r>
    </w:p>
    <w:p w14:paraId="7A55D29F"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dodatok zmluvy uzavretý medzi prijímateľom a úspešným uchádzačom;</w:t>
      </w:r>
    </w:p>
    <w:p w14:paraId="7A55D2A1" w14:textId="0047ECD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oznámenia </w:t>
      </w:r>
      <w:r w:rsidR="00EF2628">
        <w:rPr>
          <w:rFonts w:cs="Arial"/>
          <w:lang w:val="sk-SK"/>
        </w:rPr>
        <w:t xml:space="preserve">o </w:t>
      </w:r>
      <w:r w:rsidRPr="0073389C">
        <w:rPr>
          <w:rFonts w:cs="Arial"/>
          <w:lang w:val="sk-SK"/>
        </w:rPr>
        <w:t xml:space="preserve">výsledku VO/informácií zaslaných ÚVO a Ú.v. EÚ; </w:t>
      </w:r>
    </w:p>
    <w:p w14:paraId="7A55D2A2" w14:textId="41921292" w:rsidR="009D7F63" w:rsidRPr="0073389C" w:rsidRDefault="009D7F63" w:rsidP="00A46637">
      <w:pPr>
        <w:pStyle w:val="Bulletslevel2"/>
        <w:spacing w:after="120" w:line="288" w:lineRule="auto"/>
        <w:ind w:left="567" w:hanging="283"/>
        <w:jc w:val="both"/>
        <w:rPr>
          <w:rFonts w:cs="Arial"/>
          <w:lang w:val="sk-SK"/>
        </w:rPr>
      </w:pPr>
      <w:r w:rsidRPr="0073389C">
        <w:rPr>
          <w:rFonts w:cs="Arial"/>
          <w:lang w:val="sk-SK"/>
        </w:rPr>
        <w:t>potvrdenie o zverejnení uzavretej zmluvy medzi prijímateľom a úspešným uchádzačom v CRZ, resp. na webovom sídle prijímateľa (uvedené zdokladuje napr. predložením „print screen“);</w:t>
      </w:r>
    </w:p>
    <w:p w14:paraId="7A55D2A3" w14:textId="0A5BBDF8"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ďalšie relevantné doklady, týkajúce sa výkonu kontroly</w:t>
      </w:r>
      <w:r w:rsidR="00EF2628">
        <w:rPr>
          <w:rFonts w:cs="Arial"/>
          <w:lang w:val="sk-SK"/>
        </w:rPr>
        <w:t xml:space="preserve"> VO</w:t>
      </w:r>
      <w:r w:rsidRPr="0073389C">
        <w:rPr>
          <w:rFonts w:cs="Arial"/>
          <w:lang w:val="sk-SK"/>
        </w:rPr>
        <w:t xml:space="preserve">, resp. auditu predmetného VO; </w:t>
      </w:r>
    </w:p>
    <w:p w14:paraId="642ADDA0" w14:textId="77777777" w:rsidR="00EF2628" w:rsidRPr="00144232" w:rsidRDefault="00EF2628" w:rsidP="00EF2628">
      <w:pPr>
        <w:pStyle w:val="Bulletslevel2"/>
        <w:tabs>
          <w:tab w:val="clear" w:pos="567"/>
          <w:tab w:val="left" w:pos="284"/>
        </w:tabs>
        <w:ind w:left="567" w:hanging="283"/>
        <w:rPr>
          <w:rFonts w:cs="Arial"/>
          <w:lang w:val="sk-SK"/>
        </w:rPr>
      </w:pPr>
      <w:r w:rsidRPr="00144232">
        <w:rPr>
          <w:rFonts w:cs="Arial"/>
          <w:lang w:val="sk-SK"/>
        </w:rPr>
        <w:t>pri zadávaní zákazky prostredníctvom elektronického trhoviska prijímateľ predkladá aj:</w:t>
      </w:r>
    </w:p>
    <w:p w14:paraId="5B8538FC" w14:textId="77777777" w:rsidR="00EF2628" w:rsidRPr="00144232" w:rsidRDefault="00EF2628" w:rsidP="009A78AB">
      <w:pPr>
        <w:pStyle w:val="Bulletslevel2"/>
        <w:numPr>
          <w:ilvl w:val="0"/>
          <w:numId w:val="87"/>
        </w:numPr>
        <w:rPr>
          <w:rFonts w:cs="Arial"/>
          <w:lang w:val="sk-SK"/>
        </w:rPr>
      </w:pPr>
      <w:r w:rsidRPr="00144232">
        <w:rPr>
          <w:rFonts w:cs="Arial"/>
          <w:lang w:val="sk-SK"/>
        </w:rPr>
        <w:t>návrh zmluvného formuláru obsahujúceho štandardné zmluvné podmienky;</w:t>
      </w:r>
    </w:p>
    <w:p w14:paraId="20E81109" w14:textId="77777777" w:rsidR="00EF2628" w:rsidRPr="00144232" w:rsidRDefault="00EF2628" w:rsidP="009A78AB">
      <w:pPr>
        <w:pStyle w:val="Bulletslevel2"/>
        <w:numPr>
          <w:ilvl w:val="0"/>
          <w:numId w:val="87"/>
        </w:numPr>
        <w:rPr>
          <w:rFonts w:cs="Arial"/>
          <w:lang w:val="sk-SK"/>
        </w:rPr>
      </w:pPr>
      <w:r w:rsidRPr="00144232">
        <w:rPr>
          <w:rFonts w:cs="Arial"/>
          <w:lang w:val="sk-SK"/>
        </w:rPr>
        <w:t>opis predmetu zákazky;</w:t>
      </w:r>
    </w:p>
    <w:p w14:paraId="01E258EB" w14:textId="77777777" w:rsidR="00EF2628" w:rsidRPr="00144232" w:rsidRDefault="00EF2628" w:rsidP="009A78AB">
      <w:pPr>
        <w:pStyle w:val="Bulletslevel2"/>
        <w:numPr>
          <w:ilvl w:val="0"/>
          <w:numId w:val="87"/>
        </w:numPr>
        <w:rPr>
          <w:rFonts w:cs="Arial"/>
          <w:lang w:val="sk-SK"/>
        </w:rPr>
      </w:pPr>
      <w:r w:rsidRPr="00144232">
        <w:rPr>
          <w:rFonts w:cs="Arial"/>
          <w:lang w:val="sk-SK"/>
        </w:rPr>
        <w:t>prípadné objednávkové atribúty;</w:t>
      </w:r>
    </w:p>
    <w:p w14:paraId="6379F042" w14:textId="77777777" w:rsidR="00EF2628" w:rsidRPr="00144232" w:rsidRDefault="00EF2628" w:rsidP="009A78AB">
      <w:pPr>
        <w:pStyle w:val="Bulletslevel2"/>
        <w:numPr>
          <w:ilvl w:val="0"/>
          <w:numId w:val="87"/>
        </w:numPr>
        <w:rPr>
          <w:rFonts w:cs="Arial"/>
          <w:lang w:val="sk-SK"/>
        </w:rPr>
      </w:pPr>
      <w:r w:rsidRPr="00144232">
        <w:rPr>
          <w:rFonts w:cs="Arial"/>
          <w:lang w:val="sk-SK"/>
        </w:rPr>
        <w:t>automaticky vygenerovanú zmluvu, ktorá je výsledkom VO;</w:t>
      </w:r>
    </w:p>
    <w:p w14:paraId="773F5827" w14:textId="77777777" w:rsidR="00EF2628" w:rsidRDefault="00EF2628" w:rsidP="009A78AB">
      <w:pPr>
        <w:pStyle w:val="Bulletslevel2"/>
        <w:numPr>
          <w:ilvl w:val="0"/>
          <w:numId w:val="87"/>
        </w:numPr>
        <w:tabs>
          <w:tab w:val="clear" w:pos="567"/>
        </w:tabs>
        <w:spacing w:after="120" w:line="288" w:lineRule="auto"/>
        <w:ind w:left="1134" w:hanging="425"/>
        <w:rPr>
          <w:rFonts w:cs="Arial"/>
          <w:lang w:val="sk-SK"/>
        </w:rPr>
      </w:pPr>
      <w:r w:rsidRPr="00EF2628">
        <w:rPr>
          <w:rFonts w:cs="Arial"/>
          <w:lang w:val="sk-SK"/>
        </w:rPr>
        <w:t>protokol, ktorý zachytáva celý priebeh procesu zadávania zákazy prostredníctvom elektronického trhoviska;</w:t>
      </w:r>
    </w:p>
    <w:p w14:paraId="5B529645" w14:textId="14524D4D" w:rsidR="00EF2628" w:rsidRPr="00EF2628" w:rsidRDefault="00EF2628" w:rsidP="009A78AB">
      <w:pPr>
        <w:pStyle w:val="Bulletslevel2"/>
        <w:numPr>
          <w:ilvl w:val="0"/>
          <w:numId w:val="87"/>
        </w:numPr>
        <w:tabs>
          <w:tab w:val="clear" w:pos="567"/>
        </w:tabs>
        <w:spacing w:after="120" w:line="288" w:lineRule="auto"/>
        <w:ind w:left="1134" w:hanging="425"/>
        <w:rPr>
          <w:rFonts w:cs="Arial"/>
          <w:lang w:val="sk-SK"/>
        </w:rPr>
      </w:pPr>
      <w:r w:rsidRPr="00EF2628">
        <w:rPr>
          <w:rFonts w:cs="Arial"/>
          <w:lang w:val="sk-SK"/>
        </w:rPr>
        <w:t>potvrdenie o zverejnení uzavretej zmluvy medzi prijímateľom a úspešným uchádzačom v CRZ;</w:t>
      </w:r>
    </w:p>
    <w:p w14:paraId="3A2BE09D" w14:textId="5B851224" w:rsidR="00EF2628" w:rsidRPr="00EF2628" w:rsidRDefault="00EF2628" w:rsidP="00C55AD4">
      <w:pPr>
        <w:pStyle w:val="Bulletslevel2"/>
        <w:spacing w:after="120" w:line="288" w:lineRule="auto"/>
        <w:ind w:left="567" w:hanging="283"/>
        <w:jc w:val="both"/>
        <w:rPr>
          <w:rFonts w:cs="Arial"/>
          <w:lang w:val="sk-SK"/>
        </w:rPr>
      </w:pPr>
      <w:r w:rsidRPr="00EF2628">
        <w:rPr>
          <w:lang w:val="sk-SK"/>
        </w:rPr>
        <w:t>poverenie k realizácii verejného obstarávania (príloha č. 22);</w:t>
      </w:r>
    </w:p>
    <w:p w14:paraId="7A55D2A6" w14:textId="2C716195" w:rsidR="009D7F63" w:rsidRDefault="009D7F63" w:rsidP="009D7F63">
      <w:pPr>
        <w:spacing w:before="120" w:after="120" w:line="288" w:lineRule="auto"/>
        <w:jc w:val="both"/>
        <w:rPr>
          <w:color w:val="000000" w:themeColor="text1"/>
        </w:rPr>
      </w:pPr>
      <w:r w:rsidRPr="0073389C">
        <w:rPr>
          <w:b/>
          <w:i/>
          <w:color w:val="FF0000"/>
        </w:rPr>
        <w:t>Povinnosť prijímateľa:</w:t>
      </w:r>
      <w:r w:rsidRPr="0073389C">
        <w:rPr>
          <w:color w:val="FF0000"/>
        </w:rPr>
        <w:t xml:space="preserve"> </w:t>
      </w:r>
      <w:r w:rsidRPr="0073389C">
        <w:rPr>
          <w:color w:val="000000" w:themeColor="text1"/>
        </w:rPr>
        <w:t xml:space="preserve">V prípade zákazky realizovanej prostredníctvom elektronického VO alebo v prípade elektronickej aukcie zabezpečí prijímateľ zriadenie pasívneho prístupu (užívateľské meno a heslo) pre poskytovateľa. </w:t>
      </w:r>
      <w:r w:rsidR="00725F3A" w:rsidRPr="00725F3A">
        <w:rPr>
          <w:rFonts w:cs="Arial"/>
          <w:color w:val="000000" w:themeColor="text1"/>
          <w:szCs w:val="19"/>
        </w:rPr>
        <w:t>Uvedená informácia bude tvoriť súčasť predloženej dokumentácie na kontrolu VO. Prijímateľ je rovnako povinný na žiadosť poskytovateľa zabezpečiť pre poskytovateľa pasívny prístup pozorovateľa za účelom sledovania priebehu elektronickej aukcie v reálnom čase.</w:t>
      </w:r>
    </w:p>
    <w:p w14:paraId="53425486" w14:textId="77777777" w:rsidR="00725F3A" w:rsidRPr="0073389C" w:rsidRDefault="00725F3A" w:rsidP="009D7F63">
      <w:pPr>
        <w:spacing w:before="120" w:after="120" w:line="288" w:lineRule="auto"/>
        <w:jc w:val="both"/>
        <w:rPr>
          <w:rFonts w:cs="Arial"/>
          <w:color w:val="000000" w:themeColor="text1"/>
          <w:szCs w:val="19"/>
        </w:rPr>
      </w:pPr>
    </w:p>
    <w:p w14:paraId="17F6C954" w14:textId="42BF2C9F" w:rsidR="00C064D9" w:rsidRPr="00C064D9" w:rsidRDefault="00C064D9" w:rsidP="00C064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C064D9">
        <w:rPr>
          <w:b/>
          <w:i/>
          <w:color w:val="000000" w:themeColor="text1"/>
        </w:rPr>
        <w:t xml:space="preserve">Dôležité upozornenie: </w:t>
      </w:r>
      <w:r w:rsidRPr="00C064D9">
        <w:rPr>
          <w:color w:val="000000" w:themeColor="text1"/>
        </w:rPr>
        <w:t xml:space="preserve">Podľa § 28 ods. 1 </w:t>
      </w:r>
      <w:r w:rsidR="00BA2420">
        <w:rPr>
          <w:color w:val="000000" w:themeColor="text1"/>
        </w:rPr>
        <w:t xml:space="preserve">ZVO </w:t>
      </w:r>
      <w:r w:rsidRPr="00C064D9">
        <w:rPr>
          <w:color w:val="000000" w:themeColor="text1"/>
        </w:rPr>
        <w:t>sa zákazka môže rozdeliť na samostatné časti, pričom v oznáme</w:t>
      </w:r>
      <w:r>
        <w:rPr>
          <w:color w:val="000000" w:themeColor="text1"/>
        </w:rPr>
        <w:t>ní o vyhlásení VO alebo v oznáme</w:t>
      </w:r>
      <w:r w:rsidRPr="00C064D9">
        <w:rPr>
          <w:color w:val="000000" w:themeColor="text1"/>
        </w:rPr>
        <w:t xml:space="preserve">ní použitom ako výzva na účasť  sa určí veľkosť a predmet takýchto častí a uvedie, či ponuky možno predložiť na jednu časť, niekoľko častí alebo všetky časti </w:t>
      </w:r>
      <w:r w:rsidRPr="00E8012F">
        <w:rPr>
          <w:b/>
          <w:color w:val="000000" w:themeColor="text1"/>
        </w:rPr>
        <w:t>Poskytovateľ bude v rámci nadlimitných zákaziek vykonávať kontrolu uplatnenia využitia rozdelenia zákazky na časti tak aby bola umožnená širšia hospodárska súťaž a sprístupnila sa tak aj pre malé a stredné podniky.</w:t>
      </w:r>
      <w:r w:rsidRPr="00C064D9">
        <w:rPr>
          <w:color w:val="000000" w:themeColor="text1"/>
        </w:rPr>
        <w:t xml:space="preserve"> V prípade, že predmet alebo povaha zákazky, alebo iné okolnosti plnenia zákazky neumožňujú rozdelenie zákazky, je potrebné riadne zdôvodniť prečo nie je toto rozdelenie možné.</w:t>
      </w:r>
    </w:p>
    <w:p w14:paraId="0C6719BB" w14:textId="77777777" w:rsidR="00C064D9" w:rsidRDefault="00C064D9" w:rsidP="009D7F63">
      <w:pPr>
        <w:spacing w:before="120" w:after="120" w:line="288" w:lineRule="auto"/>
        <w:jc w:val="both"/>
        <w:rPr>
          <w:color w:val="000000" w:themeColor="text1"/>
        </w:rPr>
      </w:pPr>
    </w:p>
    <w:p w14:paraId="7A55D2A7" w14:textId="14B9577D" w:rsidR="009D7F63" w:rsidRPr="0073389C" w:rsidRDefault="009D7F63" w:rsidP="009D7F63">
      <w:pPr>
        <w:spacing w:before="120" w:after="120" w:line="288" w:lineRule="auto"/>
        <w:jc w:val="both"/>
        <w:rPr>
          <w:color w:val="000000" w:themeColor="text1"/>
        </w:rPr>
      </w:pPr>
      <w:r w:rsidRPr="0073389C">
        <w:rPr>
          <w:color w:val="000000" w:themeColor="text1"/>
        </w:rPr>
        <w:t xml:space="preserve">Prijímateľ má výlučnú a konečnú zodpovednosť za vykonanie VO a zadávanie zákazky pri dodržaní všeobecne záväzných právnych predpisov SR a EÚ, základných princípov VO, </w:t>
      </w:r>
      <w:r w:rsidR="00936089">
        <w:rPr>
          <w:color w:val="000000" w:themeColor="text1"/>
        </w:rPr>
        <w:t>z</w:t>
      </w:r>
      <w:r w:rsidRPr="0073389C">
        <w:rPr>
          <w:color w:val="000000" w:themeColor="text1"/>
        </w:rPr>
        <w:t xml:space="preserve">mluvy o NFP a tejto príručky. </w:t>
      </w:r>
      <w:r w:rsidRPr="0073389C">
        <w:rPr>
          <w:color w:val="000000" w:themeColor="text1"/>
        </w:rPr>
        <w:lastRenderedPageBreak/>
        <w:t xml:space="preserve">Prijímateľ môže poveriť tretiu osobu na výkon realizácie </w:t>
      </w:r>
      <w:r w:rsidR="00936089">
        <w:rPr>
          <w:color w:val="000000" w:themeColor="text1"/>
        </w:rPr>
        <w:t>VO</w:t>
      </w:r>
      <w:r w:rsidRPr="0073389C">
        <w:rPr>
          <w:color w:val="000000" w:themeColor="text1"/>
        </w:rPr>
        <w:t xml:space="preserve">, pričom tak musí vykonať na základe </w:t>
      </w:r>
      <w:r w:rsidRPr="0073389C">
        <w:rPr>
          <w:i/>
          <w:color w:val="000000" w:themeColor="text1"/>
        </w:rPr>
        <w:t>poverenia k realizácii verejného obstarávania</w:t>
      </w:r>
      <w:r w:rsidRPr="0073389C">
        <w:rPr>
          <w:color w:val="000000" w:themeColor="text1"/>
        </w:rPr>
        <w:t xml:space="preserve"> (príloha č. </w:t>
      </w:r>
      <w:r w:rsidR="006E76EE">
        <w:rPr>
          <w:color w:val="000000" w:themeColor="text1"/>
        </w:rPr>
        <w:t>22</w:t>
      </w:r>
      <w:r w:rsidRPr="0073389C">
        <w:rPr>
          <w:color w:val="000000" w:themeColor="text1"/>
        </w:rPr>
        <w:t>).</w:t>
      </w:r>
    </w:p>
    <w:p w14:paraId="7A55D2A8" w14:textId="61D0563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73389C">
        <w:rPr>
          <w:b/>
          <w:i/>
          <w:color w:val="000000" w:themeColor="text1"/>
        </w:rPr>
        <w:t>Dôležité upozornenie:</w:t>
      </w:r>
      <w:r w:rsidRPr="0073389C">
        <w:rPr>
          <w:color w:val="000000" w:themeColor="text1"/>
        </w:rPr>
        <w:t xml:space="preserve"> Poskytovateľ upozorňuje prijímateľa na povinnosť zverejňovania zmlúv s dodávateľmi v zmysle zákona o slobode informácií </w:t>
      </w:r>
      <w:r w:rsidRPr="0073389C">
        <w:rPr>
          <w:b/>
          <w:color w:val="000000" w:themeColor="text1"/>
        </w:rPr>
        <w:t>vrátane všetkých príloh k</w:t>
      </w:r>
      <w:r w:rsidR="00725F3A">
        <w:rPr>
          <w:rFonts w:cs="Arial"/>
          <w:b/>
          <w:color w:val="000000" w:themeColor="text1"/>
          <w:szCs w:val="19"/>
        </w:rPr>
        <w:t> </w:t>
      </w:r>
      <w:r w:rsidRPr="0073389C">
        <w:rPr>
          <w:rFonts w:cs="Arial"/>
          <w:b/>
          <w:color w:val="000000" w:themeColor="text1"/>
          <w:szCs w:val="19"/>
        </w:rPr>
        <w:t>zmluvám</w:t>
      </w:r>
      <w:r w:rsidR="00725F3A">
        <w:rPr>
          <w:rFonts w:cs="Arial"/>
          <w:b/>
          <w:color w:val="000000" w:themeColor="text1"/>
          <w:szCs w:val="19"/>
        </w:rPr>
        <w:t xml:space="preserve"> </w:t>
      </w:r>
      <w:r w:rsidR="00725F3A" w:rsidRPr="00725F3A">
        <w:rPr>
          <w:rFonts w:cs="Arial"/>
          <w:b/>
          <w:color w:val="000000" w:themeColor="text1"/>
          <w:szCs w:val="19"/>
        </w:rPr>
        <w:t>v CRZ, resp. na webovom sídle prijímateľa</w:t>
      </w:r>
      <w:r w:rsidRPr="0073389C">
        <w:rPr>
          <w:color w:val="000000" w:themeColor="text1"/>
        </w:rPr>
        <w:t>.</w:t>
      </w:r>
      <w:r w:rsidR="00394A19">
        <w:rPr>
          <w:color w:val="000000" w:themeColor="text1"/>
        </w:rPr>
        <w:t xml:space="preserve"> </w:t>
      </w:r>
      <w:r w:rsidR="00394A19" w:rsidRPr="00394A19">
        <w:rPr>
          <w:color w:val="000000" w:themeColor="text1"/>
        </w:rPr>
        <w:t>Ak ide o povinnú osobu, ktorá zverejňuje zmluvy inak ako v CRZ (ide najmä o povinné osoby, ktorými sú obce, vyššie územné celky, povinné osoby, ktoré sú ich rozpočtovou organizáciou alebo príspevkovou organizáciou), je táto povinná osoba naďalej povinná dodržiavať povinnosti podľa § 47a Občianskeho zákonníka a podľa § 5a zákona o slobode informácií. Teda zmluvu uzavretú na elektronickom trhovisku vrátene jej príloh je nevyhnutné zverejniť aj na svojom webovom sídle, alebo, ak webové sídlo nemá, na webovom sídle jej zriaďovateľa alebo bezodplatne v Obchodnom vestníku.</w:t>
      </w:r>
    </w:p>
    <w:p w14:paraId="7A55D2A9" w14:textId="77777777" w:rsidR="009D7F63" w:rsidRPr="0073389C" w:rsidRDefault="009D7F63" w:rsidP="009D7F63">
      <w:pPr>
        <w:spacing w:before="120" w:after="120" w:line="288" w:lineRule="auto"/>
        <w:jc w:val="both"/>
        <w:rPr>
          <w:color w:val="000000" w:themeColor="text1"/>
        </w:rPr>
      </w:pPr>
      <w:r w:rsidRPr="0073389C">
        <w:rPr>
          <w:color w:val="000000" w:themeColor="text1"/>
        </w:rPr>
        <w:t xml:space="preserve"> </w:t>
      </w:r>
    </w:p>
    <w:p w14:paraId="7A55D2AA" w14:textId="0563AF3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73389C">
        <w:rPr>
          <w:b/>
          <w:i/>
          <w:color w:val="000000" w:themeColor="text1"/>
        </w:rPr>
        <w:t>Odporúčanie pre prijímateľa:</w:t>
      </w:r>
      <w:r w:rsidRPr="0073389C">
        <w:rPr>
          <w:color w:val="000000" w:themeColor="text1"/>
        </w:rPr>
        <w:t xml:space="preserve"> Pri uzatváraní všetkých typov zmlúv, vrátane rámcových dohôd na nákup informačno-komunikačných technológií, ako aj iných diel požívajúcich ochranu duševného vlastníctva s výnimkou </w:t>
      </w:r>
      <w:r w:rsidR="00725F3A">
        <w:rPr>
          <w:rFonts w:cs="Arial"/>
          <w:color w:val="000000" w:themeColor="text1"/>
          <w:szCs w:val="19"/>
        </w:rPr>
        <w:t>tzv.</w:t>
      </w:r>
      <w:r w:rsidRPr="0073389C">
        <w:rPr>
          <w:color w:val="000000" w:themeColor="text1"/>
        </w:rPr>
        <w:t xml:space="preserve"> balíkového softvéru, </w:t>
      </w:r>
      <w:r w:rsidRPr="0073389C">
        <w:rPr>
          <w:b/>
          <w:color w:val="000000" w:themeColor="text1"/>
        </w:rPr>
        <w:t>je potrebné štandardne zahrnúť</w:t>
      </w:r>
      <w:r w:rsidRPr="0073389C">
        <w:rPr>
          <w:color w:val="000000" w:themeColor="text1"/>
        </w:rPr>
        <w:t xml:space="preserve"> do zmlúv vrátane rámcových dohôd ustanovenia o udelení licencie a </w:t>
      </w:r>
      <w:r w:rsidRPr="0073389C">
        <w:rPr>
          <w:b/>
          <w:color w:val="000000" w:themeColor="text1"/>
        </w:rPr>
        <w:t>ustanovenia</w:t>
      </w:r>
      <w:r w:rsidRPr="0073389C">
        <w:rPr>
          <w:color w:val="000000" w:themeColor="text1"/>
        </w:rPr>
        <w:t xml:space="preserve"> o zverejnení autorov, výrobcov a subdodávateľov zhotoviteľa (viď. uznesenie vlády č. 460/2011 zo dňa 06. 07. 2011 a v nadväznosti  na „Metodický pokyn pre štandardné náležitosti opisu predmetu zákazky, štandardné podmienky účasti vo verejnom obstarávaní a optimálne zmluvné podmienky v súvislosti s projektmi v oblasti informačno-komunikačných technológií“)</w:t>
      </w:r>
      <w:r w:rsidR="00F73625">
        <w:rPr>
          <w:color w:val="000000" w:themeColor="text1"/>
        </w:rPr>
        <w:t>.</w:t>
      </w:r>
      <w:r w:rsidRPr="0073389C">
        <w:rPr>
          <w:rStyle w:val="Odkaznapoznmkupodiarou"/>
          <w:color w:val="000000" w:themeColor="text1"/>
          <w:sz w:val="19"/>
        </w:rPr>
        <w:footnoteReference w:id="94"/>
      </w:r>
    </w:p>
    <w:p w14:paraId="7A55D2AB" w14:textId="77777777" w:rsidR="009D7F63" w:rsidRDefault="009D7F63" w:rsidP="009D7F63">
      <w:pPr>
        <w:rPr>
          <w:rFonts w:asciiTheme="minorHAnsi" w:hAnsiTheme="minorHAnsi"/>
          <w:color w:val="000000" w:themeColor="text1"/>
        </w:rPr>
      </w:pPr>
    </w:p>
    <w:p w14:paraId="4BB08163" w14:textId="0A9CD24F" w:rsidR="00C7417C" w:rsidRDefault="00C7417C"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i/>
          <w:color w:val="000000" w:themeColor="text1"/>
        </w:rPr>
      </w:pPr>
      <w:r w:rsidRPr="00FC25FC">
        <w:rPr>
          <w:b/>
          <w:i/>
          <w:color w:val="000000" w:themeColor="text1"/>
        </w:rPr>
        <w:t>Dôležité upozornenie</w:t>
      </w:r>
      <w:r w:rsidRPr="002255EE">
        <w:rPr>
          <w:b/>
          <w:i/>
          <w:color w:val="000000" w:themeColor="text1"/>
        </w:rPr>
        <w:t xml:space="preserve">: </w:t>
      </w:r>
      <w:r w:rsidRPr="002255EE">
        <w:rPr>
          <w:color w:val="000000" w:themeColor="text1"/>
        </w:rPr>
        <w:t xml:space="preserve">Výdavky deklarované v ŽoP, ktoré vznikli v súvislosti s realizáciou výsledku VO alebo obstarávania, nemôžu byť zo strany </w:t>
      </w:r>
      <w:r w:rsidR="00BE4037">
        <w:rPr>
          <w:color w:val="000000" w:themeColor="text1"/>
        </w:rPr>
        <w:t>poskytovateľa</w:t>
      </w:r>
      <w:r w:rsidRPr="002255EE">
        <w:rPr>
          <w:color w:val="000000" w:themeColor="text1"/>
        </w:rPr>
        <w:t xml:space="preserve"> schválené skôr, ako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riadne ukončí kontrolu VO, ktorej záverom je pripustenie predmetných výdavkov do financovania. Ak napriek uvedenému prijímateľ predloží takúto ŽoP </w:t>
      </w:r>
      <w:r w:rsidR="00BE4037">
        <w:rPr>
          <w:color w:val="000000" w:themeColor="text1"/>
        </w:rPr>
        <w:t>poskytovateľovi</w:t>
      </w:r>
      <w:r w:rsidRPr="002255EE">
        <w:rPr>
          <w:color w:val="000000" w:themeColor="text1"/>
        </w:rPr>
        <w:t xml:space="preserve">, je </w:t>
      </w:r>
      <w:r w:rsidR="00BE4037">
        <w:rPr>
          <w:color w:val="000000" w:themeColor="text1"/>
        </w:rPr>
        <w:t>poskytovateľ</w:t>
      </w:r>
      <w:r w:rsidRPr="002255EE">
        <w:rPr>
          <w:color w:val="000000" w:themeColor="text1"/>
        </w:rPr>
        <w:t xml:space="preserve"> oprávnený takúto ŽoP zamietnuť. Ak zo strany </w:t>
      </w:r>
      <w:r w:rsidR="00BE4037">
        <w:rPr>
          <w:color w:val="000000" w:themeColor="text1"/>
        </w:rPr>
        <w:t>poskytovateľa</w:t>
      </w:r>
      <w:r w:rsidRPr="002255EE">
        <w:rPr>
          <w:color w:val="000000" w:themeColor="text1"/>
        </w:rPr>
        <w:t xml:space="preserve"> nedôjde k zamietnutiu ŽoP, pokračuje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vo výkone kontroly ŽoP, pričom je oprávnený rozhodnúť o prerušení plynutia tejto lehoty v zmysle čl. 132 všeobecného nariadenia do momentu ukončenia kontroly alebo kontroly obstarávania.</w:t>
      </w:r>
      <w:r w:rsidRPr="002255EE">
        <w:rPr>
          <w:b/>
          <w:i/>
          <w:color w:val="000000" w:themeColor="text1"/>
        </w:rPr>
        <w:t xml:space="preserve"> </w:t>
      </w:r>
    </w:p>
    <w:p w14:paraId="521210FD" w14:textId="1CDB9C4B" w:rsidR="00725F3A" w:rsidRPr="002255EE" w:rsidRDefault="00725F3A"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color w:val="000000" w:themeColor="text1"/>
          <w:szCs w:val="19"/>
        </w:rPr>
      </w:pPr>
      <w:r w:rsidRPr="00725F3A">
        <w:rPr>
          <w:rFonts w:cs="Arial"/>
          <w:color w:val="000000" w:themeColor="text1"/>
          <w:szCs w:val="19"/>
        </w:rPr>
        <w:t xml:space="preserve">V prípade, že prijímateľ zrealizoval VO ešte pred schválením ŽoNFP, predkladá dokumentáciu v z takéhoto VO na kontrolu vo fáze po podpise zmluvy s úspešným uchádzačom </w:t>
      </w:r>
      <w:r w:rsidR="00F73625">
        <w:rPr>
          <w:rFonts w:cs="Arial"/>
          <w:color w:val="000000" w:themeColor="text1"/>
          <w:szCs w:val="19"/>
        </w:rPr>
        <w:t>(</w:t>
      </w:r>
      <w:r w:rsidRPr="00725F3A">
        <w:rPr>
          <w:rFonts w:cs="Arial"/>
          <w:color w:val="000000" w:themeColor="text1"/>
          <w:szCs w:val="19"/>
        </w:rPr>
        <w:t>po nadobudnutí platnosti a účinnosti tejto zmluvy</w:t>
      </w:r>
      <w:r w:rsidR="00F73625">
        <w:rPr>
          <w:rFonts w:cs="Arial"/>
          <w:color w:val="000000" w:themeColor="text1"/>
          <w:szCs w:val="19"/>
        </w:rPr>
        <w:t>)</w:t>
      </w:r>
      <w:r w:rsidRPr="00725F3A">
        <w:rPr>
          <w:rFonts w:cs="Arial"/>
          <w:color w:val="000000" w:themeColor="text1"/>
          <w:szCs w:val="19"/>
        </w:rPr>
        <w:t>, vrátane všetkých dodatkov k tejto zmluve. Uvedené VO musí byť zrealizované v súlade so všeobecne záväznými právnymi predpismi SR a EÚ, základnými princípmi VO, zmluvou o NFP a touto príručkou.</w:t>
      </w:r>
    </w:p>
    <w:p w14:paraId="4D609605" w14:textId="77777777" w:rsidR="00C7417C" w:rsidRDefault="00C7417C" w:rsidP="00C7417C">
      <w:pPr>
        <w:rPr>
          <w:rFonts w:asciiTheme="minorHAnsi" w:hAnsiTheme="minorHAnsi" w:cstheme="minorHAnsi"/>
          <w:color w:val="000000" w:themeColor="text1"/>
          <w:szCs w:val="19"/>
        </w:rPr>
      </w:pPr>
    </w:p>
    <w:p w14:paraId="78DB76B5" w14:textId="3D3CDBBE"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 xml:space="preserve">Poskytovateľ v rámci výkonu kontroly VO posudzuje predmetné VO aj z pohľadu možného porušenia hospodárskej súťaže podľa zákona č. 136/2001 Z.z. o ochrane hospodárskej súťaže (konkrétne  dohôd obmedzujúcich súťaž podľa § 4 zákona o ochrane hospodárskej súťaže).   Za účelom zvýšenia informovanosti prijímateľov je v prílohe tejto príručky (Príloha č. </w:t>
      </w:r>
      <w:r w:rsidR="00836B04">
        <w:rPr>
          <w:rFonts w:cs="Arial"/>
          <w:szCs w:val="19"/>
        </w:rPr>
        <w:t>3</w:t>
      </w:r>
      <w:r w:rsidR="005979B7">
        <w:rPr>
          <w:rFonts w:cs="Arial"/>
          <w:szCs w:val="19"/>
        </w:rPr>
        <w:t>3</w:t>
      </w:r>
      <w:r w:rsidRPr="008D5848">
        <w:rPr>
          <w:rFonts w:cs="Arial"/>
          <w:szCs w:val="19"/>
        </w:rPr>
        <w:t xml:space="preserve"> Rizikové indikátory k možným porušeniam zákona o ochrane hospodárskej súťaže) uvedený zoznam rizikových indikátorov, predstavujúcich situácie, ktoré zvyšujú pravdepodobnosť, že v rámci daného zadávania zákazky mohlo dôjsť k protiprávnemu konaniu.</w:t>
      </w:r>
    </w:p>
    <w:p w14:paraId="1665E695" w14:textId="77777777"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Pri definovaní technických parametrov tovarov: v relevantných prípadoch odporúčame určovať technické parametre rozmedzím, resp. určením minimálnej a/alebo maximálnej hodnoty parametra, nie konkrétnou jedinou hodnotou technického parametru (napr.: šírka stroja 1100 mm -  1500 mm).</w:t>
      </w:r>
    </w:p>
    <w:p w14:paraId="3D8AD7C2" w14:textId="77777777" w:rsidR="00725F3A" w:rsidRDefault="00725F3A" w:rsidP="00C7417C">
      <w:pPr>
        <w:rPr>
          <w:rFonts w:asciiTheme="minorHAnsi" w:hAnsiTheme="minorHAnsi" w:cstheme="minorHAnsi"/>
          <w:color w:val="000000" w:themeColor="text1"/>
          <w:szCs w:val="19"/>
        </w:rPr>
      </w:pPr>
    </w:p>
    <w:p w14:paraId="093EC1EC" w14:textId="2B565227" w:rsidR="00C477FA" w:rsidRPr="00E8012F" w:rsidRDefault="00C477FA"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E8012F">
        <w:rPr>
          <w:rFonts w:cs="Arial"/>
          <w:b/>
          <w:i/>
          <w:szCs w:val="19"/>
        </w:rPr>
        <w:lastRenderedPageBreak/>
        <w:t xml:space="preserve">Dôležité upozornenie: </w:t>
      </w:r>
      <w:r w:rsidRPr="00E8012F">
        <w:rPr>
          <w:rFonts w:cs="Arial"/>
          <w:szCs w:val="19"/>
        </w:rPr>
        <w:t>Prijímateľ by pri definovaní predmetu zákazky mal taktiež vychádzať z projektu, resp. ŽoNFP. Predmetom obstarania by mali byť také tovary, služby a práce, ktoré sú potrebné na realizáciu projektu a ktorých obstaranie bolo v ŽoNFP plánované. Prijímateľ musí zabezpečiť, aby nedošlo k rozporu medzi opisom predmetu zákazky uvedeným v dokumentácii z VO a výdavkovými položkami, s ktorými sa uvažuje v predkladanom projekte. Prijímateľ musí mať zároveň na zreteli skutočnosť, že v prípade, že schválený projekt už obsahuje isté špecifikácie obstarávaných tovarov, služieb a prác (napr. technické parametre zariadenia), je v rámci procesu VO pri definovaní predmetu zákazky stále povinný postupovať v súlade s princípmi VO a § 42 ZVO.</w:t>
      </w:r>
    </w:p>
    <w:p w14:paraId="20DC4C63" w14:textId="3F0DA2D1" w:rsidR="00C477FA" w:rsidRPr="00E8012F" w:rsidRDefault="00C477FA" w:rsidP="00E8012F">
      <w:pPr>
        <w:spacing w:line="276" w:lineRule="auto"/>
        <w:jc w:val="both"/>
      </w:pPr>
      <w:r w:rsidRPr="00E8012F">
        <w:t>Prijímateľ má možnosť späťvzatia dokumentácie k verejnému obstarávaniu alebo obstarávaniu, ktorá bola predložená Poskytovateľovi za účelom výkonu finančnej kontroly VO alebo kontroly obstarávania, a to so súhlasom dotknutého Poskytovateľa. Ak prijímateľ opätovne predloží dokumentáciu na finančnú kontrolu, lehoty začínajú plynúť odznovu.</w:t>
      </w:r>
    </w:p>
    <w:p w14:paraId="7A55D2AC" w14:textId="482D70F4" w:rsidR="009D7F63" w:rsidRPr="0073389C" w:rsidRDefault="009D7F63" w:rsidP="009D7F63">
      <w:pPr>
        <w:pStyle w:val="Nadpis3"/>
        <w:ind w:left="567" w:firstLine="0"/>
        <w:rPr>
          <w:lang w:val="sk-SK"/>
        </w:rPr>
      </w:pPr>
      <w:bookmarkStart w:id="299" w:name="_Toc418000109"/>
      <w:bookmarkStart w:id="300" w:name="_Toc440372883"/>
      <w:bookmarkStart w:id="301" w:name="_Toc440636394"/>
      <w:bookmarkEnd w:id="299"/>
      <w:r w:rsidRPr="00C477FA">
        <w:rPr>
          <w:lang w:val="sk-SK"/>
        </w:rPr>
        <w:t xml:space="preserve">Typy </w:t>
      </w:r>
      <w:r w:rsidRPr="0073389C">
        <w:rPr>
          <w:lang w:val="sk-SK"/>
        </w:rPr>
        <w:t>kontroly VO</w:t>
      </w:r>
      <w:bookmarkEnd w:id="300"/>
      <w:bookmarkEnd w:id="301"/>
    </w:p>
    <w:p w14:paraId="7A55D2AD" w14:textId="2FAACBB4" w:rsidR="009D7F63" w:rsidRPr="0073389C" w:rsidRDefault="009D7F63" w:rsidP="009D7F63">
      <w:pPr>
        <w:spacing w:before="120" w:after="120" w:line="288" w:lineRule="auto"/>
        <w:ind w:left="709" w:hanging="709"/>
        <w:jc w:val="both"/>
      </w:pPr>
      <w:r w:rsidRPr="0073389C">
        <w:rPr>
          <w:b/>
        </w:rPr>
        <w:t>a) Prvá ex</w:t>
      </w:r>
      <w:r w:rsidR="00672FF6">
        <w:rPr>
          <w:b/>
        </w:rPr>
        <w:t>-</w:t>
      </w:r>
      <w:r w:rsidRPr="0073389C">
        <w:rPr>
          <w:b/>
        </w:rPr>
        <w:t>ante kontrola zákazky</w:t>
      </w:r>
      <w:r w:rsidRPr="0073389C">
        <w:t xml:space="preserve"> </w:t>
      </w:r>
      <w:r w:rsidRPr="0073389C">
        <w:rPr>
          <w:b/>
        </w:rPr>
        <w:t xml:space="preserve">– kontrola pred plánovaným zverejnením zákazky </w:t>
      </w:r>
    </w:p>
    <w:p w14:paraId="7A55D2AE" w14:textId="7A78C7A4" w:rsidR="009D7F63" w:rsidRPr="0073389C" w:rsidRDefault="009D7F63" w:rsidP="009D7F63">
      <w:pPr>
        <w:spacing w:before="120" w:after="120" w:line="288" w:lineRule="auto"/>
        <w:ind w:left="426" w:hanging="426"/>
        <w:jc w:val="both"/>
      </w:pPr>
      <w:r w:rsidRPr="0073389C">
        <w:rPr>
          <w:b/>
          <w:i/>
          <w:color w:val="FF0000"/>
        </w:rPr>
        <w:t>Povinnosť prijímateľa:</w:t>
      </w:r>
      <w:r w:rsidRPr="0073389C">
        <w:rPr>
          <w:color w:val="FF0000"/>
        </w:rPr>
        <w:t xml:space="preserve"> </w:t>
      </w:r>
      <w:r w:rsidRPr="0073389C">
        <w:t xml:space="preserve">Prijímateľ predkladá na kontrolu </w:t>
      </w:r>
      <w:r w:rsidR="00C05CC7">
        <w:t xml:space="preserve">VO najmä </w:t>
      </w:r>
      <w:r w:rsidRPr="0073389C">
        <w:t>nasledovné dokumenty:</w:t>
      </w:r>
    </w:p>
    <w:p w14:paraId="7A55D2AF" w14:textId="0ED1E9F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výpočet </w:t>
      </w:r>
      <w:r w:rsidR="003F76F4">
        <w:rPr>
          <w:rFonts w:cs="Arial"/>
          <w:szCs w:val="19"/>
          <w:lang w:val="sk-SK"/>
        </w:rPr>
        <w:t>PHZ</w:t>
      </w:r>
      <w:r w:rsidRPr="0073389C">
        <w:rPr>
          <w:rFonts w:cs="Arial"/>
          <w:szCs w:val="19"/>
          <w:lang w:val="sk-SK"/>
        </w:rPr>
        <w:t>,</w:t>
      </w:r>
    </w:p>
    <w:p w14:paraId="7A55D2B0" w14:textId="2224A7C0" w:rsidR="009D7F63" w:rsidRPr="00BA2420" w:rsidRDefault="009D7F63" w:rsidP="00BA2420">
      <w:pPr>
        <w:pStyle w:val="Bulletslevel2"/>
        <w:spacing w:after="120" w:line="288" w:lineRule="auto"/>
        <w:ind w:left="567" w:hanging="283"/>
        <w:rPr>
          <w:rFonts w:cs="Arial"/>
          <w:szCs w:val="19"/>
          <w:lang w:val="sk-SK"/>
        </w:rPr>
      </w:pPr>
      <w:r w:rsidRPr="0073389C">
        <w:rPr>
          <w:rFonts w:cs="Arial"/>
          <w:szCs w:val="19"/>
          <w:lang w:val="sk-SK"/>
        </w:rPr>
        <w:t>návrh oznámenia o vyhlásení VO resp. jeho ekvivalent</w:t>
      </w:r>
      <w:r w:rsidR="00BA2420">
        <w:rPr>
          <w:rFonts w:cs="Arial"/>
          <w:szCs w:val="19"/>
          <w:lang w:val="sk-SK"/>
        </w:rPr>
        <w:t xml:space="preserve"> vrátane odôvodnenia</w:t>
      </w:r>
      <w:r w:rsidR="00BA2420" w:rsidRPr="00BA2420">
        <w:rPr>
          <w:rFonts w:cs="Arial"/>
          <w:szCs w:val="19"/>
          <w:lang w:val="sk-SK"/>
        </w:rPr>
        <w:t xml:space="preserve"> nerozdelenia zákazky na časti podľa § 28 ods. 2 ZVO,</w:t>
      </w:r>
    </w:p>
    <w:p w14:paraId="7A55D2B1" w14:textId="3F2DA7DD"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návrh súťažných podkladov</w:t>
      </w:r>
      <w:r w:rsidR="00C477FA" w:rsidRPr="00C477FA">
        <w:rPr>
          <w:rFonts w:eastAsia="Times New Roman" w:cs="Arial"/>
          <w:color w:val="auto"/>
          <w:szCs w:val="19"/>
          <w:lang w:val="sk-SK" w:eastAsia="en-US"/>
        </w:rPr>
        <w:t xml:space="preserve"> </w:t>
      </w:r>
      <w:r w:rsidR="00C477FA" w:rsidRPr="00C477FA">
        <w:rPr>
          <w:rFonts w:cs="Arial"/>
          <w:szCs w:val="19"/>
          <w:lang w:val="sk-SK"/>
        </w:rPr>
        <w:t>resp. jeho ekvivalent</w:t>
      </w:r>
      <w:r w:rsidR="00C477FA">
        <w:rPr>
          <w:rFonts w:cs="Arial"/>
          <w:szCs w:val="19"/>
          <w:lang w:val="sk-SK"/>
        </w:rPr>
        <w:t xml:space="preserve"> </w:t>
      </w:r>
      <w:r w:rsidRPr="0073389C">
        <w:rPr>
          <w:rFonts w:cs="Arial"/>
          <w:szCs w:val="19"/>
          <w:lang w:val="sk-SK"/>
        </w:rPr>
        <w:t>,</w:t>
      </w:r>
    </w:p>
    <w:p w14:paraId="7A55D2B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odôvodnenie použitého postupu VO, ak sa vyžaduje.</w:t>
      </w:r>
    </w:p>
    <w:p w14:paraId="57864A70" w14:textId="683FB3ED" w:rsidR="00C7417C" w:rsidRDefault="009D7F63" w:rsidP="009D7F63">
      <w:pPr>
        <w:spacing w:before="120" w:after="120" w:line="288" w:lineRule="auto"/>
        <w:jc w:val="both"/>
      </w:pPr>
      <w:r w:rsidRPr="0073389C">
        <w:t>Predmetom kontroly</w:t>
      </w:r>
      <w:r w:rsidR="00EE3DD9">
        <w:rPr>
          <w:rFonts w:cs="Arial"/>
          <w:szCs w:val="19"/>
        </w:rPr>
        <w:t xml:space="preserve"> VO</w:t>
      </w:r>
      <w:r w:rsidRPr="0073389C">
        <w:t xml:space="preserve"> zákazky realizovanej cez elektronické trhovisko je okrem dokumentácie preukazujúcej určenie </w:t>
      </w:r>
      <w:r w:rsidR="00F7591D">
        <w:t>PHZ</w:t>
      </w:r>
      <w:r w:rsidRPr="0073389C">
        <w:t>, návrh zmluvného formuláru obsahujúceho štandardné zmluvné podmienky, opis predmetu zákazky a prípadne objednávkové atribúty (najmä konkrétne zmluvné špecifikácie a podmienky súťaže)</w:t>
      </w:r>
      <w:r w:rsidR="00F0718F">
        <w:t xml:space="preserve"> </w:t>
      </w:r>
      <w:r w:rsidR="00F0718F" w:rsidRPr="005F1F6B">
        <w:rPr>
          <w:rFonts w:cs="Arial"/>
          <w:szCs w:val="19"/>
        </w:rPr>
        <w:t>a zároveň v prípade nadlimitných zákaziek realizovaných cez elektronické trhovisko aj automaticky vytvorené oznámenie o vyhlásení verejného obstarávania a súťažné podklady, ktoré boli automatizovaným spôsobom vytvorené z údajov zo zverejnenej ponuky na elektronickom trhovisku a informácií od prijímateľa</w:t>
      </w:r>
      <w:r w:rsidRPr="0073389C">
        <w:t xml:space="preserve">. </w:t>
      </w:r>
    </w:p>
    <w:p w14:paraId="2C8A4045" w14:textId="451E4383" w:rsidR="00EE3DD9" w:rsidRDefault="00EE3DD9" w:rsidP="009D7F63">
      <w:pPr>
        <w:spacing w:before="120" w:after="120" w:line="288" w:lineRule="auto"/>
        <w:jc w:val="both"/>
        <w:rPr>
          <w:rFonts w:cs="Arial"/>
          <w:szCs w:val="19"/>
        </w:rPr>
      </w:pPr>
      <w:r w:rsidRPr="00EE3DD9">
        <w:rPr>
          <w:rFonts w:cs="Arial"/>
          <w:szCs w:val="19"/>
        </w:rPr>
        <w:t>Lehota na výkon prvej ex-ante kontroly je 15 pracovných dní, v prípade elektronického trhoviska 10 pracovných dní od doručenia dokumentácie prijímateľom.</w:t>
      </w:r>
    </w:p>
    <w:p w14:paraId="5691C10A" w14:textId="43A88E11" w:rsidR="00C7417C" w:rsidRDefault="00C7417C" w:rsidP="00C064D9">
      <w:pPr>
        <w:spacing w:line="288" w:lineRule="auto"/>
        <w:jc w:val="both"/>
      </w:pPr>
      <w:r w:rsidRPr="00C7417C">
        <w:t xml:space="preserve">Povinnosť prijímateľa predkladať dokumentáciu na ex-ante kontrolu sa vzťahuje na všetky </w:t>
      </w:r>
      <w:r w:rsidR="00160CE0" w:rsidRPr="00160CE0">
        <w:t>nadlimitné zákazky s ohľadom na predpokladanú hodnotu zákazky, resp. na zvolený postup</w:t>
      </w:r>
      <w:r w:rsidRPr="00C7417C">
        <w:t xml:space="preserve"> a na podlimitné zákazky realizované cez elektronické trhovisko podľa § </w:t>
      </w:r>
      <w:r w:rsidR="00C064D9">
        <w:t>108</w:t>
      </w:r>
      <w:r w:rsidR="00C064D9" w:rsidRPr="00C7417C">
        <w:t xml:space="preserve"> </w:t>
      </w:r>
      <w:r w:rsidRPr="00C7417C">
        <w:t>ods. 1 písm. a) ZVO</w:t>
      </w:r>
      <w:r w:rsidR="00160CE0" w:rsidRPr="00160CE0">
        <w:t xml:space="preserve"> a podlimitné zákazky pri službách uvedených v prílohe č. 1 ZVO (sociálne služby a iné osobitné služby)</w:t>
      </w:r>
      <w:r w:rsidR="00160CE0">
        <w:t xml:space="preserve"> </w:t>
      </w:r>
      <w:r w:rsidRPr="00C7417C">
        <w:t xml:space="preserve">. </w:t>
      </w:r>
    </w:p>
    <w:p w14:paraId="0C039DDC" w14:textId="47394CAF" w:rsidR="00E322E9" w:rsidRDefault="00E322E9" w:rsidP="00C064D9">
      <w:pPr>
        <w:spacing w:line="288" w:lineRule="auto"/>
        <w:jc w:val="both"/>
      </w:pPr>
    </w:p>
    <w:p w14:paraId="172CCEB7" w14:textId="77777777" w:rsidR="00E322E9" w:rsidRPr="00E322E9" w:rsidRDefault="00E322E9" w:rsidP="00E322E9">
      <w:pPr>
        <w:spacing w:line="288" w:lineRule="auto"/>
        <w:jc w:val="both"/>
      </w:pPr>
      <w:r w:rsidRPr="00E322E9">
        <w:t>Predmetom prvej ex-ante kontroly nie sú lehoty alebo zmluvné termíny, ktoré musí prijímateľ aktualizovať v čase vyhlasovania VO. Všetky lehoty musia byť určené v súlade so zákonom o VO a všetky zmluvné termíny by mali korešpondovať s harmonogramom projektu v zmysle ŽoNFP.</w:t>
      </w:r>
    </w:p>
    <w:p w14:paraId="66041F80" w14:textId="77777777" w:rsidR="00E322E9" w:rsidRDefault="00E322E9" w:rsidP="00C064D9">
      <w:pPr>
        <w:spacing w:line="288" w:lineRule="auto"/>
        <w:jc w:val="both"/>
      </w:pPr>
    </w:p>
    <w:p w14:paraId="5221B861" w14:textId="2C5CD314" w:rsidR="00EE3DD9"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8D5848">
        <w:rPr>
          <w:rFonts w:cs="Arial"/>
          <w:b/>
          <w:i/>
          <w:szCs w:val="19"/>
        </w:rPr>
        <w:t>Dôležité upozornenie:</w:t>
      </w:r>
    </w:p>
    <w:p w14:paraId="30A78EAD" w14:textId="62C6E6F5" w:rsidR="00C7417C"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rPr>
          <w:rFonts w:cs="Arial"/>
          <w:szCs w:val="19"/>
        </w:rPr>
        <w:t>Prvá ex</w:t>
      </w:r>
      <w:r w:rsidR="00C7417C" w:rsidRPr="008D5848">
        <w:t xml:space="preserve">-ante kontrola sa nevykonáva pri: </w:t>
      </w:r>
    </w:p>
    <w:p w14:paraId="271947DC" w14:textId="3B30748A" w:rsidR="00C7417C" w:rsidRPr="008D5848" w:rsidRDefault="00C7417C"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t>•</w:t>
      </w:r>
      <w:r w:rsidRPr="008D5848">
        <w:tab/>
        <w:t xml:space="preserve">zákazkách </w:t>
      </w:r>
      <w:r w:rsidR="00C064D9">
        <w:t>s nízk</w:t>
      </w:r>
      <w:r w:rsidR="00E322E9">
        <w:t>ymi</w:t>
      </w:r>
      <w:r w:rsidR="00C064D9">
        <w:t xml:space="preserve"> hodnot</w:t>
      </w:r>
      <w:r w:rsidR="00E322E9">
        <w:t>ami podľa § 117 ZVO</w:t>
      </w:r>
      <w:r w:rsidRPr="008D5848">
        <w:t xml:space="preserve">; </w:t>
      </w:r>
    </w:p>
    <w:p w14:paraId="0FE68191" w14:textId="77777777" w:rsidR="00C7417C" w:rsidRPr="008D5848" w:rsidRDefault="00C7417C"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t>•</w:t>
      </w:r>
      <w:r w:rsidRPr="008D5848">
        <w:tab/>
        <w:t xml:space="preserve">kontrole VO v rámci schvaľovania ŽoNFP; </w:t>
      </w:r>
    </w:p>
    <w:p w14:paraId="2A44826F" w14:textId="77777777" w:rsidR="00E322E9" w:rsidRDefault="00C7417C" w:rsidP="00E8012F">
      <w:pPr>
        <w:pBdr>
          <w:top w:val="single" w:sz="4" w:space="1" w:color="auto"/>
          <w:left w:val="single" w:sz="4" w:space="4" w:color="auto"/>
          <w:bottom w:val="single" w:sz="4" w:space="1" w:color="auto"/>
          <w:right w:val="single" w:sz="4" w:space="4" w:color="auto"/>
        </w:pBdr>
        <w:shd w:val="clear" w:color="auto" w:fill="00A1DE"/>
        <w:spacing w:line="276" w:lineRule="auto"/>
        <w:ind w:left="720" w:hanging="720"/>
        <w:jc w:val="both"/>
      </w:pPr>
      <w:r w:rsidRPr="008D5848">
        <w:t>•</w:t>
      </w:r>
      <w:r w:rsidRPr="008D5848">
        <w:tab/>
        <w:t xml:space="preserve">podlimitných zákazkách realizovaným postupom podľa § </w:t>
      </w:r>
      <w:r w:rsidR="00C064D9">
        <w:t>113</w:t>
      </w:r>
      <w:r w:rsidR="00C064D9" w:rsidRPr="008D5848">
        <w:t xml:space="preserve"> </w:t>
      </w:r>
      <w:r w:rsidRPr="008D5848">
        <w:t xml:space="preserve">až </w:t>
      </w:r>
      <w:r w:rsidR="00C064D9">
        <w:t>116</w:t>
      </w:r>
      <w:r w:rsidR="00C064D9" w:rsidRPr="008D5848">
        <w:t xml:space="preserve"> </w:t>
      </w:r>
      <w:r w:rsidRPr="008D5848">
        <w:t>ZVO</w:t>
      </w:r>
      <w:r w:rsidR="00E322E9">
        <w:t xml:space="preserve">, </w:t>
      </w:r>
      <w:r w:rsidR="00E322E9" w:rsidRPr="00E322E9">
        <w:t>okrem podlimitných zákaziek pri službách uvedených v prílohe č. 1 ZVO (sociálne služby a iné osobitné služby)</w:t>
      </w:r>
      <w:r w:rsidR="00E322E9">
        <w:t xml:space="preserve">; </w:t>
      </w:r>
    </w:p>
    <w:p w14:paraId="0CECE541" w14:textId="214C9AAB" w:rsidR="00C7417C" w:rsidRPr="008D5848" w:rsidRDefault="00E322E9" w:rsidP="00E8012F">
      <w:pPr>
        <w:pStyle w:val="Odsekzoznamu"/>
        <w:numPr>
          <w:ilvl w:val="0"/>
          <w:numId w:val="115"/>
        </w:numPr>
        <w:pBdr>
          <w:top w:val="single" w:sz="4" w:space="1" w:color="auto"/>
          <w:left w:val="single" w:sz="4" w:space="4" w:color="auto"/>
          <w:bottom w:val="single" w:sz="4" w:space="1" w:color="auto"/>
          <w:right w:val="single" w:sz="4" w:space="4" w:color="auto"/>
        </w:pBdr>
        <w:shd w:val="clear" w:color="auto" w:fill="00A1DE"/>
        <w:spacing w:line="276" w:lineRule="auto"/>
        <w:ind w:hanging="720"/>
        <w:jc w:val="both"/>
      </w:pPr>
      <w:r w:rsidRPr="00E322E9">
        <w:t>nadlimitných zákazkách zadávaných centrálnou obstarávacou organizáciou podľa § 15 ods. 2 ZVO</w:t>
      </w:r>
      <w:r w:rsidR="00C7417C" w:rsidRPr="008D5848">
        <w:t>.</w:t>
      </w:r>
    </w:p>
    <w:p w14:paraId="3F81171F" w14:textId="77777777" w:rsidR="00C7417C" w:rsidRDefault="00C7417C" w:rsidP="00C7417C">
      <w:pPr>
        <w:spacing w:before="120" w:after="120" w:line="288" w:lineRule="auto"/>
        <w:jc w:val="both"/>
      </w:pPr>
    </w:p>
    <w:p w14:paraId="75CB443A" w14:textId="49E28555" w:rsidR="00A327BE" w:rsidRPr="00AC3647" w:rsidRDefault="00A327BE" w:rsidP="00A327BE">
      <w:pPr>
        <w:spacing w:line="288" w:lineRule="auto"/>
        <w:jc w:val="both"/>
        <w:rPr>
          <w:rFonts w:cs="Arial"/>
          <w:szCs w:val="19"/>
        </w:rPr>
      </w:pPr>
      <w:r w:rsidRPr="0073389C">
        <w:rPr>
          <w:b/>
          <w:i/>
          <w:color w:val="FF0000"/>
        </w:rPr>
        <w:lastRenderedPageBreak/>
        <w:t>Povinnosť prijímateľa:</w:t>
      </w:r>
      <w:r w:rsidRPr="0073389C">
        <w:rPr>
          <w:color w:val="FF0000"/>
        </w:rPr>
        <w:t xml:space="preserve"> </w:t>
      </w:r>
      <w:r w:rsidRPr="00703E20">
        <w:rPr>
          <w:rFonts w:cs="Arial"/>
          <w:color w:val="FF0000"/>
          <w:szCs w:val="19"/>
        </w:rPr>
        <w:t xml:space="preserve"> </w:t>
      </w:r>
      <w:r w:rsidRPr="00AC3647">
        <w:rPr>
          <w:rFonts w:cs="Arial"/>
          <w:szCs w:val="19"/>
        </w:rPr>
        <w:t xml:space="preserve">Prijímateľ je povinný </w:t>
      </w:r>
      <w:r w:rsidRPr="00AC3647">
        <w:rPr>
          <w:rFonts w:cs="Arial"/>
          <w:b/>
          <w:szCs w:val="19"/>
        </w:rPr>
        <w:t xml:space="preserve">do 15 dní odo dňa doručenia oznámenia o schválení </w:t>
      </w:r>
      <w:r>
        <w:rPr>
          <w:rFonts w:cs="Arial"/>
          <w:b/>
          <w:szCs w:val="19"/>
        </w:rPr>
        <w:t xml:space="preserve">prvej </w:t>
      </w:r>
      <w:r w:rsidRPr="00AC3647">
        <w:rPr>
          <w:rFonts w:cs="Arial"/>
          <w:b/>
          <w:szCs w:val="19"/>
        </w:rPr>
        <w:t>ex-ante kontroly</w:t>
      </w:r>
      <w:r w:rsidRPr="00AC3647">
        <w:rPr>
          <w:rFonts w:cs="Arial"/>
          <w:szCs w:val="19"/>
        </w:rPr>
        <w:t xml:space="preserve"> zverejniť oznámenie o začatí verejného obstarávania vo vestníku verejného obstarávania</w:t>
      </w:r>
      <w:r w:rsidR="00E322E9">
        <w:rPr>
          <w:rFonts w:cs="Arial"/>
          <w:szCs w:val="19"/>
        </w:rPr>
        <w:t xml:space="preserve">, </w:t>
      </w:r>
      <w:r w:rsidR="00E322E9" w:rsidRPr="00E322E9">
        <w:rPr>
          <w:rFonts w:cs="Arial"/>
          <w:szCs w:val="19"/>
        </w:rPr>
        <w:t>resp. na elektronickom trhovisku</w:t>
      </w:r>
      <w:r w:rsidRPr="00AC3647">
        <w:rPr>
          <w:rFonts w:cs="Arial"/>
          <w:szCs w:val="19"/>
        </w:rPr>
        <w:t>. Uvedené neplatí v prípade odôvodnenej požiadavky Prijímateľa o predĺženie tejto lehoty doručenej Poskytovateľovi ešte pred uplynutím uvedenej lehoty.</w:t>
      </w:r>
    </w:p>
    <w:p w14:paraId="5789F0B1" w14:textId="77777777" w:rsidR="00A327BE" w:rsidRPr="0073389C" w:rsidRDefault="00A327BE" w:rsidP="00C7417C">
      <w:pPr>
        <w:spacing w:before="120" w:after="120" w:line="288" w:lineRule="auto"/>
        <w:jc w:val="both"/>
      </w:pPr>
    </w:p>
    <w:p w14:paraId="7A55D2B4" w14:textId="17A3960D" w:rsidR="009D7F63" w:rsidRPr="008D5848" w:rsidRDefault="009D7F63" w:rsidP="009D7F63">
      <w:pPr>
        <w:spacing w:before="120" w:after="120" w:line="288" w:lineRule="auto"/>
        <w:jc w:val="both"/>
      </w:pPr>
      <w:r w:rsidRPr="006A7705">
        <w:rPr>
          <w:b/>
          <w:i/>
          <w:color w:val="00B0F0"/>
        </w:rPr>
        <w:t>Povinnosť poskytovateľa:</w:t>
      </w:r>
      <w:r w:rsidRPr="008D5848">
        <w:t xml:space="preserve"> </w:t>
      </w:r>
      <w:r w:rsidR="0020630C" w:rsidRPr="008D5848">
        <w:t xml:space="preserve">Poskytovateľ </w:t>
      </w:r>
      <w:r w:rsidR="0020630C" w:rsidRPr="008D5848">
        <w:rPr>
          <w:rFonts w:cs="Arial"/>
          <w:szCs w:val="19"/>
        </w:rPr>
        <w:t>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 Dňom odoslania žiadosti prestáva plynúť lehota na výkon kontroly</w:t>
      </w:r>
      <w:r w:rsidR="00F8192B" w:rsidRPr="008D5848">
        <w:rPr>
          <w:rFonts w:cs="Arial"/>
          <w:szCs w:val="19"/>
        </w:rPr>
        <w:t xml:space="preserve"> VO</w:t>
      </w:r>
      <w:r w:rsidR="0020630C" w:rsidRPr="008D5848">
        <w:rPr>
          <w:rFonts w:cs="Arial"/>
          <w:szCs w:val="19"/>
        </w:rPr>
        <w:t xml:space="preserve">. Dňom nasledujúcim po dni doručenia vysvetlenia alebo doplnenia dokumentácie poskytovateľovi začína plynúť nová lehota na výkon kontroly VO. </w:t>
      </w:r>
    </w:p>
    <w:p w14:paraId="32B85B2A" w14:textId="3878C37D" w:rsidR="00C7417C" w:rsidRDefault="00C7417C" w:rsidP="009D7F63">
      <w:pPr>
        <w:spacing w:before="120" w:after="120" w:line="288" w:lineRule="auto"/>
        <w:jc w:val="both"/>
      </w:pPr>
    </w:p>
    <w:p w14:paraId="7E3C4603" w14:textId="318FE7BA" w:rsidR="00C7417C" w:rsidRDefault="00C7417C" w:rsidP="00C7417C">
      <w:pPr>
        <w:spacing w:before="120" w:after="120" w:line="288" w:lineRule="auto"/>
        <w:jc w:val="both"/>
      </w:pPr>
      <w:r w:rsidRPr="00C7417C">
        <w:t xml:space="preserve">Ak </w:t>
      </w:r>
      <w:r w:rsidR="00795A52">
        <w:t>poskytovateľ</w:t>
      </w:r>
      <w:r w:rsidRPr="00C7417C">
        <w:t xml:space="preserve"> identifikuje nedostatky v procese VO, preruší kontrolu </w:t>
      </w:r>
      <w:r w:rsidR="00F8192B">
        <w:rPr>
          <w:rFonts w:cs="Arial"/>
          <w:szCs w:val="19"/>
        </w:rPr>
        <w:t xml:space="preserve">VO </w:t>
      </w:r>
      <w:r w:rsidRPr="00C7417C">
        <w:t>a vyzve prijímateľa v</w:t>
      </w:r>
      <w:r w:rsidR="00F8192B">
        <w:rPr>
          <w:rFonts w:cs="Arial"/>
          <w:szCs w:val="19"/>
        </w:rPr>
        <w:t> návrhu správy z kontroly VO v</w:t>
      </w:r>
      <w:r w:rsidRPr="00C7417C">
        <w:t xml:space="preserve"> primeranej lehote na odstránenie nedostatkov, zapracovanie pripomienok, zdôvodnenie nezapracovania pripomienok alebo podanie námietok</w:t>
      </w:r>
      <w:r w:rsidR="00F8192B">
        <w:rPr>
          <w:rFonts w:cs="Arial"/>
          <w:szCs w:val="19"/>
        </w:rPr>
        <w:t xml:space="preserve"> k návrhu správy z kontroly VO. Ak prijímateľ nezabezpečí uspokojivú opravu kontrolovanej dokumentácie, p</w:t>
      </w:r>
      <w:r w:rsidR="00795A52">
        <w:rPr>
          <w:rFonts w:cs="Arial"/>
          <w:szCs w:val="19"/>
        </w:rPr>
        <w:t>oskytovateľ</w:t>
      </w:r>
      <w:r w:rsidRPr="00C7417C">
        <w:t xml:space="preserve"> </w:t>
      </w:r>
      <w:r w:rsidR="00F8192B">
        <w:rPr>
          <w:rFonts w:cs="Arial"/>
          <w:szCs w:val="19"/>
        </w:rPr>
        <w:t>opätovne</w:t>
      </w:r>
      <w:r w:rsidR="00F8192B" w:rsidRPr="00C7417C">
        <w:rPr>
          <w:rFonts w:cs="Arial"/>
          <w:szCs w:val="19"/>
        </w:rPr>
        <w:t xml:space="preserve"> </w:t>
      </w:r>
      <w:r w:rsidRPr="00C7417C">
        <w:t>prijímateľovi zašle návrh správy z</w:t>
      </w:r>
      <w:r w:rsidR="00F8192B">
        <w:rPr>
          <w:rFonts w:cs="Arial"/>
          <w:szCs w:val="19"/>
        </w:rPr>
        <w:t> </w:t>
      </w:r>
      <w:r w:rsidRPr="00C7417C">
        <w:t>kontroly</w:t>
      </w:r>
      <w:r w:rsidR="00F8192B">
        <w:rPr>
          <w:rFonts w:cs="Arial"/>
          <w:szCs w:val="19"/>
        </w:rPr>
        <w:t xml:space="preserve"> VO</w:t>
      </w:r>
      <w:r w:rsidRPr="00C7417C">
        <w:t xml:space="preserve">, v ktorej určí </w:t>
      </w:r>
      <w:r w:rsidR="00F8192B">
        <w:rPr>
          <w:rFonts w:cs="Arial"/>
          <w:szCs w:val="19"/>
        </w:rPr>
        <w:t>primeran</w:t>
      </w:r>
      <w:r w:rsidR="00E322E9">
        <w:rPr>
          <w:rFonts w:cs="Arial"/>
          <w:szCs w:val="19"/>
        </w:rPr>
        <w:t>ú</w:t>
      </w:r>
      <w:r w:rsidR="00F8192B">
        <w:rPr>
          <w:rFonts w:cs="Arial"/>
          <w:szCs w:val="19"/>
        </w:rPr>
        <w:t xml:space="preserve"> </w:t>
      </w:r>
      <w:r w:rsidRPr="00C7417C">
        <w:t xml:space="preserve">lehotu na </w:t>
      </w:r>
      <w:r w:rsidR="00F8192B" w:rsidRPr="00F8192B">
        <w:rPr>
          <w:rFonts w:cs="Arial"/>
          <w:szCs w:val="19"/>
        </w:rPr>
        <w:t xml:space="preserve">uspokojivú opravu kontrolovanej dokumentácie alebo </w:t>
      </w:r>
      <w:r w:rsidRPr="00C7417C">
        <w:t>podanie námietok</w:t>
      </w:r>
      <w:r w:rsidR="00F8192B">
        <w:rPr>
          <w:rFonts w:cs="Arial"/>
          <w:szCs w:val="19"/>
        </w:rPr>
        <w:t xml:space="preserve"> k návrhu správy z kontroly VO</w:t>
      </w:r>
      <w:r w:rsidRPr="00C7417C">
        <w:rPr>
          <w:rFonts w:cs="Arial"/>
          <w:szCs w:val="19"/>
        </w:rPr>
        <w:t xml:space="preserve">. </w:t>
      </w:r>
      <w:r w:rsidR="00F8192B" w:rsidRPr="00F8192B">
        <w:rPr>
          <w:rFonts w:cs="Arial"/>
          <w:szCs w:val="19"/>
        </w:rPr>
        <w:t>Po doručení odpovede prijímateľa na výzvu poskytovateľa plynie poskytovateľovi nová lehota 15 pracovných dní (10 pracovných dní v prípade elektronického trhoviska) na kontrolu VO.</w:t>
      </w:r>
    </w:p>
    <w:p w14:paraId="7A55D2B6" w14:textId="032E15F5" w:rsidR="009D7F63" w:rsidRPr="0073389C" w:rsidRDefault="00E322E9" w:rsidP="00C7417C">
      <w:pPr>
        <w:spacing w:before="120" w:after="120" w:line="288" w:lineRule="auto"/>
        <w:jc w:val="both"/>
      </w:pPr>
      <w:r>
        <w:rPr>
          <w:rFonts w:cs="Arial"/>
          <w:szCs w:val="19"/>
        </w:rPr>
        <w:t>F</w:t>
      </w:r>
      <w:r w:rsidR="00F0718F">
        <w:rPr>
          <w:rFonts w:cs="Arial"/>
          <w:szCs w:val="19"/>
        </w:rPr>
        <w:t>inančná</w:t>
      </w:r>
      <w:r w:rsidR="00F8192B" w:rsidRPr="00F8192B">
        <w:rPr>
          <w:rFonts w:cs="Arial"/>
          <w:szCs w:val="19"/>
        </w:rPr>
        <w:t xml:space="preserve"> kontrola VO sa považuje za ukončenú zaslaním správy z kontroly VO prijímateľovi.</w:t>
      </w:r>
    </w:p>
    <w:p w14:paraId="7A55D2B7" w14:textId="1A0D0B55"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CA0961" w:rsidRPr="0073389C">
        <w:t>V</w:t>
      </w:r>
      <w:r w:rsidR="00CA0961" w:rsidRPr="00CA0961">
        <w:rPr>
          <w:rFonts w:cs="Arial"/>
          <w:szCs w:val="19"/>
        </w:rPr>
        <w:t xml:space="preserve"> </w:t>
      </w:r>
      <w:r w:rsidR="00CA0961" w:rsidRPr="0073389C">
        <w:t xml:space="preserve">prípade, že </w:t>
      </w:r>
      <w:r w:rsidR="00CA0961" w:rsidRPr="00CA0961">
        <w:rPr>
          <w:rFonts w:cs="Arial"/>
          <w:szCs w:val="19"/>
        </w:rPr>
        <w:t xml:space="preserve">ani po druhej výzve poskytovateľa prijímateľ nezabezpečí uspokojivú opravu kontrolovanej dokumentácie, poskytovateľ žiadosť o prvú ex-ante kontrolu </w:t>
      </w:r>
      <w:r w:rsidR="00672FF6" w:rsidRPr="00672FF6">
        <w:rPr>
          <w:rFonts w:cs="Arial"/>
          <w:szCs w:val="19"/>
        </w:rPr>
        <w:t>ukončí zaslaním správy z kontroly, v ktorej skonštatuje nezapracovanie pripomienok</w:t>
      </w:r>
      <w:r w:rsidR="00CA0961" w:rsidRPr="00CA0961">
        <w:rPr>
          <w:rFonts w:cs="Arial"/>
          <w:szCs w:val="19"/>
        </w:rPr>
        <w:t xml:space="preserve">. </w:t>
      </w:r>
      <w:r w:rsidRPr="0073389C">
        <w:rPr>
          <w:rFonts w:cs="Arial"/>
          <w:szCs w:val="19"/>
        </w:rPr>
        <w:t>V prípade, že</w:t>
      </w:r>
      <w:r w:rsidR="00CA0961" w:rsidRPr="00CA0961">
        <w:rPr>
          <w:rFonts w:cs="Arial"/>
          <w:szCs w:val="19"/>
        </w:rPr>
        <w:t xml:space="preserve"> prijímateľ aj napriek vyššie uvedenej skutočnosti predmetné VO vyhlási,  a</w:t>
      </w:r>
      <w:r w:rsidRPr="0073389C">
        <w:rPr>
          <w:rFonts w:cs="Arial"/>
          <w:szCs w:val="19"/>
        </w:rPr>
        <w:t xml:space="preserve"> </w:t>
      </w:r>
      <w:r w:rsidRPr="0073389C">
        <w:t>poskytovateľ identifikuje pri ex-post kontrole VO nedostatky</w:t>
      </w:r>
      <w:r w:rsidR="00CA0961" w:rsidRPr="00CA0961">
        <w:rPr>
          <w:rFonts w:cs="Arial"/>
          <w:szCs w:val="19"/>
        </w:rPr>
        <w:t xml:space="preserve"> vytýkané v prvej ex-ante kontrole</w:t>
      </w:r>
      <w:r w:rsidR="00CA0961">
        <w:rPr>
          <w:rFonts w:cs="Arial"/>
          <w:szCs w:val="19"/>
        </w:rPr>
        <w:t xml:space="preserve"> </w:t>
      </w:r>
      <w:r w:rsidRPr="0073389C">
        <w:t xml:space="preserve">, ktoré mali alebo mohli mať vplyv na výsledok VO, nebude </w:t>
      </w:r>
      <w:r w:rsidR="00CA0961">
        <w:rPr>
          <w:rFonts w:cs="Arial"/>
          <w:szCs w:val="19"/>
        </w:rPr>
        <w:t xml:space="preserve">poskytovateľ </w:t>
      </w:r>
      <w:r w:rsidRPr="0073389C">
        <w:t xml:space="preserve">oprávnený postupovať vo veci určenia ex-ante finančnej opravy a výdavky </w:t>
      </w:r>
      <w:r w:rsidR="00CA0961" w:rsidRPr="00CA0961">
        <w:rPr>
          <w:rFonts w:cs="Arial"/>
          <w:szCs w:val="19"/>
        </w:rPr>
        <w:t>týkajúce sa predmetu zákazky zadávanej na základe kontrolovaného VO</w:t>
      </w:r>
      <w:r w:rsidR="00CA0961" w:rsidRPr="00CA0961">
        <w:rPr>
          <w:rFonts w:cs="Arial"/>
          <w:b/>
          <w:szCs w:val="19"/>
        </w:rPr>
        <w:t xml:space="preserve"> </w:t>
      </w:r>
      <w:r w:rsidRPr="0073389C">
        <w:rPr>
          <w:b/>
        </w:rPr>
        <w:t>nebudú schválené</w:t>
      </w:r>
      <w:r w:rsidRPr="0073389C">
        <w:t xml:space="preserve"> na financovanie v plnom rozsahu. </w:t>
      </w:r>
    </w:p>
    <w:p w14:paraId="68EE2663" w14:textId="77777777" w:rsidR="00C7417C" w:rsidRDefault="00C7417C" w:rsidP="009D7F63">
      <w:pPr>
        <w:spacing w:before="120" w:after="120" w:line="288" w:lineRule="auto"/>
        <w:jc w:val="both"/>
        <w:rPr>
          <w:b/>
        </w:rPr>
      </w:pPr>
    </w:p>
    <w:p w14:paraId="444774FE" w14:textId="06C4A2AC" w:rsidR="00C7417C" w:rsidRDefault="00C7417C" w:rsidP="009D7F63">
      <w:pPr>
        <w:spacing w:before="120" w:after="120" w:line="288" w:lineRule="auto"/>
        <w:jc w:val="both"/>
      </w:pPr>
      <w:r w:rsidRPr="001C44C7">
        <w:t xml:space="preserve">Vyhlásenie alebo začatie realizácie VO prijímateľom pred riadnym ukončením ex-ante kontroly zo strany </w:t>
      </w:r>
      <w:r w:rsidR="00795A52">
        <w:t>poskytovateľa</w:t>
      </w:r>
      <w:r w:rsidRPr="001C44C7">
        <w:t xml:space="preserve"> (správy z</w:t>
      </w:r>
      <w:r w:rsidR="004E56EC">
        <w:rPr>
          <w:rFonts w:cs="Arial"/>
          <w:szCs w:val="19"/>
        </w:rPr>
        <w:t> </w:t>
      </w:r>
      <w:r w:rsidRPr="001C44C7">
        <w:t>kontroly</w:t>
      </w:r>
      <w:r w:rsidR="004E56EC">
        <w:rPr>
          <w:rFonts w:cs="Arial"/>
          <w:szCs w:val="19"/>
        </w:rPr>
        <w:t xml:space="preserve"> VO</w:t>
      </w:r>
      <w:r w:rsidRPr="001C44C7">
        <w:t>)</w:t>
      </w:r>
      <w:r w:rsidR="00E322E9">
        <w:t xml:space="preserve">, </w:t>
      </w:r>
      <w:r w:rsidR="00E322E9" w:rsidRPr="00E322E9">
        <w:t>resp. nepredloženie dokumentácie na túto kontrolu</w:t>
      </w:r>
      <w:r w:rsidRPr="001C44C7">
        <w:t xml:space="preserve"> bude posudzované ako podstatné porušenie </w:t>
      </w:r>
      <w:r w:rsidR="00320FAE">
        <w:t>z</w:t>
      </w:r>
      <w:r w:rsidRPr="001C44C7">
        <w:t xml:space="preserve">mluvy o NFP zo strany prijímateľa. Zároveň v takýchto prípadoch nebude </w:t>
      </w:r>
      <w:r w:rsidR="00795A52">
        <w:t>poskytovateľ</w:t>
      </w:r>
      <w:r w:rsidRPr="001C44C7">
        <w:t xml:space="preserve"> oprávnený pri identifikovaní nedostatkov pri ex-post kontrole VO postupovať vo veci určenia ex-ante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pripustené do financovania v plnom rozsahu. Rovnako, pokiaľ prijímateľ vyhlási VO v rozpore s požiadavkami </w:t>
      </w:r>
      <w:r w:rsidR="00795A52">
        <w:t>poskytovateľa</w:t>
      </w:r>
      <w:r w:rsidRPr="001C44C7">
        <w:t xml:space="preserve"> vyplývajúcimi z výsledkov ex-ante kontroly a v rámci ex-post kontroly </w:t>
      </w:r>
      <w:r w:rsidR="00795A52">
        <w:t>poskytovateľ</w:t>
      </w:r>
      <w:r w:rsidRPr="001C44C7">
        <w:t xml:space="preserve"> zistí pochybenie pri VO súvisiace s týmto rozporom, nebude </w:t>
      </w:r>
      <w:r w:rsidR="00795A52">
        <w:t>poskytovateľ</w:t>
      </w:r>
      <w:r w:rsidRPr="001C44C7">
        <w:t xml:space="preserve"> oprávnený postupovať vo veci určenia ex-ante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pripustené do financovania v plnom rozsahu. Nepripustenie do financovania znamená, že všetky výdavky vychádzajúce z realizácie výsledku daného VO budú zo strany </w:t>
      </w:r>
      <w:r w:rsidR="00795A52">
        <w:t>poskytovateľa</w:t>
      </w:r>
      <w:r w:rsidRPr="001C44C7">
        <w:t xml:space="preserve"> v prípade, že budú zahrnuté v ŽoP, označené ako neoprávnené.</w:t>
      </w:r>
    </w:p>
    <w:p w14:paraId="21887F21" w14:textId="77777777" w:rsidR="00C7417C" w:rsidRDefault="00C7417C" w:rsidP="009D7F63">
      <w:pPr>
        <w:spacing w:before="120" w:after="120" w:line="288" w:lineRule="auto"/>
        <w:jc w:val="both"/>
        <w:rPr>
          <w:b/>
        </w:rPr>
      </w:pPr>
    </w:p>
    <w:p w14:paraId="7A55D2B8" w14:textId="40A164E5" w:rsidR="009D7F63" w:rsidRPr="0073389C" w:rsidRDefault="009D7F63" w:rsidP="009D7F63">
      <w:pPr>
        <w:spacing w:before="120" w:after="120" w:line="288" w:lineRule="auto"/>
        <w:jc w:val="both"/>
        <w:rPr>
          <w:b/>
        </w:rPr>
      </w:pPr>
      <w:r w:rsidRPr="0073389C">
        <w:rPr>
          <w:b/>
        </w:rPr>
        <w:t xml:space="preserve">b) Druhá ex-ante kontrola - </w:t>
      </w:r>
      <w:r w:rsidR="00F0718F">
        <w:rPr>
          <w:b/>
        </w:rPr>
        <w:t xml:space="preserve">finančná </w:t>
      </w:r>
      <w:r w:rsidRPr="0073389C">
        <w:rPr>
          <w:b/>
        </w:rPr>
        <w:t xml:space="preserve">kontrola VO pred uzatvorením zmluvy s úspešným uchádzačom  </w:t>
      </w:r>
    </w:p>
    <w:p w14:paraId="4EA26650" w14:textId="77777777" w:rsidR="00E322E9" w:rsidRPr="00E322E9" w:rsidRDefault="00E322E9" w:rsidP="00E322E9">
      <w:pPr>
        <w:spacing w:before="120" w:after="120" w:line="288" w:lineRule="auto"/>
        <w:jc w:val="both"/>
        <w:rPr>
          <w:b/>
        </w:rPr>
      </w:pPr>
      <w:r w:rsidRPr="00E322E9">
        <w:rPr>
          <w:b/>
        </w:rPr>
        <w:t>Všeobecné ustanovenia k druhej ex-ante kontrole:</w:t>
      </w:r>
    </w:p>
    <w:p w14:paraId="7A55D2B9" w14:textId="6743EB82" w:rsidR="009D7F63" w:rsidRPr="0073389C" w:rsidRDefault="009D7F63" w:rsidP="009D7F63">
      <w:pPr>
        <w:spacing w:before="120" w:after="120" w:line="288" w:lineRule="auto"/>
        <w:jc w:val="both"/>
      </w:pPr>
      <w:r w:rsidRPr="0073389C">
        <w:t xml:space="preserve">Druhá ex-ante kontrola je vykonávaná v rámci </w:t>
      </w:r>
      <w:r w:rsidR="00E322E9">
        <w:t xml:space="preserve">nadlimitných </w:t>
      </w:r>
      <w:r w:rsidRPr="0073389C">
        <w:t>zákaziek, ktoré sú s ohľadom na PHZ</w:t>
      </w:r>
      <w:r w:rsidR="00E322E9">
        <w:t>, resp. zvolený postup</w:t>
      </w:r>
      <w:r w:rsidRPr="0073389C">
        <w:t xml:space="preserve"> nadlimitné.</w:t>
      </w:r>
    </w:p>
    <w:p w14:paraId="7A55D2BA" w14:textId="276E1477" w:rsidR="009D7F63" w:rsidRPr="0073389C" w:rsidRDefault="009D7F63" w:rsidP="009D7F63">
      <w:pPr>
        <w:spacing w:before="120" w:after="120" w:line="288" w:lineRule="auto"/>
        <w:jc w:val="both"/>
      </w:pPr>
      <w:r w:rsidRPr="0073389C">
        <w:lastRenderedPageBreak/>
        <w:t xml:space="preserve">Súčasne poskytovateľ vykonáva druhú ex-ante kontrolu pri podlimitných zákazkách </w:t>
      </w:r>
      <w:r w:rsidR="00E322E9" w:rsidRPr="0073389C">
        <w:t>realizovaný</w:t>
      </w:r>
      <w:r w:rsidR="00E322E9">
        <w:t xml:space="preserve">ch </w:t>
      </w:r>
      <w:r w:rsidRPr="0073389C">
        <w:t xml:space="preserve">postupom podľa § </w:t>
      </w:r>
      <w:r w:rsidR="006A7705" w:rsidRPr="0073389C">
        <w:t>1</w:t>
      </w:r>
      <w:r w:rsidR="006A7705">
        <w:t>13</w:t>
      </w:r>
      <w:r w:rsidR="006A7705" w:rsidRPr="0073389C">
        <w:t xml:space="preserve"> </w:t>
      </w:r>
      <w:r w:rsidRPr="0073389C">
        <w:t xml:space="preserve">až </w:t>
      </w:r>
      <w:r w:rsidR="006A7705" w:rsidRPr="0073389C">
        <w:t>1</w:t>
      </w:r>
      <w:r w:rsidR="006A7705">
        <w:t>16</w:t>
      </w:r>
      <w:r w:rsidR="006A7705" w:rsidRPr="0073389C">
        <w:t xml:space="preserve"> </w:t>
      </w:r>
      <w:r w:rsidRPr="0073389C">
        <w:t xml:space="preserve">ZVO. Poskytovateľ kontroluje, či v rámci VO realizovaného prijímateľom nedošlo k porušeniu postupov a princípov VO. </w:t>
      </w:r>
    </w:p>
    <w:p w14:paraId="45E8DAF2" w14:textId="29E05941" w:rsidR="004E56EC" w:rsidRPr="0073389C" w:rsidRDefault="004E56EC" w:rsidP="009D7F63">
      <w:pPr>
        <w:spacing w:before="120" w:after="120" w:line="288" w:lineRule="auto"/>
        <w:jc w:val="both"/>
        <w:rPr>
          <w:rFonts w:cs="Arial"/>
          <w:szCs w:val="19"/>
        </w:rPr>
      </w:pPr>
      <w:r w:rsidRPr="004E56EC">
        <w:rPr>
          <w:rFonts w:cs="Arial"/>
          <w:szCs w:val="19"/>
        </w:rPr>
        <w:t>Lehota na výkon druhej ex-ante kontroly je 20 pracovných dní od doručenia dokumentácie prijímateľom.</w:t>
      </w:r>
    </w:p>
    <w:p w14:paraId="7A55D2BB" w14:textId="6A812B3F"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zaslať dokumentáciu z VO poskytovateľovi za účelom vykonania  kontroly </w:t>
      </w:r>
      <w:r w:rsidR="004E56EC">
        <w:rPr>
          <w:rFonts w:cs="Arial"/>
          <w:szCs w:val="19"/>
        </w:rPr>
        <w:t xml:space="preserve">VO </w:t>
      </w:r>
      <w:r w:rsidRPr="0073389C">
        <w:rPr>
          <w:b/>
        </w:rPr>
        <w:t>pred</w:t>
      </w:r>
      <w:r w:rsidRPr="0073389C">
        <w:t xml:space="preserve"> podpisom zmluvy s úspešným uchádzačom vo fáze po vyhodnotení ponúk a po ukončení všetkých revíznych postupov. Prijímateľ predkladá dokumentáciu z VO v plnom rozsahu. </w:t>
      </w:r>
    </w:p>
    <w:p w14:paraId="7A55D2BC" w14:textId="28C4AFBD" w:rsidR="009D7F63" w:rsidRPr="0073389C" w:rsidRDefault="009D7F63" w:rsidP="009D7F63">
      <w:pPr>
        <w:spacing w:before="120" w:after="120" w:line="288" w:lineRule="auto"/>
        <w:jc w:val="both"/>
      </w:pPr>
      <w:r w:rsidRPr="0073389C">
        <w:t xml:space="preserve">Prijímateľ predkladá dokumentáciu na kontrolu </w:t>
      </w:r>
      <w:r w:rsidR="004E56EC">
        <w:rPr>
          <w:rFonts w:cs="Arial"/>
          <w:szCs w:val="19"/>
        </w:rPr>
        <w:t xml:space="preserve">VO </w:t>
      </w:r>
      <w:r w:rsidRPr="0073389C">
        <w:t xml:space="preserve">najneskôr do 10 pracovných dní po dni, v rámci ktorého by už bol oprávnený podpísať zmluvu </w:t>
      </w:r>
      <w:r w:rsidR="00C855B1">
        <w:t>s</w:t>
      </w:r>
      <w:r w:rsidRPr="0073389C">
        <w:t xml:space="preserve"> úspešným uchádzačom. </w:t>
      </w:r>
    </w:p>
    <w:p w14:paraId="7A55D2BD" w14:textId="7EE55221"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sa pri overovaní dokumentácie z VO zameriava na kontrolu </w:t>
      </w:r>
      <w:r w:rsidR="004E56EC">
        <w:rPr>
          <w:rFonts w:cs="Arial"/>
          <w:szCs w:val="19"/>
        </w:rPr>
        <w:t xml:space="preserve">VO </w:t>
      </w:r>
      <w:r w:rsidRPr="0073389C">
        <w:t>najmä týchto dokumentov a skutočností:</w:t>
      </w:r>
    </w:p>
    <w:p w14:paraId="7A55D2C0"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zhodu predmetu zákazky so schválenou zmluvou o  NFP;</w:t>
      </w:r>
    </w:p>
    <w:p w14:paraId="7A55D2C1" w14:textId="77777777" w:rsidR="009D7F63" w:rsidRPr="0073389C" w:rsidRDefault="009D7F63" w:rsidP="00606A3A">
      <w:pPr>
        <w:pStyle w:val="Bulletslevel2"/>
        <w:spacing w:after="120" w:line="288" w:lineRule="auto"/>
        <w:ind w:left="567" w:hanging="283"/>
        <w:jc w:val="both"/>
        <w:rPr>
          <w:rFonts w:cs="Arial"/>
          <w:szCs w:val="19"/>
          <w:lang w:val="sk-SK"/>
        </w:rPr>
      </w:pPr>
      <w:r w:rsidRPr="0073389C">
        <w:rPr>
          <w:rFonts w:cs="Arial"/>
          <w:szCs w:val="19"/>
          <w:lang w:val="sk-SK"/>
        </w:rPr>
        <w:t>oznámenie o vyhlásení VO alebo jeho ekvivalent, vrátane vytlačenej kópie zverejneného oznámenia vo vestníkoch, resp. na internete alebo v tlači, vrátane všetkých redakčných opráv oznámenia o vyhlásení VO;</w:t>
      </w:r>
    </w:p>
    <w:p w14:paraId="7A55D2C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súťažné podklady v plnom rozsahu;</w:t>
      </w:r>
    </w:p>
    <w:p w14:paraId="7A55D2C3" w14:textId="484550D6"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vysvetlenie, ak sa uskutočnilo;</w:t>
      </w:r>
      <w:r w:rsidR="0072750C">
        <w:rPr>
          <w:rFonts w:cs="Arial"/>
          <w:szCs w:val="19"/>
          <w:lang w:val="sk-SK"/>
        </w:rPr>
        <w:t xml:space="preserve"> </w:t>
      </w:r>
    </w:p>
    <w:p w14:paraId="57FAB6D8" w14:textId="1846D453" w:rsidR="0072750C" w:rsidRPr="004221C7" w:rsidRDefault="0072750C" w:rsidP="00E8012F">
      <w:pPr>
        <w:pStyle w:val="Bulletslevel2"/>
        <w:spacing w:before="0" w:after="60" w:line="288" w:lineRule="auto"/>
        <w:ind w:left="568" w:hanging="284"/>
        <w:rPr>
          <w:rFonts w:cs="Arial"/>
          <w:szCs w:val="19"/>
          <w:lang w:val="sk-SK"/>
        </w:rPr>
      </w:pPr>
      <w:r>
        <w:rPr>
          <w:rFonts w:cs="Arial"/>
          <w:szCs w:val="19"/>
          <w:lang w:val="sk-SK"/>
        </w:rPr>
        <w:t>zverejnenie povinných informácií a dokumentov v profile verejného obstarávateľa;</w:t>
      </w:r>
    </w:p>
    <w:p w14:paraId="7A55D2C4" w14:textId="05DBDE69"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menovacie dekréty jednotlivých členov komisie, vrátane ich životopisov,  z ktorých je zrejmé splnenie požiadaviek podľa § </w:t>
      </w:r>
      <w:r w:rsidR="006F0C86">
        <w:rPr>
          <w:rFonts w:cs="Arial"/>
          <w:szCs w:val="19"/>
          <w:lang w:val="sk-SK"/>
        </w:rPr>
        <w:t>51</w:t>
      </w:r>
      <w:r w:rsidR="006F0C86" w:rsidRPr="0073389C">
        <w:rPr>
          <w:rFonts w:cs="Arial"/>
          <w:szCs w:val="19"/>
          <w:lang w:val="sk-SK"/>
        </w:rPr>
        <w:t xml:space="preserve"> </w:t>
      </w:r>
      <w:r w:rsidRPr="0073389C">
        <w:rPr>
          <w:rFonts w:cs="Arial"/>
          <w:szCs w:val="19"/>
          <w:lang w:val="sk-SK"/>
        </w:rPr>
        <w:t>ZVO kladených na členov komisie</w:t>
      </w:r>
      <w:r w:rsidR="0075678A">
        <w:rPr>
          <w:rFonts w:cs="Arial"/>
          <w:szCs w:val="19"/>
          <w:lang w:val="sk-SK"/>
        </w:rPr>
        <w:t>;</w:t>
      </w:r>
      <w:r w:rsidRPr="0073389C">
        <w:rPr>
          <w:rFonts w:cs="Arial"/>
          <w:szCs w:val="19"/>
          <w:lang w:val="sk-SK"/>
        </w:rPr>
        <w:t xml:space="preserve"> </w:t>
      </w:r>
    </w:p>
    <w:p w14:paraId="7A55D2C5"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čestné vyhlásenia členov komisie;</w:t>
      </w:r>
    </w:p>
    <w:p w14:paraId="7A55D2C6"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výpočet PHZ, vrátane zdôvodnenia použitého postupu zadávania zákazky;</w:t>
      </w:r>
    </w:p>
    <w:p w14:paraId="7A55D2C7" w14:textId="785A2B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evidencia uchádzačov, ktorí predložili ponuku;</w:t>
      </w:r>
    </w:p>
    <w:p w14:paraId="7A55D2C8"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prezenčné listiny zo zasadnutia komisie;</w:t>
      </w:r>
    </w:p>
    <w:p w14:paraId="7A55D2C9"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zápisnica z otvárania a vyhodnotenia ponúk spolu s prezenčnou listinou;</w:t>
      </w:r>
    </w:p>
    <w:p w14:paraId="7A55D2CA" w14:textId="57B47291"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doklady o doručení zápisnice z otvárania ponúk jednotlivým uchádzačom, ktorí predložili ponuky</w:t>
      </w:r>
      <w:r w:rsidR="0075678A">
        <w:rPr>
          <w:rFonts w:cs="Arial"/>
          <w:szCs w:val="19"/>
          <w:lang w:val="sk-SK"/>
        </w:rPr>
        <w:t>;</w:t>
      </w:r>
    </w:p>
    <w:p w14:paraId="7A55D2CB"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žiadosti o účasť jednotlivých záujemcov (v prípade užšej súťaže);</w:t>
      </w:r>
    </w:p>
    <w:p w14:paraId="7A55D2CC"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zápisnica z vyhodnotenia splnenia podmienok účasti (najmä v prípade verejnej súťaže, užšej súťaže a rokovacieho konania so zverejnením, rokovacieho konania bez zverejnenia, resp. priameho rokovacieho konania); </w:t>
      </w:r>
    </w:p>
    <w:p w14:paraId="7A55D2CD"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rokovacieho konania bez zverejnenia, resp. priameho rokovacieho konania;</w:t>
      </w:r>
    </w:p>
    <w:p w14:paraId="7A55D2CE"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ponuky jednotlivých uchádzačov, vrátane dokladu preukazujúceho čas doručenia ponuky,  zoznam všetkých záujemcov, ktorí požiadali o súťažné podklady a doklad o ich poskytnutí/sprístupnení (ak relevantné);</w:t>
      </w:r>
    </w:p>
    <w:p w14:paraId="7A55D2CF"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rozpočty všetkých uchádzačov vrátane neoceneného výkazu výmer (ak to je relevantné); </w:t>
      </w:r>
    </w:p>
    <w:p w14:paraId="7A55D2D0"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oznámenie prijímateľa o začatí rokovacieho konania bez zverejnenia, resp. priameho rokovacieho konania;</w:t>
      </w:r>
    </w:p>
    <w:p w14:paraId="7A55D2D1"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informácia o výsledku vyhodnotenia ponúk alebo ich ekvivalent;</w:t>
      </w:r>
    </w:p>
    <w:p w14:paraId="7A55D2D2"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oznámenia o vylúčení, oznámenia úspešnému uchádzačovi a neúspešným uchádzačom;</w:t>
      </w:r>
    </w:p>
    <w:p w14:paraId="7A55D2D3" w14:textId="77777777" w:rsidR="009D7F63"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doklady o uvoľnení zábezpeky;</w:t>
      </w:r>
    </w:p>
    <w:p w14:paraId="308BFC55" w14:textId="3B83C2A1" w:rsidR="00C20764" w:rsidRPr="0073389C" w:rsidRDefault="00C20764" w:rsidP="004E6C80">
      <w:pPr>
        <w:pStyle w:val="Bulletslevel2"/>
        <w:spacing w:after="120" w:line="288" w:lineRule="auto"/>
        <w:ind w:left="567" w:hanging="283"/>
        <w:jc w:val="both"/>
        <w:rPr>
          <w:rFonts w:cs="Arial"/>
          <w:szCs w:val="19"/>
          <w:lang w:val="sk-SK"/>
        </w:rPr>
      </w:pPr>
      <w:r w:rsidRPr="00C20764">
        <w:rPr>
          <w:rFonts w:cs="Arial"/>
          <w:szCs w:val="19"/>
          <w:lang w:val="sk-SK"/>
        </w:rPr>
        <w:lastRenderedPageBreak/>
        <w:t>čestné vyhlásenia o neprítomnosti konfliktu záujmov osôb zúčastňujúcich sa na procese VO;</w:t>
      </w:r>
    </w:p>
    <w:p w14:paraId="7A55D2D4"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týkajúca sa uplatnenia revíznych postupov;</w:t>
      </w:r>
    </w:p>
    <w:p w14:paraId="7A55D2D5"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z priebehu elektronickej aukcie (ak je to relevantné);</w:t>
      </w:r>
    </w:p>
    <w:p w14:paraId="7A55D2D6"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návrh zmluvy s úspešným uchádzačom.</w:t>
      </w:r>
    </w:p>
    <w:p w14:paraId="6C6C0FB2" w14:textId="77777777" w:rsidR="004221C7" w:rsidRPr="00462025" w:rsidRDefault="006F0C86" w:rsidP="004221C7">
      <w:pPr>
        <w:spacing w:before="120" w:after="120" w:line="288" w:lineRule="auto"/>
        <w:jc w:val="both"/>
        <w:rPr>
          <w:rFonts w:cs="Arial"/>
          <w:szCs w:val="19"/>
        </w:rPr>
      </w:pPr>
      <w:r w:rsidRPr="006F0C86">
        <w:rPr>
          <w:b/>
          <w:i/>
          <w:color w:val="FF0000"/>
        </w:rPr>
        <w:t>Povinnosť prijímateľa:</w:t>
      </w:r>
      <w:r w:rsidRPr="006F0C86">
        <w:rPr>
          <w:b/>
          <w:i/>
          <w:color w:val="00B0F0"/>
        </w:rPr>
        <w:t xml:space="preserve">  </w:t>
      </w:r>
      <w:r w:rsidR="004221C7" w:rsidRPr="00462025">
        <w:rPr>
          <w:rFonts w:cs="Arial"/>
          <w:szCs w:val="19"/>
        </w:rPr>
        <w:t>V prípade, že neboli predložené viac ako dve ponuky alebo cena v ponuke uchádzača, ktorý bol vyhodnotený ako úspešný, je vyššia ako predpokladaná hodnota zákazky, prijímateľ je povinný vypracovať odôvodnenie, prečo predmetný postup zadávania zákazky nezrušil, ak nejde o zákazku realizovanú cez elektronické trhovisko. Uvedené odôvodnenie je súčasťou dokumentácie z verejného obstarávania.</w:t>
      </w:r>
    </w:p>
    <w:p w14:paraId="77E6439D" w14:textId="70238E53" w:rsidR="006F0C86" w:rsidRPr="006F0C86" w:rsidRDefault="004221C7" w:rsidP="004221C7">
      <w:pPr>
        <w:spacing w:before="120" w:after="120" w:line="288" w:lineRule="auto"/>
        <w:jc w:val="both"/>
      </w:pPr>
      <w:r w:rsidRPr="00462025">
        <w:rPr>
          <w:rFonts w:cs="Arial"/>
          <w:szCs w:val="19"/>
        </w:rPr>
        <w:t xml:space="preserve">Vyššie uvedená povinnosť prijímateľa </w:t>
      </w:r>
      <w:r w:rsidRPr="00462025">
        <w:t>sa nevzťahuje na zákazky s nízkymi hodnotami podľa § 117 ZVO.</w:t>
      </w:r>
      <w:r w:rsidRPr="00494514" w:rsidDel="009651ED">
        <w:rPr>
          <w:rFonts w:cs="Arial"/>
          <w:szCs w:val="19"/>
        </w:rPr>
        <w:t xml:space="preserve"> </w:t>
      </w:r>
    </w:p>
    <w:p w14:paraId="7A55D2D7" w14:textId="2A060901" w:rsidR="009D7F63" w:rsidRPr="0073389C" w:rsidRDefault="009D7F63" w:rsidP="009D7F63">
      <w:pPr>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zašle </w:t>
      </w:r>
      <w:r w:rsidR="00C7417C" w:rsidRPr="00C7417C">
        <w:t>návrh správy</w:t>
      </w:r>
      <w:r w:rsidR="00C20764">
        <w:rPr>
          <w:rFonts w:cs="Arial"/>
          <w:szCs w:val="19"/>
        </w:rPr>
        <w:t xml:space="preserve"> z kontroly VO</w:t>
      </w:r>
      <w:r w:rsidR="00C7417C" w:rsidRPr="00C7417C">
        <w:rPr>
          <w:rFonts w:cs="Arial"/>
          <w:szCs w:val="19"/>
        </w:rPr>
        <w:t>/</w:t>
      </w:r>
      <w:r w:rsidR="004221C7" w:rsidDel="004221C7">
        <w:rPr>
          <w:rFonts w:cs="Arial"/>
          <w:szCs w:val="19"/>
        </w:rPr>
        <w:t xml:space="preserve"> </w:t>
      </w:r>
      <w:r w:rsidR="00F0718F">
        <w:rPr>
          <w:rFonts w:cs="Arial"/>
          <w:szCs w:val="19"/>
        </w:rPr>
        <w:t>/</w:t>
      </w:r>
      <w:r w:rsidR="00C7417C" w:rsidRPr="00C7417C">
        <w:rPr>
          <w:rFonts w:cs="Arial"/>
          <w:szCs w:val="19"/>
        </w:rPr>
        <w:t>správu</w:t>
      </w:r>
      <w:r w:rsidR="00C20764">
        <w:rPr>
          <w:rFonts w:cs="Arial"/>
          <w:szCs w:val="19"/>
        </w:rPr>
        <w:t xml:space="preserve"> z kontroly VO</w:t>
      </w:r>
      <w:r w:rsidR="00C7417C" w:rsidRPr="00C7417C">
        <w:t xml:space="preserve"> </w:t>
      </w:r>
      <w:r w:rsidRPr="0073389C">
        <w:t xml:space="preserve">prijímateľovi, kde uvedie závery z  </w:t>
      </w:r>
      <w:r w:rsidR="007E7D6C">
        <w:t>finančnej</w:t>
      </w:r>
      <w:r w:rsidRPr="0073389C">
        <w:t xml:space="preserve"> kontroly VO </w:t>
      </w:r>
      <w:r w:rsidRPr="0073389C">
        <w:rPr>
          <w:b/>
        </w:rPr>
        <w:t>do 20 pracovných dní odo dňa predloženia príslušnej dokumentácie</w:t>
      </w:r>
      <w:r w:rsidR="004221C7">
        <w:rPr>
          <w:b/>
        </w:rPr>
        <w:t xml:space="preserve"> na kontrolu poskytovateľovi</w:t>
      </w:r>
      <w:r w:rsidRPr="0073389C">
        <w:t xml:space="preserve">, pričom </w:t>
      </w:r>
      <w:r w:rsidR="00C7417C" w:rsidRPr="00C7417C">
        <w:t>predložením</w:t>
      </w:r>
      <w:r w:rsidR="00C7417C">
        <w:t xml:space="preserve"> </w:t>
      </w:r>
      <w:r w:rsidRPr="0073389C">
        <w:t xml:space="preserve"> dokumentácie sa rozumie prijatie dokumentácie poskytovateľom v písomnej forme (uvedená lehota je procesnoprávna, t. j. lehota je zachovaná, keď poskytovateľ zašle</w:t>
      </w:r>
      <w:r w:rsidR="00D1430A">
        <w:t xml:space="preserve"> prijímateľovi</w:t>
      </w:r>
      <w:r w:rsidRPr="0073389C">
        <w:t xml:space="preserve"> závery z  </w:t>
      </w:r>
      <w:r w:rsidR="00F0718F">
        <w:t xml:space="preserve">finančnej </w:t>
      </w:r>
      <w:r w:rsidRPr="0073389C">
        <w:t>kontroly VO v posledný deň lehoty na poštovú prepravu).</w:t>
      </w:r>
    </w:p>
    <w:p w14:paraId="7A55D2D8" w14:textId="20C50D48" w:rsidR="009D7F63" w:rsidRPr="0073389C" w:rsidRDefault="009D7F63" w:rsidP="009D7F63">
      <w:pPr>
        <w:spacing w:before="120" w:after="120" w:line="288" w:lineRule="auto"/>
        <w:jc w:val="both"/>
      </w:pPr>
    </w:p>
    <w:p w14:paraId="472F87D2" w14:textId="5CC17A84" w:rsidR="00D1430A" w:rsidRPr="00D1430A" w:rsidRDefault="00D1430A" w:rsidP="00D1430A">
      <w:pPr>
        <w:spacing w:before="120" w:after="120" w:line="288" w:lineRule="auto"/>
        <w:jc w:val="both"/>
      </w:pPr>
      <w:r w:rsidRPr="0073389C">
        <w:t>Poskytovateľ</w:t>
      </w:r>
      <w:r w:rsidRPr="00D1430A">
        <w:t xml:space="preserve"> požiada prijímateľa v prípade potreby o vysvetlenie resp. doplnenie dokumentácie alebo informácií v lehote minimálne 5 pracovných dní a maximálne 10 pracovných dní </w:t>
      </w:r>
      <w:r w:rsidR="00C20764" w:rsidRPr="00C20764">
        <w:rPr>
          <w:rFonts w:cs="Arial"/>
          <w:szCs w:val="19"/>
        </w:rPr>
        <w:t>a doručenie doplnenia/ vysvetlenia dokumentácie poskytovateľovi. Lehota začína prijímateľovi plynúť odo dňa doručenia  žiadosti o vysvetlenie/doplnenie dokumentácie VO.</w:t>
      </w:r>
      <w:r w:rsidRPr="00D1430A">
        <w:t xml:space="preserve"> Dňom odoslania žiadosti prestáva plynúť lehota na výkon kontroly. Dňom nasledujúcim po dni doručenia vysvetlenia </w:t>
      </w:r>
      <w:r>
        <w:t>alebo doplnenia dokumentácie p</w:t>
      </w:r>
      <w:r w:rsidRPr="0073389C">
        <w:t>oskytovateľ</w:t>
      </w:r>
      <w:r>
        <w:t>ovi</w:t>
      </w:r>
      <w:r w:rsidRPr="00D1430A">
        <w:t xml:space="preserve"> začína plynúť nová lehota</w:t>
      </w:r>
      <w:r w:rsidR="00C20764" w:rsidRPr="00D1430A">
        <w:t xml:space="preserve"> </w:t>
      </w:r>
      <w:r w:rsidR="00C20764">
        <w:rPr>
          <w:rFonts w:cs="Arial"/>
          <w:szCs w:val="19"/>
        </w:rPr>
        <w:t>20 pracovných dní</w:t>
      </w:r>
      <w:r w:rsidRPr="00D1430A">
        <w:rPr>
          <w:rFonts w:cs="Arial"/>
          <w:szCs w:val="19"/>
        </w:rPr>
        <w:t xml:space="preserve"> na výkon kontroly VO.</w:t>
      </w:r>
      <w:r w:rsidR="00C20764">
        <w:rPr>
          <w:rFonts w:cs="Arial"/>
          <w:szCs w:val="19"/>
        </w:rPr>
        <w:t xml:space="preserve"> </w:t>
      </w:r>
      <w:r w:rsidR="00C20764" w:rsidRPr="00C20764">
        <w:rPr>
          <w:rFonts w:cs="Arial"/>
          <w:szCs w:val="19"/>
        </w:rPr>
        <w:t>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C20764">
        <w:rPr>
          <w:rFonts w:cs="Arial"/>
          <w:szCs w:val="19"/>
        </w:rPr>
        <w:t> </w:t>
      </w:r>
      <w:r w:rsidR="00C20764" w:rsidRPr="00C20764">
        <w:rPr>
          <w:rFonts w:cs="Arial"/>
          <w:szCs w:val="19"/>
        </w:rPr>
        <w:t>NFP</w:t>
      </w:r>
      <w:r w:rsidR="00C20764">
        <w:rPr>
          <w:rFonts w:cs="Arial"/>
          <w:szCs w:val="19"/>
        </w:rPr>
        <w:t>.</w:t>
      </w:r>
    </w:p>
    <w:p w14:paraId="07C5B893" w14:textId="559C34BF" w:rsidR="004221C7" w:rsidRPr="00D1430A" w:rsidRDefault="004221C7" w:rsidP="00D1430A">
      <w:pPr>
        <w:spacing w:before="120" w:after="120" w:line="288" w:lineRule="auto"/>
        <w:jc w:val="both"/>
      </w:pPr>
      <w:r w:rsidRPr="00E8012F">
        <w:rPr>
          <w:b/>
          <w:i/>
          <w:color w:val="00B0F0"/>
        </w:rPr>
        <w:t>Povinnosť poskytovateľa:</w:t>
      </w:r>
      <w:r w:rsidRPr="004221C7">
        <w:t xml:space="preserve"> Poskytovateľ  zároveň vykoná kontrolu  súladu predmetu zákazky uvedeného v zmluve o  NFP s opisom uvedeným v dokumentácii z VO.  V prípade, ak identifikuje nezhodu/nesúlad, je povinný oznámiť túto skutočnosť prijímateľovi v rámci záverov z  finančnej kontroly VO identifikovaných v návrhu správy z kontroly VO.</w:t>
      </w:r>
    </w:p>
    <w:p w14:paraId="4F382E7E" w14:textId="77777777" w:rsidR="004221C7" w:rsidRDefault="004221C7" w:rsidP="00BF23E3">
      <w:pPr>
        <w:spacing w:before="120" w:after="120" w:line="288" w:lineRule="auto"/>
        <w:jc w:val="both"/>
      </w:pPr>
    </w:p>
    <w:p w14:paraId="26B9C108" w14:textId="77777777" w:rsidR="004221C7" w:rsidRPr="004221C7" w:rsidRDefault="004221C7" w:rsidP="004221C7">
      <w:pPr>
        <w:spacing w:before="120" w:after="120" w:line="288" w:lineRule="auto"/>
        <w:jc w:val="both"/>
        <w:rPr>
          <w:b/>
        </w:rPr>
      </w:pPr>
      <w:r w:rsidRPr="004221C7">
        <w:rPr>
          <w:b/>
        </w:rPr>
        <w:t>Osobitné ustanovenia pre kontrolu podlimitných zákaziek:</w:t>
      </w:r>
    </w:p>
    <w:p w14:paraId="3F2F2241" w14:textId="77777777" w:rsidR="004221C7" w:rsidRPr="004221C7" w:rsidRDefault="004221C7" w:rsidP="004221C7">
      <w:pPr>
        <w:spacing w:before="120" w:after="120" w:line="288" w:lineRule="auto"/>
        <w:jc w:val="both"/>
      </w:pPr>
      <w:r w:rsidRPr="004221C7">
        <w:t>Ak poskytovateľ</w:t>
      </w:r>
      <w:r w:rsidRPr="004221C7" w:rsidDel="006526CF">
        <w:t xml:space="preserve"> </w:t>
      </w:r>
      <w:r w:rsidRPr="004221C7">
        <w:t>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súhlas alebo nesúhlas s uzavretím zmluvy s úspešným uchádzačom. V prípade zistenia porušenia princípov a postupov VO, resp. porušenia pravidiel a ustanovení legislatívy SR a EÚ, ktoré mali alebo mohli mať vplyv na výsledok VO, záverom kontroly VO je nesúhlas s podpísaním zmluvy verejného obstarávateľa s úspešným uchádzačom a poskytovateľ vyzve prijímateľa na opakovanie procesu VO.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w:t>
      </w:r>
    </w:p>
    <w:p w14:paraId="783B7245" w14:textId="7DECE0F9" w:rsidR="004221C7" w:rsidRDefault="007B2419" w:rsidP="00BF23E3">
      <w:pPr>
        <w:spacing w:before="120" w:after="120" w:line="288" w:lineRule="auto"/>
        <w:jc w:val="both"/>
      </w:pPr>
      <w:r w:rsidRPr="007B2419">
        <w:t>V prípade ak poskytovateľ</w:t>
      </w:r>
      <w:r w:rsidRPr="007B2419" w:rsidDel="006526CF">
        <w:t xml:space="preserve"> </w:t>
      </w:r>
      <w:r w:rsidRPr="007B2419">
        <w:t>identifikuje nedodržanie princípov a postupov VO, resp. porušenia legislatívy a zo strany prijímateľa nedôjde k odstráneniu protiprávneho stavu, nepripustí kontrolované VO do financovania, pokiaľ nie je uvedené v tejto kapitole inak.</w:t>
      </w:r>
    </w:p>
    <w:p w14:paraId="69631C6F" w14:textId="77777777" w:rsidR="007B2419" w:rsidRDefault="007B2419" w:rsidP="007B2419">
      <w:pPr>
        <w:spacing w:before="120" w:after="120" w:line="288" w:lineRule="auto"/>
        <w:jc w:val="both"/>
      </w:pPr>
    </w:p>
    <w:p w14:paraId="215C7EC4" w14:textId="1A46C071" w:rsidR="007B2419" w:rsidRPr="007B2419" w:rsidRDefault="007B2419" w:rsidP="007B2419">
      <w:pPr>
        <w:spacing w:before="120" w:after="120" w:line="288" w:lineRule="auto"/>
        <w:jc w:val="both"/>
        <w:rPr>
          <w:b/>
        </w:rPr>
      </w:pPr>
      <w:r w:rsidRPr="007B2419">
        <w:rPr>
          <w:b/>
        </w:rPr>
        <w:t>Osobitné ustanovenia pre kontrolu nadlimitných zákaziek:</w:t>
      </w:r>
    </w:p>
    <w:p w14:paraId="7477E710" w14:textId="77777777" w:rsidR="007B2419" w:rsidRPr="007B2419" w:rsidRDefault="007B2419" w:rsidP="007B2419">
      <w:pPr>
        <w:spacing w:before="120" w:after="120" w:line="288" w:lineRule="auto"/>
        <w:jc w:val="both"/>
      </w:pPr>
      <w:r w:rsidRPr="007B2419">
        <w:t xml:space="preserve">ÚVO vykonáva kontrolu </w:t>
      </w:r>
      <w:r w:rsidRPr="007B2419">
        <w:rPr>
          <w:b/>
        </w:rPr>
        <w:t>nadlimitných zákaziek</w:t>
      </w:r>
      <w:r w:rsidRPr="007B2419">
        <w:t xml:space="preserve"> v rámci druhej ex-ante kontroly na základe podnetu prijímateľa podľa § 169 ods. 1 písm. b) v spojení s § 169 ods. 2 ZVO vo fáze pred uzavretím zmluvy, koncesnej zmluvy alebo rámcovej dohody, pred ukončením súťaže návrhov, pred zadaním zákazky na základe rámcovej dohody alebo pred ukončením postupu inovatívneho partnerstva.</w:t>
      </w:r>
    </w:p>
    <w:p w14:paraId="36E8440E" w14:textId="77777777" w:rsidR="007B2419" w:rsidRPr="007B2419" w:rsidRDefault="007B2419" w:rsidP="007B2419">
      <w:pPr>
        <w:spacing w:before="120" w:after="120" w:line="288" w:lineRule="auto"/>
        <w:jc w:val="both"/>
      </w:pPr>
      <w:r w:rsidRPr="00E8012F">
        <w:rPr>
          <w:b/>
          <w:i/>
          <w:color w:val="FF0000"/>
        </w:rPr>
        <w:t>Povinnosť prijímateľa:</w:t>
      </w:r>
      <w:r w:rsidRPr="007B2419">
        <w:rPr>
          <w:b/>
          <w:i/>
        </w:rPr>
        <w:t xml:space="preserve"> </w:t>
      </w:r>
      <w:r w:rsidRPr="007B2419">
        <w:t xml:space="preserve"> Podnet na výkon kontroly podľa § 169 ods. 2 ZVO podáva prijímateľ na základe vyzvania poskytovateľa.</w:t>
      </w:r>
    </w:p>
    <w:p w14:paraId="07878EA7" w14:textId="77777777" w:rsidR="007B2419" w:rsidRPr="007B2419" w:rsidRDefault="007B2419" w:rsidP="007B2419">
      <w:pPr>
        <w:spacing w:before="120" w:after="120" w:line="288" w:lineRule="auto"/>
        <w:jc w:val="both"/>
      </w:pPr>
      <w:r w:rsidRPr="007B2419">
        <w:t>Povinnou náležitosťou podnetu na výkon kontroly zasielaného prijímateľom na ÚVO je označenie príslušného SO, operačného programu, názvu a čísla projektu, ktorého sa VO týka. Dňom odoslania výzvy na podanie podnetu na ÚVO Prijímateľovi prestáva poskytovateľovi plynúť lehota na výkon kontroly VO. Vyzvanie prijímateľa na podanie podnetu na ÚVO tak plní funkciu výzvy na doplnenie chýbajúceho dokladu, ktorým je právoplatné rozhodnutie ÚVO predstavujúce podklad pre ukončenie kontroly VO.</w:t>
      </w:r>
    </w:p>
    <w:p w14:paraId="76784DAB" w14:textId="77777777" w:rsidR="007B2419" w:rsidRPr="007B2419" w:rsidRDefault="007B2419" w:rsidP="007B2419">
      <w:pPr>
        <w:spacing w:before="120" w:after="120" w:line="288" w:lineRule="auto"/>
        <w:jc w:val="both"/>
      </w:pPr>
      <w:r w:rsidRPr="007B2419">
        <w:t>Ak poskytovateľ zistí nedostatky, ktoré je možné postupmi v zmysle ZVO odstrániť (napr. opätovné vyhodnotenie podmienok účasti alebo ponúk), vyzve prijímateľa na zaslanie podnetu na ÚVO podľa § 169 ods. 1 písm. b) v spojení s § 169 ods. 2 ZVO.</w:t>
      </w:r>
    </w:p>
    <w:p w14:paraId="00489163" w14:textId="5D25E747" w:rsidR="007B2419" w:rsidRPr="007B2419" w:rsidRDefault="007B2419" w:rsidP="007B2419">
      <w:pPr>
        <w:spacing w:before="120" w:after="120" w:line="288" w:lineRule="auto"/>
        <w:jc w:val="both"/>
      </w:pPr>
      <w:r w:rsidRPr="007B2419">
        <w:t>Po doručení právoplatného rozhodnutia ÚVO v predmetnej veci, poskyto</w:t>
      </w:r>
      <w:r w:rsidR="007F4E20">
        <w:t>vateľ zašle prijímateľovi návrh</w:t>
      </w:r>
      <w:r w:rsidRPr="007B2419">
        <w:t xml:space="preserve"> správy. </w:t>
      </w:r>
    </w:p>
    <w:p w14:paraId="7AFE249B" w14:textId="77777777" w:rsidR="007B2419" w:rsidRPr="007B2419" w:rsidRDefault="007B2419" w:rsidP="007B2419">
      <w:pPr>
        <w:spacing w:before="120" w:after="120" w:line="288" w:lineRule="auto"/>
        <w:jc w:val="both"/>
      </w:pPr>
      <w:r w:rsidRPr="007B2419">
        <w:t>V prípade, ak prijímateľ zašle poskytovateľovi súvisiacu aktualizovanú dokumentáciu (napr. zápisnicu z opätovného vyhodnotenia ponúk), poskytovateľ skontroluje, či prijímateľ odstránil protiprávny stav (identifikované zistenia) v súlade s návrhom správy z kontroly. V prípade, že prijímateľ odstránil protiprávny stav, vypracuje poskytovateľ v lehote 15 pracovných dní od doručenia aktualizovanej dokumentácie správu z kontroly, ktorá obsahuje súhlas s podpísaním zmluvy s úspešným uchádzačom. V prípade, že prijímateľ neodstránil protiprávny stav, vypracuje poskytovateľ návrh správy z kontroly, ktorá obsahuje nesúhlas s podpísaním zmluvy s úspešným uchádzačom.</w:t>
      </w:r>
    </w:p>
    <w:p w14:paraId="02CF3D82" w14:textId="77777777" w:rsidR="007B2419" w:rsidRPr="007B2419" w:rsidRDefault="007B2419" w:rsidP="007B2419">
      <w:pPr>
        <w:spacing w:before="120" w:after="120" w:line="288" w:lineRule="auto"/>
        <w:jc w:val="both"/>
      </w:pPr>
      <w:r w:rsidRPr="007B2419">
        <w:t>Ak poskytovateľ zistí porušenie princípov a postupov VO, ktoré mali alebo mohli mať vplyv na výsledok VO a nie je možné ich odstrániť inak ako zrušením postupu zadávania zákazky, resp. zistí porušenie pravidiel a ustanovení  legislatívy SR a EÚ (napr. na základe vecnej kontroly poskytovateľ zistí také skutočnosti, ktoré ovplyvňujú posudzovanie oprávnenosti výdavkov predložených prijímateľom v ŽoP), poskytovateľ zašle prijímateľovi návrh správy z kontroly.</w:t>
      </w:r>
    </w:p>
    <w:p w14:paraId="63775501" w14:textId="77777777" w:rsidR="007B2419" w:rsidRPr="007B2419" w:rsidRDefault="007B2419" w:rsidP="007B2419">
      <w:pPr>
        <w:spacing w:before="120" w:after="120" w:line="288" w:lineRule="auto"/>
        <w:jc w:val="both"/>
      </w:pPr>
      <w:r w:rsidRPr="007B2419">
        <w:t xml:space="preserve">Poskytovateľ poskytne prijímateľovi lehotu na podanie námietok v trvaní minimálne 5 pracovných dní odo dňa doručenia návrhu správy z kontroly. V prípade, že námietky prijímateľa sú neopodstatnené, neboli podané alebo boli podané po lehote, vypracuje poskytovateľ správu z kontroly VO, záverom ktorej je nesúhlas poskytovateľa s podpísaním zmluvy verejného obstarávateľa s úspešným uchádzačom a poskytovateľ vyzve prijímateľa na opakovanie procesu VO.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 Nadlimitná zákazka tak prestáva spĺňať podmienku uvedenú v § 169 ods. 2 ZVO, podľa ktorého povinnosť prijímateľa na podanie podnetu na výkon kontroly pred uzavretím zmluvy sa týka zákaziek, čo aj z časti financovaných z prostriedkov EÚ. </w:t>
      </w:r>
    </w:p>
    <w:p w14:paraId="7404EAB8" w14:textId="77777777" w:rsidR="007B2419" w:rsidRPr="007B2419" w:rsidRDefault="007B2419" w:rsidP="007B2419">
      <w:pPr>
        <w:spacing w:before="120" w:after="120" w:line="288" w:lineRule="auto"/>
        <w:jc w:val="both"/>
      </w:pPr>
      <w:r w:rsidRPr="00E8012F">
        <w:rPr>
          <w:b/>
          <w:i/>
          <w:color w:val="FF0000"/>
        </w:rPr>
        <w:t>Povinnosť prijímateľa:</w:t>
      </w:r>
      <w:r w:rsidRPr="007B2419">
        <w:rPr>
          <w:b/>
          <w:i/>
        </w:rPr>
        <w:t xml:space="preserve"> </w:t>
      </w:r>
      <w:r w:rsidRPr="007B2419">
        <w:t xml:space="preserve"> Prijímateľ predkladá na ÚVO spolu s podnetom na výkon kontroly aj kompletnú dokumentáciu k nadlimitnej zákazke alebo koncesii v origináli, a to najneskôr do 5 pracovných dní po dni, kedy mu bolo zo strany poskytovateľa doručené vyzvanie na podanie podnetu na výkon kontroly podľa § 169 ods. 2 ZVO. Prijímateľ je zároveň povinný informovať poskytovateľa o podaní podnetu na ÚVO (listom alebo e-mailom na adresu </w:t>
      </w:r>
      <w:hyperlink r:id="rId20" w:history="1">
        <w:r w:rsidRPr="007B2419">
          <w:rPr>
            <w:rStyle w:val="Hypertextovprepojenie"/>
          </w:rPr>
          <w:t>vo.sep@minv.sk</w:t>
        </w:r>
      </w:hyperlink>
      <w:r w:rsidRPr="007B2419">
        <w:t>).</w:t>
      </w:r>
    </w:p>
    <w:p w14:paraId="7BAD8023" w14:textId="77777777" w:rsidR="007B2419" w:rsidRPr="007B2419" w:rsidRDefault="007B2419" w:rsidP="007B2419">
      <w:pPr>
        <w:spacing w:before="120" w:after="120" w:line="288" w:lineRule="auto"/>
        <w:jc w:val="both"/>
      </w:pPr>
      <w:r w:rsidRPr="007B2419">
        <w:t>Po doručení podnetu prijímateľa na výkon kontroly si ÚVO vyžiada od poskytovateľa predbežné závery z  kontroly VO a poskytovateľ mu tieto závery bezodkladne poskytne, pričom v prípade identifikovaných nedostatkov poskytovateľa uvedie, či tieto mali alebo mohli mať vplyv na výsledok VO.</w:t>
      </w:r>
    </w:p>
    <w:p w14:paraId="4DD9409E" w14:textId="4A19C31D" w:rsidR="004221C7" w:rsidRDefault="007B2419" w:rsidP="007B2419">
      <w:pPr>
        <w:spacing w:before="120" w:after="120" w:line="288" w:lineRule="auto"/>
        <w:jc w:val="both"/>
      </w:pPr>
      <w:r w:rsidRPr="00E8012F">
        <w:rPr>
          <w:b/>
          <w:i/>
          <w:color w:val="FF0000"/>
        </w:rPr>
        <w:lastRenderedPageBreak/>
        <w:t>Povinnosť prijímateľa:</w:t>
      </w:r>
      <w:r w:rsidRPr="007B2419">
        <w:t xml:space="preserve">  prijímateľ doručí poskytovateľovi právoplatné rozhodnutie (rovnako aj ÚVO), pričom lehota na vypracovanie návrhu správy/správy z kontroly začne pre poskytovateľa plynúť odo dňa skoršieho doručenia právoplatného rozhodnutia ÚVO. Prijímateľ je povinný doručiť poskytovateľovi kópiu právoplatného rozhodnutia ÚVO. V prípade, že prijímateľ podal proti rozhodnutiu ÚVO odvolanie, zasiela na vedomie poskytovateľovi spolu s kópiou právoplatného rozhodnutia ÚVO, resp. Rady ÚVO, aj písomné vyhotovenie odvolania (listom alebo e-mailom na adresu </w:t>
      </w:r>
      <w:hyperlink r:id="rId21" w:history="1">
        <w:r w:rsidRPr="007B2419">
          <w:rPr>
            <w:rStyle w:val="Hypertextovprepojenie"/>
          </w:rPr>
          <w:t>vo.sep@minv.sk</w:t>
        </w:r>
      </w:hyperlink>
      <w:r w:rsidRPr="007B2419">
        <w:t>).</w:t>
      </w:r>
    </w:p>
    <w:p w14:paraId="226D442F" w14:textId="5E35C9EB" w:rsidR="00D1430A" w:rsidRDefault="00D1430A" w:rsidP="00BF23E3">
      <w:pPr>
        <w:spacing w:before="120" w:after="120" w:line="288" w:lineRule="auto"/>
        <w:jc w:val="both"/>
      </w:pPr>
    </w:p>
    <w:p w14:paraId="40B8DECE" w14:textId="77777777" w:rsidR="009F4290" w:rsidRPr="0073389C" w:rsidRDefault="009F4290" w:rsidP="009D7F63">
      <w:pPr>
        <w:spacing w:before="120" w:after="120" w:line="288" w:lineRule="auto"/>
        <w:jc w:val="both"/>
      </w:pPr>
    </w:p>
    <w:p w14:paraId="6DAEBF5F" w14:textId="77777777" w:rsidR="00A553F1" w:rsidRPr="0073389C" w:rsidRDefault="00A553F1" w:rsidP="009D7F63">
      <w:pPr>
        <w:spacing w:before="120" w:after="120" w:line="288" w:lineRule="auto"/>
        <w:jc w:val="both"/>
      </w:pPr>
    </w:p>
    <w:p w14:paraId="7A55D2DE" w14:textId="0F485696" w:rsidR="009D7F63" w:rsidRPr="0073389C" w:rsidRDefault="009D7F63" w:rsidP="009D7F63">
      <w:pPr>
        <w:spacing w:before="120" w:after="120" w:line="288" w:lineRule="auto"/>
        <w:rPr>
          <w:b/>
        </w:rPr>
      </w:pPr>
      <w:r w:rsidRPr="0073389C">
        <w:rPr>
          <w:b/>
        </w:rPr>
        <w:t xml:space="preserve">c) Štandardná ex-post kontrola - </w:t>
      </w:r>
      <w:r w:rsidR="001C44CA">
        <w:rPr>
          <w:b/>
        </w:rPr>
        <w:t xml:space="preserve">finančná </w:t>
      </w:r>
      <w:r w:rsidRPr="0073389C">
        <w:rPr>
          <w:b/>
        </w:rPr>
        <w:t>kontrola VO po uzatvorení zmluvy s úspešným uchádzačom</w:t>
      </w:r>
    </w:p>
    <w:p w14:paraId="7A55D2DF" w14:textId="1ECD927B" w:rsidR="009D7F63"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i/>
          <w:color w:val="00B0F0"/>
          <w:sz w:val="19"/>
          <w:szCs w:val="19"/>
          <w:lang w:val="sk-SK"/>
        </w:rPr>
        <w:t>Povinnosť poskytovateľa</w:t>
      </w:r>
      <w:r w:rsidRPr="0073389C">
        <w:rPr>
          <w:rFonts w:ascii="Arial" w:hAnsi="Arial" w:cs="Arial"/>
          <w:b/>
          <w:i/>
          <w:color w:val="5F497A" w:themeColor="accent4" w:themeShade="BF"/>
          <w:sz w:val="19"/>
          <w:szCs w:val="19"/>
          <w:lang w:val="sk-SK"/>
        </w:rPr>
        <w:t>:</w:t>
      </w:r>
      <w:r w:rsidRPr="0073389C">
        <w:rPr>
          <w:rFonts w:ascii="Arial" w:hAnsi="Arial" w:cs="Arial"/>
          <w:color w:val="5F497A" w:themeColor="accent4" w:themeShade="BF"/>
          <w:sz w:val="19"/>
          <w:szCs w:val="19"/>
          <w:lang w:val="sk-SK"/>
        </w:rPr>
        <w:t xml:space="preserve"> </w:t>
      </w:r>
      <w:r w:rsidRPr="0073389C">
        <w:rPr>
          <w:rFonts w:ascii="Arial" w:hAnsi="Arial" w:cs="Arial"/>
          <w:sz w:val="19"/>
          <w:szCs w:val="19"/>
          <w:lang w:val="sk-SK"/>
        </w:rPr>
        <w:t xml:space="preserve">Poskytovateľ kontroluje postupy VO na základe dokumentácie predloženej prijímateľom vo fáze </w:t>
      </w:r>
      <w:r w:rsidRPr="0073389C">
        <w:rPr>
          <w:rFonts w:ascii="Arial" w:hAnsi="Arial" w:cs="Arial"/>
          <w:b/>
          <w:sz w:val="19"/>
          <w:szCs w:val="19"/>
          <w:lang w:val="sk-SK"/>
        </w:rPr>
        <w:t>po podpise zmluvy s úspešným uchádzačom, pričom táto zmluva je už platná a účinná</w:t>
      </w:r>
      <w:r w:rsidR="003E07AA" w:rsidRPr="00923BC1">
        <w:rPr>
          <w:lang w:val="sk-SK"/>
        </w:rPr>
        <w:t xml:space="preserve">, </w:t>
      </w:r>
      <w:r w:rsidR="003E07AA" w:rsidRPr="00937DBD">
        <w:rPr>
          <w:rFonts w:ascii="Arial" w:hAnsi="Arial" w:cs="Arial"/>
          <w:sz w:val="19"/>
          <w:szCs w:val="19"/>
          <w:lang w:val="sk-SK"/>
        </w:rPr>
        <w:t>okrem prípadov kedy je účinnosť zmluvy viazaná na odkladaciu podmienku (napr. podpis zmluvy o</w:t>
      </w:r>
      <w:r w:rsidR="003E07AA">
        <w:rPr>
          <w:rFonts w:ascii="Arial" w:hAnsi="Arial" w:cs="Arial"/>
          <w:sz w:val="19"/>
          <w:szCs w:val="19"/>
          <w:lang w:val="sk-SK"/>
        </w:rPr>
        <w:t> </w:t>
      </w:r>
      <w:r w:rsidR="003E07AA" w:rsidRPr="00937DBD">
        <w:rPr>
          <w:rFonts w:ascii="Arial" w:hAnsi="Arial" w:cs="Arial"/>
          <w:sz w:val="19"/>
          <w:szCs w:val="19"/>
          <w:lang w:val="sk-SK"/>
        </w:rPr>
        <w:t>NFP)</w:t>
      </w:r>
      <w:r w:rsidR="003E07AA" w:rsidRPr="00703E20">
        <w:rPr>
          <w:rFonts w:ascii="Arial" w:hAnsi="Arial" w:cs="Arial"/>
          <w:sz w:val="19"/>
          <w:szCs w:val="19"/>
          <w:lang w:val="sk-SK"/>
        </w:rPr>
        <w:t>.</w:t>
      </w:r>
      <w:r w:rsidRPr="0073389C">
        <w:rPr>
          <w:rFonts w:ascii="Arial" w:hAnsi="Arial" w:cs="Arial"/>
          <w:sz w:val="19"/>
          <w:szCs w:val="19"/>
          <w:lang w:val="sk-SK"/>
        </w:rPr>
        <w:t xml:space="preserve"> </w:t>
      </w:r>
    </w:p>
    <w:p w14:paraId="56D73152" w14:textId="77777777" w:rsidR="003E07AA" w:rsidRPr="003E07AA" w:rsidRDefault="003E07AA" w:rsidP="003E07AA">
      <w:pPr>
        <w:pStyle w:val="Default"/>
        <w:spacing w:before="120" w:after="120" w:line="288" w:lineRule="auto"/>
        <w:jc w:val="both"/>
        <w:rPr>
          <w:rFonts w:ascii="Arial" w:hAnsi="Arial" w:cs="Arial"/>
          <w:color w:val="auto"/>
          <w:sz w:val="19"/>
          <w:szCs w:val="19"/>
          <w:lang w:val="sk-SK"/>
        </w:rPr>
      </w:pPr>
      <w:r w:rsidRPr="003E07AA">
        <w:rPr>
          <w:rFonts w:ascii="Arial" w:hAnsi="Arial" w:cs="Arial"/>
          <w:color w:val="auto"/>
          <w:sz w:val="19"/>
          <w:szCs w:val="19"/>
          <w:lang w:val="sk-SK"/>
        </w:rPr>
        <w:t xml:space="preserve">V týchto osobitných prípadoch </w:t>
      </w:r>
      <w:r w:rsidRPr="0017789F">
        <w:rPr>
          <w:rFonts w:ascii="Arial" w:hAnsi="Arial" w:cs="Arial"/>
          <w:color w:val="auto"/>
          <w:sz w:val="19"/>
          <w:szCs w:val="19"/>
          <w:lang w:val="sk-SK"/>
        </w:rPr>
        <w:t>prijímateľ predkladá dokumentáciu z verejného obstarávania vo fáze po podpise zmluvy s úspešným uchádzačom, ktorá je platná, ale nie je účinná. V prípade za</w:t>
      </w:r>
      <w:r w:rsidRPr="003E07AA">
        <w:rPr>
          <w:rFonts w:ascii="Arial" w:hAnsi="Arial" w:cs="Arial"/>
          <w:color w:val="auto"/>
          <w:sz w:val="19"/>
          <w:szCs w:val="19"/>
          <w:lang w:val="sk-SK"/>
        </w:rPr>
        <w:t>dávania zákazky s využitím elektronického trhoviska sa dokumentácia predkladá vo fáze po vygenerovaní výslednej zmluvy príslušným elektronickým informačným systémom, po jej zverejnení v zmysle zákona o  slobode informácií  a pred nadobudnutím účinnosti zmluvy s dodávateľom (pokiaľ ide o povinnú osobu podľa zákona o  slobode informácií), čo sa považuje za stupeň štandardnej ex-post kontroly.</w:t>
      </w:r>
    </w:p>
    <w:p w14:paraId="4237CA36" w14:textId="77777777" w:rsidR="003E07AA" w:rsidRDefault="003E07AA" w:rsidP="003E07AA">
      <w:pPr>
        <w:pStyle w:val="Default"/>
        <w:spacing w:before="120" w:after="120" w:line="288" w:lineRule="auto"/>
        <w:jc w:val="both"/>
        <w:rPr>
          <w:rFonts w:ascii="Arial" w:hAnsi="Arial" w:cs="Arial"/>
          <w:color w:val="auto"/>
          <w:sz w:val="19"/>
          <w:szCs w:val="19"/>
          <w:lang w:val="sk-SK"/>
        </w:rPr>
      </w:pPr>
      <w:r w:rsidRPr="00937DBD">
        <w:rPr>
          <w:rFonts w:ascii="Arial" w:hAnsi="Arial" w:cs="Arial"/>
          <w:color w:val="auto"/>
          <w:sz w:val="19"/>
          <w:szCs w:val="19"/>
          <w:lang w:val="sk-SK"/>
        </w:rPr>
        <w:t>Tento</w:t>
      </w:r>
      <w:r w:rsidRPr="00703E20">
        <w:rPr>
          <w:rFonts w:ascii="Arial" w:hAnsi="Arial" w:cs="Arial"/>
          <w:color w:val="auto"/>
          <w:sz w:val="19"/>
          <w:szCs w:val="19"/>
          <w:lang w:val="sk-SK"/>
        </w:rPr>
        <w:t xml:space="preserve"> druh kontroly </w:t>
      </w:r>
      <w:r>
        <w:rPr>
          <w:rFonts w:ascii="Arial" w:hAnsi="Arial" w:cs="Arial"/>
          <w:color w:val="auto"/>
          <w:sz w:val="19"/>
          <w:szCs w:val="19"/>
          <w:lang w:val="sk-SK"/>
        </w:rPr>
        <w:t xml:space="preserve"> </w:t>
      </w:r>
      <w:r w:rsidRPr="00703E20">
        <w:rPr>
          <w:rFonts w:ascii="Arial" w:hAnsi="Arial" w:cs="Arial"/>
          <w:color w:val="auto"/>
          <w:sz w:val="19"/>
          <w:szCs w:val="19"/>
          <w:lang w:val="sk-SK"/>
        </w:rPr>
        <w:t xml:space="preserve">sa nevzťahuje na VO, ktoré bolo predmetom druhej ex-ante kontroly (na tento prípad sa vzťahuje postup uvedený v písm. d) tejto príručky – </w:t>
      </w:r>
      <w:r w:rsidRPr="00703E20" w:rsidDel="00AC19A3">
        <w:rPr>
          <w:rFonts w:ascii="Arial" w:hAnsi="Arial" w:cs="Arial"/>
          <w:color w:val="auto"/>
          <w:sz w:val="19"/>
          <w:szCs w:val="19"/>
          <w:lang w:val="sk-SK"/>
        </w:rPr>
        <w:t>N</w:t>
      </w:r>
      <w:r w:rsidRPr="00703E20">
        <w:rPr>
          <w:rFonts w:ascii="Arial" w:hAnsi="Arial" w:cs="Arial"/>
          <w:color w:val="auto"/>
          <w:sz w:val="19"/>
          <w:szCs w:val="19"/>
          <w:lang w:val="sk-SK"/>
        </w:rPr>
        <w:t xml:space="preserve">ásledná ex-post kontrola). </w:t>
      </w:r>
    </w:p>
    <w:p w14:paraId="6E51E630" w14:textId="424CDF61" w:rsidR="00277273" w:rsidRPr="0073389C" w:rsidRDefault="00277273" w:rsidP="009D7F63">
      <w:pPr>
        <w:pStyle w:val="Default"/>
        <w:spacing w:before="120" w:after="120" w:line="288" w:lineRule="auto"/>
        <w:jc w:val="both"/>
        <w:rPr>
          <w:rFonts w:ascii="Arial" w:hAnsi="Arial" w:cs="Arial"/>
          <w:color w:val="auto"/>
          <w:sz w:val="19"/>
          <w:szCs w:val="19"/>
          <w:lang w:val="sk-SK"/>
        </w:rPr>
      </w:pPr>
      <w:r w:rsidRPr="00277273">
        <w:rPr>
          <w:rFonts w:ascii="Arial" w:hAnsi="Arial" w:cs="Arial"/>
          <w:color w:val="auto"/>
          <w:sz w:val="19"/>
          <w:szCs w:val="19"/>
          <w:lang w:val="sk-SK"/>
        </w:rPr>
        <w:t>Lehota na výkon štandardnej ex-post kontroly je 20 pracovných dní od doručenia dokumentácie prijímateľom.</w:t>
      </w:r>
    </w:p>
    <w:p w14:paraId="7A55D2E0" w14:textId="2DC01B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i/>
          <w:color w:val="FF0000"/>
          <w:sz w:val="19"/>
          <w:szCs w:val="19"/>
          <w:lang w:val="sk-SK"/>
        </w:rPr>
        <w:t>Povinnosť prijímateľa:</w:t>
      </w:r>
      <w:r w:rsidRPr="0073389C">
        <w:rPr>
          <w:rFonts w:ascii="Arial" w:hAnsi="Arial" w:cs="Arial"/>
          <w:color w:val="auto"/>
          <w:sz w:val="19"/>
          <w:szCs w:val="19"/>
          <w:lang w:val="sk-SK"/>
        </w:rPr>
        <w:t xml:space="preserve"> </w:t>
      </w:r>
      <w:r w:rsidRPr="0073389C">
        <w:rPr>
          <w:rFonts w:ascii="Arial" w:hAnsi="Arial" w:cs="Arial"/>
          <w:sz w:val="19"/>
          <w:szCs w:val="19"/>
          <w:lang w:val="sk-SK"/>
        </w:rPr>
        <w:t xml:space="preserve">Prijímateľ predkladá dokumentáciu </w:t>
      </w:r>
      <w:r w:rsidR="00277273">
        <w:rPr>
          <w:rFonts w:ascii="Arial" w:hAnsi="Arial" w:cs="Arial"/>
          <w:sz w:val="19"/>
          <w:szCs w:val="19"/>
          <w:lang w:val="sk-SK"/>
        </w:rPr>
        <w:t>k</w:t>
      </w:r>
      <w:r w:rsidR="00277273" w:rsidRPr="0073389C">
        <w:rPr>
          <w:rFonts w:ascii="Arial" w:hAnsi="Arial" w:cs="Arial"/>
          <w:sz w:val="19"/>
          <w:szCs w:val="19"/>
          <w:lang w:val="sk-SK"/>
        </w:rPr>
        <w:t xml:space="preserve"> </w:t>
      </w:r>
      <w:r w:rsidRPr="0073389C">
        <w:rPr>
          <w:rFonts w:ascii="Arial" w:hAnsi="Arial" w:cs="Arial"/>
          <w:sz w:val="19"/>
          <w:szCs w:val="19"/>
          <w:lang w:val="sk-SK"/>
        </w:rPr>
        <w:t xml:space="preserve">VO </w:t>
      </w:r>
      <w:r w:rsidR="00277273">
        <w:rPr>
          <w:rFonts w:ascii="Arial" w:hAnsi="Arial" w:cs="Arial"/>
          <w:sz w:val="19"/>
          <w:szCs w:val="19"/>
          <w:lang w:val="sk-SK"/>
        </w:rPr>
        <w:t xml:space="preserve">na kontrolu poskytovateľovi </w:t>
      </w:r>
      <w:r w:rsidRPr="0073389C">
        <w:rPr>
          <w:rFonts w:ascii="Arial" w:hAnsi="Arial" w:cs="Arial"/>
          <w:sz w:val="19"/>
          <w:szCs w:val="19"/>
          <w:lang w:val="sk-SK"/>
        </w:rPr>
        <w:t>v plnom rozsahu</w:t>
      </w:r>
      <w:r w:rsidR="00E70656">
        <w:rPr>
          <w:rStyle w:val="Odkaznapoznmkupodiarou"/>
          <w:rFonts w:cs="Arial"/>
          <w:szCs w:val="19"/>
          <w:lang w:val="sk-SK"/>
        </w:rPr>
        <w:footnoteReference w:id="95"/>
      </w:r>
      <w:r w:rsidRPr="0073389C">
        <w:rPr>
          <w:rFonts w:ascii="Arial" w:hAnsi="Arial" w:cs="Arial"/>
          <w:sz w:val="19"/>
          <w:szCs w:val="19"/>
          <w:lang w:val="sk-SK"/>
        </w:rPr>
        <w:t>,</w:t>
      </w:r>
      <w:r w:rsidR="00E70656">
        <w:rPr>
          <w:rFonts w:ascii="Arial" w:hAnsi="Arial" w:cs="Arial"/>
          <w:sz w:val="19"/>
          <w:szCs w:val="19"/>
          <w:lang w:val="sk-SK"/>
        </w:rPr>
        <w:t xml:space="preserve"> vo vzťahu k predmetnému typu kontroly VO, a to </w:t>
      </w:r>
      <w:r w:rsidRPr="0073389C">
        <w:rPr>
          <w:rFonts w:ascii="Arial" w:hAnsi="Arial" w:cs="Arial"/>
          <w:sz w:val="19"/>
          <w:szCs w:val="19"/>
          <w:lang w:val="sk-SK"/>
        </w:rPr>
        <w:t xml:space="preserve"> </w:t>
      </w:r>
      <w:r w:rsidR="00E70656" w:rsidRPr="00E70656">
        <w:rPr>
          <w:rFonts w:ascii="Arial" w:hAnsi="Arial" w:cs="Arial"/>
          <w:sz w:val="19"/>
          <w:szCs w:val="19"/>
          <w:lang w:val="sk-SK"/>
        </w:rPr>
        <w:t>najmä v zmysle kap. 2.5.6. bod b) tejto príručky (druhá ex-ante kontrola)</w:t>
      </w:r>
      <w:r w:rsidR="00E70656">
        <w:rPr>
          <w:rFonts w:ascii="Arial" w:hAnsi="Arial" w:cs="Arial"/>
          <w:sz w:val="19"/>
          <w:szCs w:val="19"/>
          <w:lang w:val="sk-SK"/>
        </w:rPr>
        <w:t xml:space="preserve"> </w:t>
      </w:r>
      <w:r w:rsidRPr="0073389C">
        <w:rPr>
          <w:rFonts w:ascii="Arial" w:hAnsi="Arial" w:cs="Arial"/>
          <w:sz w:val="19"/>
          <w:szCs w:val="19"/>
          <w:lang w:val="sk-SK"/>
        </w:rPr>
        <w:t>vrátane:</w:t>
      </w:r>
    </w:p>
    <w:p w14:paraId="7A55D2E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zmluvy uzavretej medzi prijímateľom a úspešným uchádzačom;</w:t>
      </w:r>
    </w:p>
    <w:p w14:paraId="7A55D2E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oznámenia výsledku VO/ informácií zaslaných ÚVO a Ú.v. EÚ;</w:t>
      </w:r>
    </w:p>
    <w:p w14:paraId="7A55D2E3"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potvrdenie o zverejnení uzavretej zmluvy medzi prijímateľom a úspešným uchádzačom v CRZ, resp. na webovom sídle prijímateľa (uvedené zdokladuje napr. predložením „print screen“);</w:t>
      </w:r>
    </w:p>
    <w:p w14:paraId="0B24E19F" w14:textId="49135E92" w:rsidR="00E70656" w:rsidRPr="0073389C" w:rsidRDefault="00E70656" w:rsidP="009D7F63">
      <w:pPr>
        <w:pStyle w:val="Bulletslevel2"/>
        <w:spacing w:after="120" w:line="288" w:lineRule="auto"/>
        <w:ind w:left="567" w:hanging="283"/>
        <w:rPr>
          <w:rFonts w:cs="Arial"/>
          <w:szCs w:val="19"/>
          <w:lang w:val="sk-SK"/>
        </w:rPr>
      </w:pPr>
      <w:r w:rsidRPr="00E70656">
        <w:rPr>
          <w:rFonts w:cs="Arial"/>
          <w:szCs w:val="19"/>
          <w:lang w:val="sk-SK"/>
        </w:rPr>
        <w:t>čestné vyhlásenia o neprítomnosti konfliktu záujmov osôb zúčastňujúcich sa na procese VO;</w:t>
      </w:r>
    </w:p>
    <w:p w14:paraId="17560AF1" w14:textId="48175EEA" w:rsidR="003E07AA" w:rsidRPr="0073389C" w:rsidRDefault="003E07AA" w:rsidP="009D7F63">
      <w:pPr>
        <w:pStyle w:val="Bulletslevel2"/>
        <w:spacing w:after="120" w:line="288" w:lineRule="auto"/>
        <w:ind w:left="567" w:hanging="283"/>
        <w:rPr>
          <w:rFonts w:cs="Arial"/>
          <w:szCs w:val="19"/>
          <w:lang w:val="sk-SK"/>
        </w:rPr>
      </w:pPr>
      <w:r w:rsidRPr="003E07AA">
        <w:rPr>
          <w:rFonts w:cs="Arial"/>
          <w:szCs w:val="19"/>
          <w:lang w:val="sk-SK"/>
        </w:rPr>
        <w:t>právoplatné rozhodnutie ÚVO, pokiaľ bola v rámci daného VO vykonaná kontrola</w:t>
      </w:r>
      <w:r w:rsidRPr="00E70656">
        <w:rPr>
          <w:rFonts w:cs="Arial"/>
          <w:szCs w:val="19"/>
          <w:lang w:val="sk-SK"/>
        </w:rPr>
        <w:t>;</w:t>
      </w:r>
    </w:p>
    <w:p w14:paraId="7A55D2E4" w14:textId="3DDA69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ďalšie relevantné doklady, týkajúce sa nových skutočností</w:t>
      </w:r>
      <w:r w:rsidR="00E70656">
        <w:rPr>
          <w:rFonts w:cs="Arial"/>
          <w:szCs w:val="19"/>
          <w:lang w:val="sk-SK"/>
        </w:rPr>
        <w:t>,</w:t>
      </w:r>
    </w:p>
    <w:p w14:paraId="7A55D2E5" w14:textId="4F7948DB" w:rsidR="009D7F63"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avšak najneskôr do 10 pracovných dní po zverejnení zmluvy s úspešným uchádzačom podľa § 5a zákona o slobode informácií, </w:t>
      </w:r>
      <w:r w:rsidR="003E07AA" w:rsidRPr="003E07AA">
        <w:rPr>
          <w:rFonts w:ascii="Arial" w:hAnsi="Arial" w:cs="Arial"/>
          <w:sz w:val="19"/>
          <w:szCs w:val="19"/>
          <w:lang w:val="sk-SK"/>
        </w:rPr>
        <w:t>alebo</w:t>
      </w:r>
      <w:r w:rsidR="003E07AA" w:rsidRPr="003E07AA" w:rsidDel="003E07AA">
        <w:rPr>
          <w:rFonts w:ascii="Arial" w:hAnsi="Arial" w:cs="Arial"/>
          <w:sz w:val="19"/>
          <w:szCs w:val="19"/>
          <w:lang w:val="sk-SK"/>
        </w:rPr>
        <w:t xml:space="preserve"> </w:t>
      </w:r>
      <w:r w:rsidRPr="0073389C">
        <w:rPr>
          <w:rFonts w:ascii="Arial" w:hAnsi="Arial" w:cs="Arial"/>
          <w:sz w:val="19"/>
          <w:szCs w:val="19"/>
          <w:lang w:val="sk-SK"/>
        </w:rPr>
        <w:t>do 10 pracovných dní od zaslania oznámenia o výsledku VO do vestníka ÚVO</w:t>
      </w:r>
      <w:r w:rsidR="003E07AA">
        <w:rPr>
          <w:rFonts w:ascii="Arial" w:hAnsi="Arial" w:cs="Arial"/>
          <w:sz w:val="19"/>
          <w:szCs w:val="19"/>
          <w:lang w:val="sk-SK"/>
        </w:rPr>
        <w:t xml:space="preserve">, </w:t>
      </w:r>
      <w:r w:rsidR="003E07AA" w:rsidRPr="003E07AA">
        <w:rPr>
          <w:rFonts w:ascii="Arial" w:hAnsi="Arial" w:cs="Arial"/>
          <w:sz w:val="19"/>
          <w:szCs w:val="19"/>
          <w:lang w:val="sk-SK"/>
        </w:rPr>
        <w:t>resp. do 10 pracovných dní po uzavretí zmluvy o NFP</w:t>
      </w:r>
      <w:r w:rsidRPr="0073389C">
        <w:rPr>
          <w:rFonts w:ascii="Arial" w:hAnsi="Arial" w:cs="Arial"/>
          <w:sz w:val="19"/>
          <w:szCs w:val="19"/>
          <w:lang w:val="sk-SK"/>
        </w:rPr>
        <w:t xml:space="preserve"> podľa toho, ktorý z týchto úkonov je neskorší. Ak prijímateľ nie je podľa zákona o slobode informácií povinnou osobou, je povinný predložiť dokumentáciu na kontrolu</w:t>
      </w:r>
      <w:r w:rsidR="00E70656">
        <w:rPr>
          <w:rFonts w:ascii="Arial" w:hAnsi="Arial" w:cs="Arial"/>
          <w:sz w:val="19"/>
          <w:szCs w:val="19"/>
          <w:lang w:val="sk-SK"/>
        </w:rPr>
        <w:t xml:space="preserve"> VO</w:t>
      </w:r>
      <w:r w:rsidRPr="0073389C">
        <w:rPr>
          <w:rFonts w:ascii="Arial" w:hAnsi="Arial" w:cs="Arial"/>
          <w:sz w:val="19"/>
          <w:szCs w:val="19"/>
          <w:lang w:val="sk-SK"/>
        </w:rPr>
        <w:t xml:space="preserve"> najneskôr do 10 pracovných dní od zaslania oznámenia o výsledku VO do vestníka ÚVO. </w:t>
      </w:r>
      <w:r w:rsidR="00F73625" w:rsidRPr="00F73625">
        <w:rPr>
          <w:rFonts w:ascii="Arial" w:hAnsi="Arial" w:cs="Arial"/>
          <w:sz w:val="19"/>
          <w:szCs w:val="19"/>
          <w:lang w:val="sk-SK"/>
        </w:rPr>
        <w:t xml:space="preserve">Pri </w:t>
      </w:r>
      <w:r w:rsidR="00A553F1">
        <w:rPr>
          <w:rFonts w:ascii="Arial" w:hAnsi="Arial" w:cs="Arial"/>
          <w:sz w:val="19"/>
          <w:szCs w:val="19"/>
          <w:lang w:val="sk-SK"/>
        </w:rPr>
        <w:t xml:space="preserve">podlimitnej </w:t>
      </w:r>
      <w:r w:rsidR="00F73625" w:rsidRPr="00F73625">
        <w:rPr>
          <w:rFonts w:ascii="Arial" w:hAnsi="Arial" w:cs="Arial"/>
          <w:sz w:val="19"/>
          <w:szCs w:val="19"/>
          <w:lang w:val="sk-SK"/>
        </w:rPr>
        <w:t xml:space="preserve">zákazke realizovanej prostredníctvom elektronického trhoviska je prijímateľ povinný predložiť RO </w:t>
      </w:r>
      <w:r w:rsidR="00F73625" w:rsidRPr="00F73625">
        <w:rPr>
          <w:rFonts w:ascii="Arial" w:hAnsi="Arial" w:cs="Arial"/>
          <w:sz w:val="19"/>
          <w:szCs w:val="19"/>
          <w:lang w:val="sk-SK"/>
        </w:rPr>
        <w:lastRenderedPageBreak/>
        <w:t>pre OP EVS dokumentáciu k predmetnému VO na kontrolu najneskôr do 10 pracovných dní po vygenerovaní výslednej zmluvy príslušným elektronickým informačným systémom a po jej zverejnení v CRZ.</w:t>
      </w:r>
    </w:p>
    <w:p w14:paraId="3D471B93" w14:textId="77777777" w:rsidR="0017789F" w:rsidRPr="00E575D3" w:rsidRDefault="0017789F" w:rsidP="00E8012F">
      <w:pPr>
        <w:spacing w:before="120" w:after="120" w:line="288" w:lineRule="auto"/>
        <w:jc w:val="both"/>
      </w:pPr>
      <w:r w:rsidRPr="0017789F">
        <w:rPr>
          <w:rFonts w:cs="Arial"/>
          <w:szCs w:val="19"/>
        </w:rPr>
        <w:t>V prípade, ak V</w:t>
      </w:r>
      <w:r w:rsidRPr="00E575D3">
        <w:rPr>
          <w:rFonts w:cs="Arial"/>
          <w:szCs w:val="19"/>
        </w:rPr>
        <w:t>O predložené na štandardnú ex-post kontrolu nebolo predmetom druhej ex-ante kontroly, resp. prijímateľ v procese druhej ex-ante kontroly nepostupoval v súlade s § 169 ods. 2 ZVO, poskytovateľ v súlade s § 169 ods. 3 ZVO dá podnet na preskúmanie úkonov kontrolovaného po uz</w:t>
      </w:r>
      <w:r w:rsidRPr="00E575D3">
        <w:t>avretí zmluvy, koncesnej zmluvy alebo rámcovej dohody.</w:t>
      </w:r>
    </w:p>
    <w:p w14:paraId="3E94358A" w14:textId="77777777" w:rsidR="0017789F" w:rsidRDefault="0017789F" w:rsidP="009D7F63">
      <w:pPr>
        <w:pStyle w:val="Default"/>
        <w:spacing w:before="120" w:after="120" w:line="288" w:lineRule="auto"/>
        <w:jc w:val="both"/>
        <w:rPr>
          <w:rFonts w:ascii="Arial" w:hAnsi="Arial" w:cs="Arial"/>
          <w:sz w:val="19"/>
          <w:szCs w:val="19"/>
          <w:lang w:val="sk-SK"/>
        </w:rPr>
      </w:pPr>
    </w:p>
    <w:p w14:paraId="313604C0" w14:textId="103236A8" w:rsidR="006F0C86" w:rsidRPr="0073389C" w:rsidRDefault="006F0C86" w:rsidP="009D7F63">
      <w:pPr>
        <w:pStyle w:val="Default"/>
        <w:spacing w:before="120" w:after="120" w:line="288" w:lineRule="auto"/>
        <w:jc w:val="both"/>
        <w:rPr>
          <w:rFonts w:ascii="Arial" w:hAnsi="Arial" w:cs="Arial"/>
          <w:sz w:val="19"/>
          <w:szCs w:val="19"/>
          <w:lang w:val="sk-SK"/>
        </w:rPr>
      </w:pPr>
      <w:r w:rsidRPr="006F0C86">
        <w:rPr>
          <w:rFonts w:ascii="Arial" w:hAnsi="Arial" w:cs="Arial"/>
          <w:b/>
          <w:i/>
          <w:color w:val="FF0000"/>
          <w:sz w:val="19"/>
          <w:szCs w:val="19"/>
          <w:lang w:val="sk-SK"/>
        </w:rPr>
        <w:t>Povinnosť prijímateľa:</w:t>
      </w:r>
      <w:r w:rsidRPr="006F0C86">
        <w:rPr>
          <w:rFonts w:ascii="Arial" w:hAnsi="Arial" w:cs="Arial"/>
          <w:b/>
          <w:i/>
          <w:sz w:val="19"/>
          <w:szCs w:val="19"/>
          <w:lang w:val="sk-SK"/>
        </w:rPr>
        <w:t xml:space="preserve"> </w:t>
      </w:r>
      <w:r w:rsidRPr="006F0C86">
        <w:rPr>
          <w:rFonts w:ascii="Arial" w:hAnsi="Arial" w:cs="Arial"/>
          <w:sz w:val="19"/>
          <w:szCs w:val="19"/>
          <w:lang w:val="sk-SK"/>
        </w:rPr>
        <w:t xml:space="preserve"> </w:t>
      </w:r>
      <w:r w:rsidRPr="006F0C86">
        <w:rPr>
          <w:rFonts w:ascii="Arial" w:hAnsi="Arial" w:cs="Arial"/>
          <w:color w:val="auto"/>
          <w:sz w:val="19"/>
          <w:szCs w:val="19"/>
          <w:lang w:val="sk-SK"/>
        </w:rPr>
        <w:t xml:space="preserve">Prijímateľ je povinný predložiť poskytovateľovi  pri nadlimitných a podlimitných zákazkách, pri ktorých  bola predložená len jedna, resp. 2 ponuky v zmysle § 57 ods. 2 </w:t>
      </w:r>
      <w:r w:rsidR="00A553F1">
        <w:rPr>
          <w:rFonts w:ascii="Arial" w:hAnsi="Arial" w:cs="Arial"/>
          <w:color w:val="auto"/>
          <w:sz w:val="19"/>
          <w:szCs w:val="19"/>
          <w:lang w:val="sk-SK"/>
        </w:rPr>
        <w:t>ZVO o</w:t>
      </w:r>
      <w:r w:rsidRPr="006F0C86">
        <w:rPr>
          <w:rFonts w:ascii="Arial" w:hAnsi="Arial" w:cs="Arial"/>
          <w:color w:val="auto"/>
          <w:sz w:val="19"/>
          <w:szCs w:val="19"/>
          <w:lang w:val="sk-SK"/>
        </w:rPr>
        <w:t>dôvodnenie nezrušenia postupu zadávania zákazky.</w:t>
      </w:r>
    </w:p>
    <w:p w14:paraId="7A55D2E6" w14:textId="7AECE10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Poskytovateľ upozorňuje prijímateľov, že zmluva medzi prijímateľom a úspešným uchádzačom nadobúda účinnosť až po zverejnení v CRZ</w:t>
      </w:r>
      <w:r w:rsidRPr="0073389C">
        <w:rPr>
          <w:rStyle w:val="Odkaznapoznmkupodiarou"/>
          <w:sz w:val="19"/>
        </w:rPr>
        <w:footnoteReference w:id="96"/>
      </w:r>
      <w:r w:rsidR="00BA496C" w:rsidRPr="00BA496C">
        <w:t>, pokiaľ Prijímateľ je povinnou osobou v zmysle zákona o slobodnom prístupe k informáciám.</w:t>
      </w:r>
    </w:p>
    <w:p w14:paraId="4A065DB8" w14:textId="6C81EA30" w:rsidR="00E70656" w:rsidRDefault="00E70656" w:rsidP="009D7F63">
      <w:pPr>
        <w:spacing w:before="120" w:after="120" w:line="288" w:lineRule="auto"/>
        <w:jc w:val="both"/>
        <w:rPr>
          <w:rFonts w:cs="Arial"/>
          <w:szCs w:val="19"/>
        </w:rPr>
      </w:pPr>
      <w:r w:rsidRPr="00E70656">
        <w:rPr>
          <w:rFonts w:cs="Arial"/>
          <w:szCs w:val="19"/>
        </w:rPr>
        <w:t>Poskytovateľ 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w:t>
      </w:r>
      <w:r>
        <w:rPr>
          <w:rFonts w:cs="Arial"/>
          <w:szCs w:val="19"/>
        </w:rPr>
        <w:t xml:space="preserve">. </w:t>
      </w:r>
      <w:r w:rsidRPr="00E70656">
        <w:rPr>
          <w:rFonts w:cs="Arial"/>
          <w:szCs w:val="19"/>
        </w:rPr>
        <w:t>Dňom odoslania žiadosti prestáva plynúť lehota na výkon kontroly VO. Dňom nasledujúcim po dni doručenia vysvetlenia alebo doplnenia dokumentácie poskytovateľovi začína plynúť n</w:t>
      </w:r>
      <w:r>
        <w:rPr>
          <w:rFonts w:cs="Arial"/>
          <w:szCs w:val="19"/>
        </w:rPr>
        <w:t>ová lehota  20 pracovných dní</w:t>
      </w:r>
      <w:r w:rsidRPr="00E70656">
        <w:rPr>
          <w:rFonts w:cs="Arial"/>
          <w:szCs w:val="19"/>
        </w:rPr>
        <w:t xml:space="preserve"> 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BA496C">
        <w:rPr>
          <w:rFonts w:cs="Arial"/>
          <w:szCs w:val="19"/>
        </w:rPr>
        <w:t> </w:t>
      </w:r>
      <w:r w:rsidRPr="00E70656">
        <w:rPr>
          <w:rFonts w:cs="Arial"/>
          <w:szCs w:val="19"/>
        </w:rPr>
        <w:t>NFP</w:t>
      </w:r>
      <w:r w:rsidR="00BA496C">
        <w:rPr>
          <w:rFonts w:cs="Arial"/>
          <w:szCs w:val="19"/>
        </w:rPr>
        <w:t xml:space="preserve"> </w:t>
      </w:r>
      <w:r w:rsidR="00BA496C" w:rsidRPr="00BA496C">
        <w:rPr>
          <w:rFonts w:cs="Arial"/>
          <w:szCs w:val="19"/>
        </w:rPr>
        <w:t xml:space="preserve">(ak prijímateľ nedoplní chýbajúce doklady v lehote určenej </w:t>
      </w:r>
      <w:r w:rsidR="006D1938">
        <w:rPr>
          <w:rFonts w:cs="Arial"/>
          <w:szCs w:val="19"/>
        </w:rPr>
        <w:t>poskytovateľom</w:t>
      </w:r>
      <w:r w:rsidR="00BA496C" w:rsidRPr="00BA496C">
        <w:rPr>
          <w:rFonts w:cs="Arial"/>
          <w:szCs w:val="19"/>
        </w:rPr>
        <w:t>)</w:t>
      </w:r>
      <w:r w:rsidRPr="00E70656">
        <w:rPr>
          <w:rFonts w:cs="Arial"/>
          <w:szCs w:val="19"/>
        </w:rPr>
        <w:t>.</w:t>
      </w:r>
    </w:p>
    <w:p w14:paraId="7A55D2E7" w14:textId="533521B7" w:rsidR="009D7F63" w:rsidRPr="0073389C" w:rsidRDefault="009D7F63" w:rsidP="009D7F63">
      <w:pPr>
        <w:spacing w:before="120" w:after="120" w:line="288" w:lineRule="auto"/>
        <w:jc w:val="both"/>
      </w:pPr>
    </w:p>
    <w:p w14:paraId="2DD6C8A0" w14:textId="12288D4D" w:rsidR="00E70656" w:rsidRPr="00E70656" w:rsidRDefault="00E70656" w:rsidP="00E70656">
      <w:pPr>
        <w:spacing w:before="120" w:after="120" w:line="288" w:lineRule="auto"/>
        <w:jc w:val="both"/>
        <w:rPr>
          <w:rFonts w:cs="Arial"/>
          <w:szCs w:val="19"/>
        </w:rPr>
      </w:pPr>
      <w:r w:rsidRPr="00E70656">
        <w:rPr>
          <w:rFonts w:cs="Arial"/>
          <w:szCs w:val="19"/>
        </w:rPr>
        <w:t>Ak poskytovateľ</w:t>
      </w:r>
      <w:r w:rsidRPr="00E70656" w:rsidDel="006526CF">
        <w:rPr>
          <w:rFonts w:cs="Arial"/>
          <w:szCs w:val="19"/>
        </w:rPr>
        <w:t xml:space="preserve"> </w:t>
      </w:r>
      <w:r w:rsidRPr="00E70656">
        <w:rPr>
          <w:rFonts w:cs="Arial"/>
          <w:szCs w:val="19"/>
        </w:rPr>
        <w:t>identifikuje nedostatky v procese VO, preruší kontrolu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23C860B1" w14:textId="22803C50" w:rsidR="00E70656" w:rsidRPr="0073389C" w:rsidRDefault="00BA496C" w:rsidP="00E70656">
      <w:pPr>
        <w:spacing w:before="120" w:after="120" w:line="288" w:lineRule="auto"/>
        <w:jc w:val="both"/>
        <w:rPr>
          <w:rFonts w:cs="Arial"/>
          <w:szCs w:val="19"/>
        </w:rPr>
      </w:pPr>
      <w:r>
        <w:rPr>
          <w:rFonts w:cs="Arial"/>
          <w:szCs w:val="19"/>
        </w:rPr>
        <w:t>F</w:t>
      </w:r>
      <w:r w:rsidR="00745F4B">
        <w:rPr>
          <w:rFonts w:cs="Arial"/>
          <w:szCs w:val="19"/>
        </w:rPr>
        <w:t>inančná</w:t>
      </w:r>
      <w:r w:rsidR="00E70656" w:rsidRPr="00E70656">
        <w:rPr>
          <w:rFonts w:cs="Arial"/>
          <w:szCs w:val="19"/>
        </w:rPr>
        <w:t xml:space="preserve"> kontrola VO sa považuje za ukončenú zaslaním správy z kontroly VO prijímateľovi.</w:t>
      </w:r>
    </w:p>
    <w:p w14:paraId="7A55D2E8" w14:textId="2C968575"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E70656">
        <w:rPr>
          <w:rFonts w:cs="Arial"/>
          <w:szCs w:val="19"/>
        </w:rPr>
        <w:t>oprávnený</w:t>
      </w:r>
      <w:r w:rsidR="00E70656" w:rsidRPr="0073389C">
        <w:rPr>
          <w:rFonts w:cs="Arial"/>
          <w:szCs w:val="19"/>
        </w:rPr>
        <w:t xml:space="preserve"> </w:t>
      </w:r>
      <w:r w:rsidRPr="0073389C">
        <w:t>podať námietky</w:t>
      </w:r>
      <w:r w:rsidR="00E70656" w:rsidRPr="0073389C">
        <w:t xml:space="preserve"> </w:t>
      </w:r>
      <w:r w:rsidR="00E70656">
        <w:rPr>
          <w:rFonts w:cs="Arial"/>
          <w:szCs w:val="19"/>
        </w:rPr>
        <w:t>k návrhu správy z kontroly VO iba</w:t>
      </w:r>
      <w:r w:rsidRPr="0073389C">
        <w:rPr>
          <w:rFonts w:cs="Arial"/>
          <w:szCs w:val="19"/>
        </w:rPr>
        <w:t xml:space="preserve"> </w:t>
      </w:r>
      <w:r w:rsidRPr="0073389C">
        <w:t xml:space="preserve">v lehote stanovenej poskytovateľom. </w:t>
      </w:r>
    </w:p>
    <w:p w14:paraId="7A55D2EA" w14:textId="258AB36B"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 </w:t>
      </w:r>
      <w:r w:rsidR="00745F4B">
        <w:t xml:space="preserve">finančnú </w:t>
      </w:r>
      <w:r w:rsidRPr="0073389C">
        <w:t>kontrolu VO v lehote 20 pracovných dní od doručenia dokumentácie.</w:t>
      </w:r>
    </w:p>
    <w:p w14:paraId="7A55D2EB" w14:textId="7385CAAA" w:rsidR="009D7F63" w:rsidRPr="0073389C" w:rsidRDefault="009D7F63" w:rsidP="009D7F63">
      <w:pPr>
        <w:spacing w:before="120" w:after="120" w:line="288" w:lineRule="auto"/>
        <w:jc w:val="both"/>
      </w:pPr>
      <w:r w:rsidRPr="0073389C">
        <w:t>Ak pri ex-post kontrole poskytovateľ nezistí porušenie princípov a postupov VO, resp. porušenie pravidiel a ustanovení legislatívy SR a EÚ a ani iné porušenie ovplyvňujúce oprávnenosť príslušných výdavkov (napr. na základe zistení vecnej kontroly VO), záverom kontroly</w:t>
      </w:r>
      <w:r w:rsidR="00AF5881" w:rsidRPr="0073389C">
        <w:t xml:space="preserve"> </w:t>
      </w:r>
      <w:r w:rsidR="00AF5881">
        <w:rPr>
          <w:rFonts w:cs="Arial"/>
          <w:szCs w:val="19"/>
        </w:rPr>
        <w:t>VO</w:t>
      </w:r>
      <w:r w:rsidRPr="0073389C">
        <w:rPr>
          <w:rFonts w:cs="Arial"/>
          <w:szCs w:val="19"/>
        </w:rPr>
        <w:t xml:space="preserve"> </w:t>
      </w:r>
      <w:r w:rsidRPr="0073389C">
        <w:t>je pripustenie výdavkov súvisiacich s VO do financovania. Toto pripustenie výdavkov do financovania predstavuje jeden z predpokladov ovplyvňujúcich posudzovanie oprávnenosti výdavkov predložených ďalej prijímateľom v rámci ŽoP.</w:t>
      </w:r>
    </w:p>
    <w:p w14:paraId="7A55D2EC" w14:textId="5511E883" w:rsidR="009D7F63" w:rsidRPr="0073389C" w:rsidRDefault="009D7F63" w:rsidP="009D7F63">
      <w:pPr>
        <w:spacing w:before="120" w:after="120" w:line="288" w:lineRule="auto"/>
        <w:jc w:val="both"/>
      </w:pPr>
      <w:r w:rsidRPr="0073389C">
        <w:t xml:space="preserve">V prípade, ak poskytovateľ zistí skutočnosti ovplyvňujúce posudzovanie oprávnenosti výdavkov (na základe zistení vecnej kontroly VO), ktoré však nepredstavujú závažné porušenie zmluvy o  NFP a zároveň nezistí </w:t>
      </w:r>
      <w:r w:rsidRPr="0073389C">
        <w:lastRenderedPageBreak/>
        <w:t>iné porušenie ZVO a platnej legislatívy SR a EÚ, ktoré malo alebo mohlo mať vplyv na VO, v záveroch, ktorými akceptuje proces VO, uvedie všetky skutočnosti týkajúce sa takýchto zistení v správe z</w:t>
      </w:r>
      <w:r w:rsidR="00AF5881">
        <w:rPr>
          <w:rFonts w:cs="Arial"/>
          <w:szCs w:val="19"/>
        </w:rPr>
        <w:t> </w:t>
      </w:r>
      <w:r w:rsidRPr="0073389C">
        <w:t>kontroly</w:t>
      </w:r>
      <w:r w:rsidR="00AF5881">
        <w:rPr>
          <w:rFonts w:cs="Arial"/>
          <w:szCs w:val="19"/>
        </w:rPr>
        <w:t xml:space="preserve"> VO</w:t>
      </w:r>
      <w:r w:rsidRPr="0073389C">
        <w:t xml:space="preserve">. </w:t>
      </w:r>
    </w:p>
    <w:p w14:paraId="7A55D2ED" w14:textId="509FD75C" w:rsidR="009D7F63" w:rsidRPr="0073389C" w:rsidRDefault="009D7F63" w:rsidP="009D7F63">
      <w:pPr>
        <w:spacing w:before="120" w:after="120" w:line="288" w:lineRule="auto"/>
        <w:jc w:val="both"/>
      </w:pPr>
      <w:r w:rsidRPr="0073389C">
        <w:t xml:space="preserve">Ak pri ex-post kontrole poskytovateľ nezistí porušenie princípov a postupov VO, resp. porušenie pravidiel a ustanovení legislatívy SR a EÚ, avšak </w:t>
      </w:r>
      <w:r w:rsidRPr="0073389C">
        <w:rPr>
          <w:b/>
        </w:rPr>
        <w:t>bude zistené iné porušenie</w:t>
      </w:r>
      <w:r w:rsidRPr="0073389C">
        <w:t>, ktoré môže mať vplyv na oprávnenosť príslušných výdavkov (napr. na základe zistení vecnej kontroly VO), v záveroch kontroly</w:t>
      </w:r>
      <w:r w:rsidR="00AF5881" w:rsidRPr="0073389C">
        <w:t xml:space="preserve"> </w:t>
      </w:r>
      <w:r w:rsidR="00AF5881">
        <w:rPr>
          <w:rFonts w:cs="Arial"/>
          <w:szCs w:val="19"/>
        </w:rPr>
        <w:t>VO</w:t>
      </w:r>
      <w:r w:rsidRPr="0073389C">
        <w:rPr>
          <w:rFonts w:cs="Arial"/>
          <w:szCs w:val="19"/>
        </w:rPr>
        <w:t xml:space="preserve"> </w:t>
      </w:r>
      <w:r w:rsidRPr="0073389C">
        <w:t>skonštatuje uvedenú skutočnosť a určí prípadné opatrenia.</w:t>
      </w:r>
    </w:p>
    <w:p w14:paraId="7A55D2EE"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vykonať opatrenia na odstránenie tohto porušenia, pričom pripustenie výdavkov súvisiacich s VO do financovania bude závislé od odstránenia alebo ďalšieho vyhodnotenia tohto porušenia.</w:t>
      </w:r>
    </w:p>
    <w:p w14:paraId="7A55D2EF" w14:textId="77777777" w:rsidR="009D7F63" w:rsidRPr="0073389C" w:rsidRDefault="009D7F63" w:rsidP="009D7F63">
      <w:pPr>
        <w:spacing w:before="120" w:after="120" w:line="288" w:lineRule="auto"/>
        <w:jc w:val="both"/>
      </w:pPr>
      <w:r w:rsidRPr="0073389C">
        <w:t xml:space="preserve">Ak pri ex-post kontrole poskytovateľ zistí porušenie princípov a postupov VO, resp. porušenie pravidiel a ustanovení legislatívy SR a EÚ, pričom rozsah a závažnosť týchto zistení má taký charakter, že mali alebo mohli mať vplyv na výsledok VO, v takom prípade: </w:t>
      </w:r>
    </w:p>
    <w:p w14:paraId="7A55D2F0" w14:textId="7240E36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AF5881">
        <w:rPr>
          <w:rFonts w:cs="Arial"/>
          <w:szCs w:val="19"/>
          <w:lang w:val="sk-SK"/>
        </w:rPr>
        <w:t xml:space="preserve"> VO</w:t>
      </w:r>
      <w:r w:rsidRPr="0073389C">
        <w:rPr>
          <w:rFonts w:cs="Arial"/>
          <w:szCs w:val="19"/>
          <w:lang w:val="sk-SK"/>
        </w:rPr>
        <w:t xml:space="preserve"> nepripustí výdavky </w:t>
      </w:r>
      <w:r w:rsidR="00AF5881" w:rsidRPr="00AF5881">
        <w:rPr>
          <w:rFonts w:cs="Arial"/>
          <w:szCs w:val="19"/>
          <w:lang w:val="sk-SK"/>
        </w:rPr>
        <w:t>týkajúce sa predmetu zákazky zadávanej na základe kontrolovaného VO</w:t>
      </w:r>
      <w:r w:rsidR="00FF33DE">
        <w:rPr>
          <w:rFonts w:cs="Arial"/>
          <w:szCs w:val="19"/>
          <w:lang w:val="sk-SK"/>
        </w:rPr>
        <w:t xml:space="preserve"> </w:t>
      </w:r>
      <w:r w:rsidRPr="0073389C">
        <w:rPr>
          <w:rFonts w:cs="Arial"/>
          <w:szCs w:val="19"/>
          <w:lang w:val="sk-SK"/>
        </w:rPr>
        <w:t xml:space="preserve">do financovania v plnom rozsahu, alebo </w:t>
      </w:r>
    </w:p>
    <w:p w14:paraId="7A55D2F1" w14:textId="2B11BEDC"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postupuje v zmysle metodického pokynu CKO č. 5</w:t>
      </w:r>
      <w:r w:rsidRPr="0073389C">
        <w:rPr>
          <w:rStyle w:val="Odkaznapoznmkupodiarou"/>
          <w:rFonts w:cs="Arial"/>
          <w:sz w:val="19"/>
          <w:szCs w:val="19"/>
          <w:lang w:val="sk-SK"/>
        </w:rPr>
        <w:footnoteReference w:id="97"/>
      </w:r>
      <w:r w:rsidRPr="0073389C">
        <w:rPr>
          <w:rFonts w:cs="Arial"/>
          <w:szCs w:val="19"/>
          <w:lang w:val="sk-SK"/>
        </w:rPr>
        <w:t xml:space="preserve">, ktorý upravuje postup pri určení </w:t>
      </w:r>
      <w:r w:rsidR="00BA496C" w:rsidRPr="00BA496C">
        <w:rPr>
          <w:rFonts w:cs="Arial"/>
          <w:szCs w:val="19"/>
          <w:lang w:val="sk-SK"/>
        </w:rPr>
        <w:t xml:space="preserve">finančných opráv pri nedodržaní pravidiel a postupov </w:t>
      </w:r>
      <w:r w:rsidRPr="0073389C">
        <w:rPr>
          <w:rFonts w:cs="Arial"/>
          <w:szCs w:val="19"/>
          <w:lang w:val="sk-SK"/>
        </w:rPr>
        <w:t xml:space="preserve">VO. </w:t>
      </w:r>
    </w:p>
    <w:p w14:paraId="7A55D2F2" w14:textId="3FFEFD81" w:rsidR="009D7F63" w:rsidRDefault="009D7F63" w:rsidP="009D7F63">
      <w:pPr>
        <w:spacing w:before="120" w:after="120" w:line="288" w:lineRule="auto"/>
        <w:jc w:val="both"/>
      </w:pPr>
      <w:r w:rsidRPr="0073389C">
        <w:t>Rozhodnutie poskytovateľa, či bude postupovať podľa prvej alebo druhej odrážky predchádzajúceho odseku závisí od rozsahu, závažnosti a momentu zistenia nedostatkov.</w:t>
      </w:r>
    </w:p>
    <w:p w14:paraId="6B2907F3" w14:textId="7BD9C466" w:rsidR="009F4290" w:rsidRPr="0073389C" w:rsidRDefault="009F4290" w:rsidP="009D7F63">
      <w:pPr>
        <w:spacing w:before="120" w:after="120" w:line="288" w:lineRule="auto"/>
        <w:jc w:val="both"/>
      </w:pPr>
      <w:r w:rsidRPr="00B8656C">
        <w:rPr>
          <w:b/>
          <w:i/>
          <w:color w:val="FF0000"/>
        </w:rPr>
        <w:t>Povinnosť prijímateľa:</w:t>
      </w:r>
      <w:r w:rsidRPr="009F4290">
        <w:t xml:space="preserve"> Pokiaľ má prijímateľ informáciu o skutočnosti, že v rámci daného VO bola vykonaná kontrola VO podľa § </w:t>
      </w:r>
      <w:r w:rsidR="00C67CE4">
        <w:t>169</w:t>
      </w:r>
      <w:r w:rsidR="00C67CE4" w:rsidRPr="009F4290">
        <w:t xml:space="preserve"> </w:t>
      </w:r>
      <w:r w:rsidRPr="009F4290">
        <w:t xml:space="preserve">ZVO, informuje </w:t>
      </w:r>
      <w:r w:rsidR="00795A52">
        <w:t>poskytovateľ</w:t>
      </w:r>
      <w:r w:rsidRPr="009F4290">
        <w:t xml:space="preserve"> aj o tejto skutočnosti a súčasne s dokumentáciou predloží aj výsledok tejto kontroly, resp. iným spôsobom identifikuje tento výsledok (kópia </w:t>
      </w:r>
      <w:r w:rsidR="00A553F1">
        <w:t> rozhodnutia ÚVO</w:t>
      </w:r>
      <w:r w:rsidRPr="009F4290">
        <w:t xml:space="preserve"> alebo záznam z kontroly). Rovnakým spôsobom je prijímateľ povinný informovať </w:t>
      </w:r>
      <w:r w:rsidR="00795A52">
        <w:t>poskytovateľa</w:t>
      </w:r>
      <w:r w:rsidRPr="009F4290">
        <w:t xml:space="preserve"> aj o všetkých revíznych postupoch týkajúcich sa predmetnej zákazky.</w:t>
      </w:r>
    </w:p>
    <w:p w14:paraId="7A55D2F3"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Nepripustenie do financovania znamená, že všetky výdavky vychádzajúce z realizácie výsledku daného VO budú zo strany poskytovateľa v prípade, že budú zahrnuté v ŽoP, označené ako neoprávnené.</w:t>
      </w:r>
    </w:p>
    <w:p w14:paraId="7A55D2F4" w14:textId="62D3CC85" w:rsidR="009D7F63" w:rsidRPr="0073389C" w:rsidRDefault="009D7F63" w:rsidP="00771817">
      <w:pPr>
        <w:spacing w:before="120" w:after="120" w:line="288" w:lineRule="auto"/>
        <w:jc w:val="both"/>
        <w:rPr>
          <w:b/>
        </w:rPr>
      </w:pPr>
      <w:r w:rsidRPr="0073389C">
        <w:rPr>
          <w:b/>
        </w:rPr>
        <w:t xml:space="preserve">d) Následná ex-post kontrola - </w:t>
      </w:r>
      <w:r w:rsidR="00745F4B">
        <w:rPr>
          <w:b/>
        </w:rPr>
        <w:t xml:space="preserve">finančná </w:t>
      </w:r>
      <w:r w:rsidRPr="0073389C">
        <w:rPr>
          <w:b/>
        </w:rPr>
        <w:t>kontrola VO po uzatvorení zmluvy s úspešným uchádzačom</w:t>
      </w:r>
    </w:p>
    <w:p w14:paraId="7A55D2F5" w14:textId="77777777" w:rsidR="009D7F63" w:rsidRPr="0073389C" w:rsidRDefault="009D7F63" w:rsidP="009D7F63">
      <w:pPr>
        <w:spacing w:before="120" w:after="120" w:line="288" w:lineRule="auto"/>
        <w:jc w:val="both"/>
        <w:rPr>
          <w:lang w:eastAsia="x-none"/>
        </w:rPr>
      </w:pPr>
      <w:r w:rsidRPr="0073389C">
        <w:rPr>
          <w:lang w:eastAsia="x-none"/>
        </w:rPr>
        <w:t xml:space="preserve">Poskytovateľ vykonáva následnú ex-post kontrolu pri všetkých VO, v rámci ktorých bola riadne ukončená druhá ex-ante kontrola. </w:t>
      </w:r>
    </w:p>
    <w:p w14:paraId="6BBB61FB" w14:textId="77777777" w:rsidR="00B8656C" w:rsidRPr="00B8656C" w:rsidRDefault="009D7F63" w:rsidP="00B8656C">
      <w:pPr>
        <w:spacing w:before="120" w:after="120" w:line="288" w:lineRule="auto"/>
        <w:jc w:val="both"/>
        <w:rPr>
          <w:rFonts w:cs="Arial"/>
          <w:szCs w:val="19"/>
          <w:lang w:eastAsia="x-none"/>
        </w:rPr>
      </w:pPr>
      <w:r w:rsidRPr="0073389C">
        <w:rPr>
          <w:b/>
          <w:i/>
          <w:color w:val="FF0000"/>
        </w:rPr>
        <w:t>Povinnosť prijímateľa:</w:t>
      </w:r>
      <w:r w:rsidRPr="0073389C">
        <w:rPr>
          <w:color w:val="FF0000"/>
        </w:rPr>
        <w:t xml:space="preserve"> </w:t>
      </w:r>
      <w:r w:rsidRPr="0073389C">
        <w:t>Prijímateľ predkladá poskytovateľovi podpísanú zmluvu s úspešným uchádzačom do 10 pracovných dní po zverejnení zmluvy s úspešným uchádzačom</w:t>
      </w:r>
      <w:r w:rsidRPr="0073389C">
        <w:rPr>
          <w:rStyle w:val="Odkaznapoznmkupodiarou"/>
          <w:sz w:val="19"/>
        </w:rPr>
        <w:footnoteReference w:id="98"/>
      </w:r>
      <w:r w:rsidRPr="0073389C">
        <w:t xml:space="preserve">, resp. </w:t>
      </w:r>
      <w:r w:rsidRPr="0073389C">
        <w:rPr>
          <w:rFonts w:cs="Arial"/>
          <w:szCs w:val="19"/>
        </w:rPr>
        <w:t xml:space="preserve">do 10 </w:t>
      </w:r>
      <w:r w:rsidR="00B8656C">
        <w:rPr>
          <w:rFonts w:cs="Arial"/>
          <w:szCs w:val="19"/>
        </w:rPr>
        <w:t>pracovných</w:t>
      </w:r>
      <w:r w:rsidR="00B8656C" w:rsidRPr="0073389C">
        <w:t xml:space="preserve"> </w:t>
      </w:r>
      <w:r w:rsidRPr="0073389C">
        <w:t>dní od zaslania oznámenia o výsledku VO do vestníka ÚVO podľa toho, ktorý z týchto úkonov je neskorší</w:t>
      </w:r>
      <w:r w:rsidRPr="0073389C">
        <w:rPr>
          <w:lang w:eastAsia="x-none"/>
        </w:rPr>
        <w:t xml:space="preserve">. </w:t>
      </w:r>
      <w:r w:rsidR="00B8656C" w:rsidRPr="00B8656C">
        <w:rPr>
          <w:rFonts w:cs="Arial"/>
          <w:szCs w:val="19"/>
          <w:lang w:eastAsia="x-none"/>
        </w:rPr>
        <w:t>Ak prijímateľ nie je podľa zákona o slobode informácií povinnou osobou, je povinný predložiť dokumentáciu na kontrolu VO minimálne 10 pracovných dní od zaslania oznámenia o výsledku VO do vestníka ÚVO.</w:t>
      </w:r>
    </w:p>
    <w:p w14:paraId="0EAAC2B6" w14:textId="77777777" w:rsidR="00B8656C" w:rsidRPr="00B8656C" w:rsidRDefault="00B8656C" w:rsidP="00B8656C">
      <w:pPr>
        <w:spacing w:before="120" w:after="120" w:line="288" w:lineRule="auto"/>
        <w:jc w:val="both"/>
        <w:rPr>
          <w:rFonts w:cs="Arial"/>
          <w:szCs w:val="19"/>
          <w:lang w:eastAsia="x-none"/>
        </w:rPr>
      </w:pPr>
      <w:r w:rsidRPr="00B8656C">
        <w:rPr>
          <w:rFonts w:cs="Arial"/>
          <w:szCs w:val="19"/>
          <w:lang w:eastAsia="x-none"/>
        </w:rPr>
        <w:t>Lehota na výkon následnej ex-post kontroly je 7 pracovných dní od doručenia dokumentácie prijímateľom.</w:t>
      </w:r>
    </w:p>
    <w:p w14:paraId="7A55D2F7" w14:textId="7A8456C3" w:rsidR="009D7F63" w:rsidRPr="0073389C" w:rsidRDefault="009D7F63" w:rsidP="009D7F63">
      <w:pPr>
        <w:spacing w:before="120" w:after="120" w:line="288" w:lineRule="auto"/>
        <w:jc w:val="both"/>
      </w:pPr>
      <w:r w:rsidRPr="0073389C">
        <w:rPr>
          <w:b/>
          <w:i/>
          <w:color w:val="FF0000"/>
          <w:lang w:eastAsia="x-none"/>
        </w:rPr>
        <w:t>Povinnosť prijímateľa:</w:t>
      </w:r>
      <w:r w:rsidRPr="0073389C">
        <w:rPr>
          <w:color w:val="FF0000"/>
          <w:lang w:eastAsia="x-none"/>
        </w:rPr>
        <w:t xml:space="preserve"> </w:t>
      </w:r>
      <w:r w:rsidRPr="0073389C">
        <w:rPr>
          <w:lang w:eastAsia="x-none"/>
        </w:rPr>
        <w:t>Prijímateľ predkladá poskytovateľovi originál zmluvy s úspešným uchádzačom, resp. jej úradne overenú kópiu</w:t>
      </w:r>
      <w:r w:rsidR="006B7CFE">
        <w:rPr>
          <w:lang w:eastAsia="x-none"/>
        </w:rPr>
        <w:t xml:space="preserve"> (</w:t>
      </w:r>
      <w:r w:rsidR="006B7CFE" w:rsidRPr="006B7CFE">
        <w:rPr>
          <w:lang w:eastAsia="x-none"/>
        </w:rPr>
        <w:t>akceptuje sa aj kópia zmluvy overená štatutárnym zástupcom prijímateľa)</w:t>
      </w:r>
      <w:r w:rsidRPr="0073389C">
        <w:rPr>
          <w:lang w:eastAsia="x-none"/>
        </w:rPr>
        <w:t>. Túto zmluvu predkladá prijímateľ vrátane všetkých jej príloh. Poskytovateľ je oprávnený v rámci podmienok zmluvy o NFP, resp. záväzných dokumentov, na ktoré zmluva o NFP odkazuje, určiť prijímateľovi výnimku z predkladania týchto príloh, t.j. identifikovať typ príloh (napr. rozsiahla technická dokumentácia), ktoré prijímateľ nemusí poskytovateľovi predložiť.</w:t>
      </w:r>
      <w:r w:rsidRPr="0073389C">
        <w:t xml:space="preserve"> Prijímateľ predkladá dokumentáciu z VO v plnom rozsahu</w:t>
      </w:r>
      <w:r w:rsidR="00963E0D">
        <w:rPr>
          <w:rStyle w:val="Odkaznapoznmkupodiarou"/>
          <w:rFonts w:cs="Arial"/>
          <w:szCs w:val="19"/>
        </w:rPr>
        <w:footnoteReference w:id="99"/>
      </w:r>
      <w:r w:rsidR="00B8656C" w:rsidRPr="00B8656C">
        <w:rPr>
          <w:rFonts w:cs="Arial"/>
          <w:szCs w:val="19"/>
        </w:rPr>
        <w:t xml:space="preserve"> vo vzťahu k predmetnému typu kontroly VO</w:t>
      </w:r>
      <w:r w:rsidRPr="0073389C">
        <w:rPr>
          <w:rFonts w:cs="Arial"/>
          <w:szCs w:val="19"/>
        </w:rPr>
        <w:t>, vrátane:</w:t>
      </w:r>
    </w:p>
    <w:p w14:paraId="7A55D2F8" w14:textId="77777777" w:rsidR="009D7F63" w:rsidRPr="0073389C" w:rsidRDefault="009D7F63" w:rsidP="009A78AB">
      <w:pPr>
        <w:pStyle w:val="Default"/>
        <w:numPr>
          <w:ilvl w:val="0"/>
          <w:numId w:val="42"/>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lastRenderedPageBreak/>
        <w:t>zmluvy uzavretej medzi prijímateľom a úspešným uchádzačom;</w:t>
      </w:r>
    </w:p>
    <w:p w14:paraId="7A55D2F9" w14:textId="34500978" w:rsidR="009D7F63" w:rsidRPr="0073389C" w:rsidRDefault="009D7F63" w:rsidP="009A78AB">
      <w:pPr>
        <w:pStyle w:val="Default"/>
        <w:numPr>
          <w:ilvl w:val="0"/>
          <w:numId w:val="42"/>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oznámenia výsledku </w:t>
      </w:r>
      <w:r w:rsidR="00074E7D">
        <w:rPr>
          <w:rFonts w:ascii="Arial" w:hAnsi="Arial" w:cs="Arial"/>
          <w:sz w:val="19"/>
          <w:szCs w:val="19"/>
          <w:lang w:val="sk-SK"/>
        </w:rPr>
        <w:t>VO</w:t>
      </w:r>
      <w:r w:rsidRPr="0073389C">
        <w:rPr>
          <w:rFonts w:ascii="Arial" w:hAnsi="Arial" w:cs="Arial"/>
          <w:sz w:val="19"/>
          <w:szCs w:val="19"/>
          <w:lang w:val="sk-SK"/>
        </w:rPr>
        <w:t>/informácií zaslaných ÚVO a Ú. v. EÚ;</w:t>
      </w:r>
    </w:p>
    <w:p w14:paraId="7A55D2FA" w14:textId="77777777" w:rsidR="009D7F63" w:rsidRDefault="009D7F63" w:rsidP="009A78AB">
      <w:pPr>
        <w:pStyle w:val="Default"/>
        <w:numPr>
          <w:ilvl w:val="0"/>
          <w:numId w:val="42"/>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potvrdenie o zverejnení uzavretej zmluvy medzi prijímateľom a úspešným uchádzačom v CRZ, resp. na webovom sídle prijímateľa (uvedené zdokladuje napr. predložením „printscreen“);</w:t>
      </w:r>
    </w:p>
    <w:p w14:paraId="47449CDE" w14:textId="6BD6C8A6" w:rsidR="00B8656C" w:rsidRPr="0073389C" w:rsidRDefault="00B8656C" w:rsidP="009A78AB">
      <w:pPr>
        <w:pStyle w:val="Default"/>
        <w:numPr>
          <w:ilvl w:val="0"/>
          <w:numId w:val="42"/>
        </w:numPr>
        <w:spacing w:before="120" w:after="120" w:line="288" w:lineRule="auto"/>
        <w:ind w:left="567" w:hanging="283"/>
        <w:jc w:val="both"/>
        <w:rPr>
          <w:rFonts w:ascii="Arial" w:hAnsi="Arial" w:cs="Arial"/>
          <w:sz w:val="19"/>
          <w:szCs w:val="19"/>
          <w:lang w:val="sk-SK"/>
        </w:rPr>
      </w:pPr>
      <w:r w:rsidRPr="00B8656C">
        <w:rPr>
          <w:rFonts w:ascii="Arial" w:hAnsi="Arial" w:cs="Arial"/>
          <w:sz w:val="19"/>
          <w:szCs w:val="19"/>
          <w:lang w:val="sk-SK"/>
        </w:rPr>
        <w:t>čestné vyhlásenia o neprítomnosti konfliktu záujmov osôb zúčastňujúcich sa na procese VO</w:t>
      </w:r>
    </w:p>
    <w:p w14:paraId="7A55D2FB" w14:textId="694E147E" w:rsidR="009D7F63" w:rsidRPr="0073389C" w:rsidRDefault="009D7F63" w:rsidP="009A78AB">
      <w:pPr>
        <w:pStyle w:val="Default"/>
        <w:numPr>
          <w:ilvl w:val="0"/>
          <w:numId w:val="42"/>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ďalšie relevantné doklady, týkajúce sa nových skutočnost</w:t>
      </w:r>
      <w:r w:rsidR="009F4290">
        <w:rPr>
          <w:rFonts w:ascii="Arial" w:hAnsi="Arial" w:cs="Arial"/>
          <w:sz w:val="19"/>
          <w:szCs w:val="19"/>
          <w:lang w:val="sk-SK"/>
        </w:rPr>
        <w:t>í</w:t>
      </w:r>
      <w:r w:rsidRPr="0073389C">
        <w:rPr>
          <w:rFonts w:ascii="Arial" w:hAnsi="Arial" w:cs="Arial"/>
          <w:sz w:val="19"/>
          <w:szCs w:val="19"/>
          <w:lang w:val="sk-SK"/>
        </w:rPr>
        <w:t xml:space="preserve">, ktoré neboli predložené v rámci druhej ex-ante kontroly. </w:t>
      </w:r>
    </w:p>
    <w:p w14:paraId="7A55D2FC" w14:textId="19C4A51A" w:rsidR="009D7F63" w:rsidRPr="0073389C" w:rsidRDefault="00B8656C" w:rsidP="009D7F63">
      <w:pPr>
        <w:spacing w:before="120" w:after="120" w:line="288" w:lineRule="auto"/>
        <w:jc w:val="both"/>
      </w:pPr>
      <w:r w:rsidRPr="00B8656C">
        <w:rPr>
          <w:rFonts w:cs="Arial"/>
          <w:szCs w:val="19"/>
        </w:rPr>
        <w:t>Poskytovateľ požiada prijímateľa v prípade potreby o vysvetlenie, resp. doplnenie dokumentácie alebo informácií</w:t>
      </w:r>
      <w:r>
        <w:rPr>
          <w:rFonts w:cs="Arial"/>
          <w:szCs w:val="19"/>
        </w:rPr>
        <w:t xml:space="preserve">. </w:t>
      </w:r>
      <w:r w:rsidR="009D7F63" w:rsidRPr="0073389C">
        <w:rPr>
          <w:lang w:eastAsia="x-none"/>
        </w:rPr>
        <w:t xml:space="preserve">Poskytovateľ určí lehotu minimálne 5 a maximálne 10 pracovných dní na poskytnutie vysvetlenia/doplnenia dokumentácie k VO v závislosti od požadovaného rozsahu doplnenia/vysvetlenia dokumentácie. Lehota začína prijímateľovi plynúť odo dňa doručenia výzvy. </w:t>
      </w:r>
      <w:r w:rsidR="009D7F63" w:rsidRPr="0073389C">
        <w:t>Dňom odoslania žiadosti/výzvy prestáva plynúť lehota na výkon kontroly</w:t>
      </w:r>
      <w:r>
        <w:rPr>
          <w:rFonts w:cs="Arial"/>
          <w:szCs w:val="19"/>
        </w:rPr>
        <w:t xml:space="preserve"> VO</w:t>
      </w:r>
      <w:r w:rsidR="009D7F63" w:rsidRPr="0073389C">
        <w:t xml:space="preserve">. </w:t>
      </w:r>
    </w:p>
    <w:p w14:paraId="7A55D2FD" w14:textId="1FE27350" w:rsidR="009D7F63" w:rsidRPr="0073389C" w:rsidRDefault="009D7F63" w:rsidP="009D7F63">
      <w:pPr>
        <w:spacing w:before="120" w:after="120" w:line="288" w:lineRule="auto"/>
        <w:jc w:val="both"/>
      </w:pPr>
    </w:p>
    <w:p w14:paraId="7A55D2FE" w14:textId="4D6E9941" w:rsidR="009D7F63" w:rsidRPr="0073389C" w:rsidRDefault="009D7F63" w:rsidP="009D7F63">
      <w:pPr>
        <w:spacing w:before="120" w:after="120" w:line="288" w:lineRule="auto"/>
        <w:jc w:val="both"/>
        <w:rPr>
          <w:lang w:eastAsia="x-none"/>
        </w:rPr>
      </w:pPr>
      <w:r w:rsidRPr="0073389C">
        <w:rPr>
          <w:lang w:eastAsia="x-none"/>
        </w:rPr>
        <w:t xml:space="preserve">Dňom nasledujúcim po dni doručenia vysvetlenia alebo doplnenia dokumentácie poskytovateľovi začína plynúť nová lehota </w:t>
      </w:r>
      <w:r w:rsidR="00B8656C">
        <w:rPr>
          <w:rFonts w:cs="Arial"/>
          <w:szCs w:val="19"/>
          <w:lang w:eastAsia="x-none"/>
        </w:rPr>
        <w:t xml:space="preserve">7 pracovných dní </w:t>
      </w:r>
      <w:r w:rsidRPr="0073389C">
        <w:rPr>
          <w:lang w:eastAsia="x-none"/>
        </w:rPr>
        <w:t xml:space="preserve">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w:t>
      </w:r>
      <w:r w:rsidR="00B8656C">
        <w:rPr>
          <w:rFonts w:cs="Arial"/>
          <w:szCs w:val="19"/>
          <w:lang w:eastAsia="x-none"/>
        </w:rPr>
        <w:t xml:space="preserve">VO </w:t>
      </w:r>
      <w:r w:rsidRPr="0073389C">
        <w:rPr>
          <w:lang w:eastAsia="x-none"/>
        </w:rPr>
        <w:t>je nevyhnutné vyzvať prijímateľa na doplnenie chýbajúcich dokladov, uvedenú skutočnosť vyhodnotí poskytovateľ ako podstatné porušenie zmluvy o NFP.</w:t>
      </w:r>
    </w:p>
    <w:p w14:paraId="25B0A927" w14:textId="6739F152" w:rsidR="00B8656C" w:rsidRDefault="00B8656C" w:rsidP="009D7F63">
      <w:pPr>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prijať opatrenia na odstránenie nedostatkov a doložiť vysvetlenie alebo požadované dokumenty v lehote stanovenej poskytovateľom.</w:t>
      </w:r>
    </w:p>
    <w:p w14:paraId="359D388E" w14:textId="54FC0F89" w:rsidR="00B8656C" w:rsidRPr="00B8656C" w:rsidRDefault="00B8656C" w:rsidP="00B8656C">
      <w:pPr>
        <w:spacing w:before="120" w:after="120" w:line="288" w:lineRule="auto"/>
        <w:jc w:val="both"/>
        <w:rPr>
          <w:rFonts w:cs="Arial"/>
          <w:szCs w:val="19"/>
        </w:rPr>
      </w:pPr>
      <w:r w:rsidRPr="00B8656C">
        <w:rPr>
          <w:rFonts w:cs="Arial"/>
          <w:szCs w:val="19"/>
        </w:rPr>
        <w:t>Ak poskytovateľ identifikuje nedostatky v procese VO, preruší kontrolu VO a vyzve prijímateľa v návrhu správy z kontroly VO v primeranej lehote na odstránenie nedostatkov, zapracovanie pripomienok, zdôvodnenie nezapracovania pripomienok alebo podanie námietok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Poskytovateľ spolu s výzvou vypracuje a prijímateľovi zašle návrh správy z kontroly VO, v ktorej určí lehotu na podanie námietok k návrhu správy z kontroly VO. Poskytovateľ posúdi námietky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6B8F6FE8" w14:textId="28B71F31" w:rsidR="00B8656C" w:rsidRPr="00B8656C" w:rsidRDefault="006D1938" w:rsidP="00B8656C">
      <w:pPr>
        <w:spacing w:before="120" w:after="120" w:line="288" w:lineRule="auto"/>
        <w:jc w:val="both"/>
        <w:rPr>
          <w:rFonts w:cs="Arial"/>
          <w:szCs w:val="19"/>
        </w:rPr>
      </w:pPr>
      <w:r>
        <w:rPr>
          <w:rFonts w:cs="Arial"/>
          <w:szCs w:val="19"/>
        </w:rPr>
        <w:t>F</w:t>
      </w:r>
      <w:r w:rsidR="00D049A5">
        <w:rPr>
          <w:rFonts w:cs="Arial"/>
          <w:szCs w:val="19"/>
        </w:rPr>
        <w:t xml:space="preserve">inančná </w:t>
      </w:r>
      <w:r w:rsidR="00B8656C" w:rsidRPr="00B8656C">
        <w:rPr>
          <w:rFonts w:cs="Arial"/>
          <w:szCs w:val="19"/>
        </w:rPr>
        <w:t>kontrola VO sa považuje za ukončenú zaslaním</w:t>
      </w:r>
      <w:r w:rsidR="00D049A5">
        <w:rPr>
          <w:rFonts w:cs="Arial"/>
          <w:szCs w:val="19"/>
        </w:rPr>
        <w:t xml:space="preserve"> </w:t>
      </w:r>
      <w:r w:rsidR="00B8656C" w:rsidRPr="00B8656C">
        <w:rPr>
          <w:rFonts w:cs="Arial"/>
          <w:szCs w:val="19"/>
        </w:rPr>
        <w:t>správy z kontroly VO prijímateľovi.</w:t>
      </w:r>
    </w:p>
    <w:p w14:paraId="7A55D2FF" w14:textId="5E749DCA" w:rsidR="009D7F63" w:rsidRPr="0073389C" w:rsidRDefault="009D7F63" w:rsidP="009D7F63">
      <w:pPr>
        <w:spacing w:before="120" w:after="120" w:line="288" w:lineRule="auto"/>
        <w:jc w:val="both"/>
        <w:rPr>
          <w:lang w:eastAsia="x-none"/>
        </w:rPr>
      </w:pPr>
      <w:r w:rsidRPr="0073389C">
        <w:rPr>
          <w:lang w:eastAsia="x-none"/>
        </w:rPr>
        <w:t>Ak pri ex-post kontrole poskytovateľ nezistí porušenie princípov 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ŽoP.</w:t>
      </w:r>
    </w:p>
    <w:p w14:paraId="7A55D300" w14:textId="143465A8" w:rsidR="009D7F63" w:rsidRPr="0073389C" w:rsidRDefault="009D7F63" w:rsidP="009D7F63">
      <w:pPr>
        <w:spacing w:before="120" w:after="120" w:line="288" w:lineRule="auto"/>
        <w:jc w:val="both"/>
        <w:rPr>
          <w:lang w:eastAsia="x-none"/>
        </w:rPr>
      </w:pPr>
      <w:r w:rsidRPr="0073389C">
        <w:rPr>
          <w:lang w:eastAsia="x-none"/>
        </w:rPr>
        <w:t xml:space="preserve">V prípade, že poskytovateľ zistí skutočnosti ovplyvňujúce posudzovanie oprávnenosti výdavkov (na základe zistení vecnej kontroly VO), ktoré však </w:t>
      </w:r>
      <w:r w:rsidR="00F25EBB" w:rsidRPr="0073389C">
        <w:rPr>
          <w:rFonts w:cs="Arial"/>
          <w:szCs w:val="19"/>
          <w:lang w:eastAsia="x-none"/>
        </w:rPr>
        <w:t>nepredstavuj</w:t>
      </w:r>
      <w:r w:rsidR="00F25EBB">
        <w:rPr>
          <w:rFonts w:cs="Arial"/>
          <w:szCs w:val="19"/>
          <w:lang w:eastAsia="x-none"/>
        </w:rPr>
        <w:t>ú</w:t>
      </w:r>
      <w:r w:rsidR="00F25EBB" w:rsidRPr="0073389C">
        <w:rPr>
          <w:rFonts w:cs="Arial"/>
          <w:szCs w:val="19"/>
          <w:lang w:eastAsia="x-none"/>
        </w:rPr>
        <w:t xml:space="preserve"> </w:t>
      </w:r>
      <w:r w:rsidRPr="0073389C">
        <w:rPr>
          <w:lang w:eastAsia="x-none"/>
        </w:rPr>
        <w:t>závažné porušenie zmluvy o NFP a zároveň nezistí iné porušenie ZVO a platnej legislatívy SR a EÚ, ktoré malo alebo by mohlo mať vplyv na VO, v záveroch ktorými akceptuje proces VO uvedie všetky skutočnosti týkajúce sa takýchto zistení v</w:t>
      </w:r>
      <w:r w:rsidR="00F25EBB">
        <w:rPr>
          <w:rFonts w:cs="Arial"/>
          <w:szCs w:val="19"/>
          <w:lang w:eastAsia="x-none"/>
        </w:rPr>
        <w:t> </w:t>
      </w:r>
      <w:r w:rsidR="006B7CFE" w:rsidDel="006B7CFE">
        <w:rPr>
          <w:rFonts w:cs="Arial"/>
          <w:szCs w:val="19"/>
        </w:rPr>
        <w:t xml:space="preserve"> </w:t>
      </w:r>
      <w:r w:rsidRPr="0073389C">
        <w:rPr>
          <w:lang w:eastAsia="x-none"/>
        </w:rPr>
        <w:t>správe</w:t>
      </w:r>
      <w:r w:rsidR="00F25EBB">
        <w:rPr>
          <w:rFonts w:cs="Arial"/>
          <w:szCs w:val="19"/>
          <w:lang w:eastAsia="x-none"/>
        </w:rPr>
        <w:t xml:space="preserve"> z kontroly VO</w:t>
      </w:r>
      <w:r w:rsidRPr="0073389C">
        <w:rPr>
          <w:lang w:eastAsia="x-none"/>
        </w:rPr>
        <w:t>.</w:t>
      </w:r>
    </w:p>
    <w:p w14:paraId="7A55D301" w14:textId="7D87FEA2" w:rsidR="009D7F63" w:rsidRPr="0073389C" w:rsidRDefault="009D7F63" w:rsidP="009D7F63">
      <w:pPr>
        <w:spacing w:before="120" w:after="120" w:line="288" w:lineRule="auto"/>
        <w:jc w:val="both"/>
        <w:rPr>
          <w:lang w:eastAsia="x-none"/>
        </w:rPr>
      </w:pPr>
      <w:r w:rsidRPr="0073389C">
        <w:rPr>
          <w:lang w:eastAsia="x-none"/>
        </w:rPr>
        <w:t>Ak pri následnej ex</w:t>
      </w:r>
      <w:r w:rsidR="00857ADC">
        <w:rPr>
          <w:lang w:eastAsia="x-none"/>
        </w:rPr>
        <w:t>-</w:t>
      </w:r>
      <w:r w:rsidRPr="0073389C">
        <w:rPr>
          <w:lang w:eastAsia="x-none"/>
        </w:rPr>
        <w:t>post kontrole poskytovateľ zistí porušenie princípov a postupov VO, resp. porušenie pravidiel a ustanovení legislatívy SR a EÚ, pričom rozsah a závažnosť týchto zistení má taký charakter, že mali alebo mohli mať vplyv na výsledok VO, v tomto prípade:</w:t>
      </w:r>
    </w:p>
    <w:p w14:paraId="7A55D302" w14:textId="71D18103"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F25EBB">
        <w:rPr>
          <w:rFonts w:cs="Arial"/>
          <w:szCs w:val="19"/>
          <w:lang w:val="sk-SK"/>
        </w:rPr>
        <w:t xml:space="preserve"> VO</w:t>
      </w:r>
      <w:r w:rsidRPr="0073389C">
        <w:rPr>
          <w:rFonts w:cs="Arial"/>
          <w:szCs w:val="19"/>
          <w:lang w:val="sk-SK"/>
        </w:rPr>
        <w:t xml:space="preserve"> nepripustí výdavky </w:t>
      </w:r>
      <w:r w:rsidR="00F25EBB" w:rsidRPr="00F25EBB">
        <w:rPr>
          <w:rFonts w:cs="Arial"/>
          <w:szCs w:val="19"/>
          <w:lang w:val="sk-SK"/>
        </w:rPr>
        <w:t xml:space="preserve">týkajúce sa predmetu zákazky zadávanej na základe kontrolovaného VO </w:t>
      </w:r>
      <w:r w:rsidRPr="0073389C">
        <w:rPr>
          <w:rFonts w:cs="Arial"/>
          <w:szCs w:val="19"/>
          <w:lang w:val="sk-SK"/>
        </w:rPr>
        <w:t>do financovania v plnom rozsahu, alebo</w:t>
      </w:r>
    </w:p>
    <w:p w14:paraId="7A55D303" w14:textId="392CA31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lastRenderedPageBreak/>
        <w:t xml:space="preserve">postupuje podľa metodického pokynu CKO č. 5, ktorý upravuje postup pri určení </w:t>
      </w:r>
      <w:r w:rsidR="006B7CFE" w:rsidRPr="006B7CFE">
        <w:rPr>
          <w:rFonts w:cs="Arial"/>
          <w:szCs w:val="19"/>
          <w:lang w:val="sk-SK"/>
        </w:rPr>
        <w:t>finančných opráv pri nedodržaní pravidiel a postupov</w:t>
      </w:r>
      <w:r w:rsidRPr="0073389C">
        <w:rPr>
          <w:rFonts w:cs="Arial"/>
          <w:szCs w:val="19"/>
          <w:lang w:val="sk-SK"/>
        </w:rPr>
        <w:t xml:space="preserve"> VO. </w:t>
      </w:r>
    </w:p>
    <w:p w14:paraId="7A55D304" w14:textId="77777777" w:rsidR="009D7F63" w:rsidRPr="0073389C" w:rsidRDefault="009D7F63" w:rsidP="009D7F63">
      <w:pPr>
        <w:spacing w:before="120" w:after="120" w:line="288" w:lineRule="auto"/>
        <w:jc w:val="both"/>
        <w:rPr>
          <w:lang w:eastAsia="x-none"/>
        </w:rPr>
      </w:pPr>
      <w:r w:rsidRPr="0073389C">
        <w:rPr>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3389C">
        <w:t>prvej alebo druhej odrážky</w:t>
      </w:r>
      <w:r w:rsidRPr="0073389C">
        <w:rPr>
          <w:lang w:eastAsia="x-none"/>
        </w:rPr>
        <w:t xml:space="preserve"> predchádzajúceho odseku závisí od rozsahu, závažnosti a momentu zistenia nedostatkov. </w:t>
      </w:r>
    </w:p>
    <w:p w14:paraId="7A55D305" w14:textId="007A7B83" w:rsidR="009D7F63" w:rsidRDefault="009D7F63" w:rsidP="009D7F63">
      <w:pPr>
        <w:spacing w:before="120" w:after="120" w:line="288" w:lineRule="auto"/>
        <w:jc w:val="both"/>
        <w:rPr>
          <w:lang w:eastAsia="x-none"/>
        </w:rPr>
      </w:pPr>
      <w:r w:rsidRPr="0073389C">
        <w:rPr>
          <w:lang w:eastAsia="x-none"/>
        </w:rPr>
        <w:t xml:space="preserve">Pokiaľ nastala niektorá zo skutočností, ktorá neumožňuje poskytovateľovi určiť ex-ante </w:t>
      </w:r>
      <w:r w:rsidR="006B7CFE" w:rsidRPr="006B7CFE">
        <w:rPr>
          <w:lang w:eastAsia="x-none"/>
        </w:rPr>
        <w:t>finančnú opravu</w:t>
      </w:r>
      <w:r w:rsidR="006B7CFE" w:rsidRPr="006B7CFE" w:rsidDel="006B7CFE">
        <w:rPr>
          <w:lang w:eastAsia="x-none"/>
        </w:rPr>
        <w:t xml:space="preserve"> </w:t>
      </w:r>
      <w:r w:rsidRPr="0073389C">
        <w:rPr>
          <w:lang w:eastAsia="x-none"/>
        </w:rPr>
        <w:t xml:space="preserve">(napr. prijímateľ podpísal zmluvu s úspešným uchádzačom bez riadneho ukončenia druhej ex-ante kontroly), poskytovateľ v záveroch kontroly nepripustí výdavky </w:t>
      </w:r>
      <w:r w:rsidR="00F25EBB" w:rsidRPr="00F25EBB">
        <w:rPr>
          <w:rFonts w:cs="Arial"/>
          <w:szCs w:val="19"/>
          <w:lang w:eastAsia="x-none"/>
        </w:rPr>
        <w:t>týkajúce sa predmetu zákazky zadávanej na základe kontrolovaného VO</w:t>
      </w:r>
      <w:r w:rsidR="00F25EBB">
        <w:rPr>
          <w:rFonts w:cs="Arial"/>
          <w:szCs w:val="19"/>
          <w:lang w:eastAsia="x-none"/>
        </w:rPr>
        <w:t xml:space="preserve"> </w:t>
      </w:r>
      <w:r w:rsidRPr="0073389C">
        <w:rPr>
          <w:lang w:eastAsia="x-none"/>
        </w:rPr>
        <w:t>do financovania v plnom rozsahu, bez ohľadu na ustanovenie predošlého odseku.</w:t>
      </w:r>
    </w:p>
    <w:p w14:paraId="57E58F89" w14:textId="77777777" w:rsidR="00A553F1" w:rsidRPr="00A553F1" w:rsidRDefault="00A553F1" w:rsidP="00A553F1">
      <w:pPr>
        <w:spacing w:before="120" w:after="120" w:line="288" w:lineRule="auto"/>
        <w:jc w:val="both"/>
        <w:rPr>
          <w:lang w:eastAsia="x-none"/>
        </w:rPr>
      </w:pPr>
      <w:r w:rsidRPr="00A553F1">
        <w:rPr>
          <w:b/>
          <w:i/>
          <w:color w:val="FF0000"/>
          <w:lang w:eastAsia="x-none"/>
        </w:rPr>
        <w:t>Povinnosť prijímateľa:</w:t>
      </w:r>
      <w:r w:rsidRPr="00A553F1">
        <w:rPr>
          <w:lang w:eastAsia="x-none"/>
        </w:rPr>
        <w:t xml:space="preserve"> Pokiaľ má prijímateľ informáciu o skutočnosti, že v rámci daného VO bola vykonaná kontrola VO podľa § 169 ZVO, informuje poskytovateľ aj o tejto skutočnosti a súčasne s dokumentáciou predloží aj výsledok tejto kontroly, resp. iným spôsobom identifikuje tento výsledok (kópia  rozhodnutia ÚVO alebo záznam z kontroly). Rovnakým spôsobom je prijímateľ povinný informovať poskytovateľa aj o všetkých revíznych postupoch týkajúcich sa predmetnej zákazky.</w:t>
      </w:r>
    </w:p>
    <w:p w14:paraId="46204386" w14:textId="77777777" w:rsidR="00A553F1" w:rsidRPr="0073389C" w:rsidRDefault="00A553F1" w:rsidP="00771817">
      <w:pPr>
        <w:spacing w:before="120" w:after="120" w:line="288" w:lineRule="auto"/>
        <w:jc w:val="both"/>
        <w:rPr>
          <w:lang w:eastAsia="x-none"/>
        </w:rPr>
      </w:pPr>
    </w:p>
    <w:p w14:paraId="7A55D306" w14:textId="75E0FA3F" w:rsidR="009D7F63" w:rsidRPr="0073389C" w:rsidRDefault="009D7F63" w:rsidP="00771817">
      <w:pPr>
        <w:spacing w:before="120" w:after="120" w:line="288" w:lineRule="auto"/>
        <w:jc w:val="both"/>
        <w:rPr>
          <w:b/>
        </w:rPr>
      </w:pPr>
      <w:r w:rsidRPr="0073389C">
        <w:rPr>
          <w:b/>
        </w:rPr>
        <w:t>e) Kontrola dodatkov –</w:t>
      </w:r>
      <w:r w:rsidR="000E6C6C">
        <w:rPr>
          <w:b/>
        </w:rPr>
        <w:t xml:space="preserve">finančná </w:t>
      </w:r>
      <w:r w:rsidRPr="0073389C">
        <w:rPr>
          <w:b/>
        </w:rPr>
        <w:t>kontrola návrhu dodatku</w:t>
      </w:r>
      <w:r w:rsidR="00F25EBB">
        <w:rPr>
          <w:rFonts w:cs="Arial"/>
          <w:b/>
          <w:szCs w:val="19"/>
        </w:rPr>
        <w:t xml:space="preserve"> </w:t>
      </w:r>
      <w:r w:rsidR="00F25EBB" w:rsidRPr="00F25EBB">
        <w:rPr>
          <w:rFonts w:cs="Arial"/>
          <w:b/>
          <w:szCs w:val="19"/>
        </w:rPr>
        <w:t>k zmluve s úspešným uchádzačom</w:t>
      </w:r>
    </w:p>
    <w:p w14:paraId="7A55D307"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predložiť poskytovateľovi návrhy všetkých dodatkov (pred podpisom oboma zmluvnými stranami) súvisiacich s výsledkom VO spolufinancovaného z EŠIF za účelom kontroly. Uvedená povinnosť sa vzťahuje aj na prípady, keď sa dodatok vzťahuje na časť výdavkov, ktoré nie sú oprávnenými výdavkami, avšak sú súčasťou zákazky, ktorá je spolufinancovaná z fondov EŠIF. </w:t>
      </w:r>
    </w:p>
    <w:p w14:paraId="7A55D308"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predložiť takýto návrh dodatku ešte pred tým, ako sa skutočnosť menená dodatkom udeje (napr. uplynutie lehoty realizácie diela, zmeny v súpise položiek alebo v rozpočte diela). Uvedená povinnosť sa nevzťahuje na prípady, keď sa dodatkom menia identifikačné a kontaktné údaje zmluvných strán (napr. adresa sídla, kontaktné osoby, číslo bankového účtu a pod.). V tomto prípade (zmene identifikačných a kontaktných údajov) je prijímateľ oprávnený predložiť takýto dodatok až po jeho podpise oboma zmluvnými stranami, teda nie je povinný ho predložiť na schválenie pred jeho podpisom. </w:t>
      </w:r>
    </w:p>
    <w:p w14:paraId="212E7F6E" w14:textId="5625D056" w:rsidR="00F25EBB" w:rsidRPr="0073389C" w:rsidRDefault="00F25EBB" w:rsidP="009D7F63">
      <w:pPr>
        <w:spacing w:before="120" w:after="120" w:line="288" w:lineRule="auto"/>
        <w:jc w:val="both"/>
        <w:rPr>
          <w:rFonts w:cs="Arial"/>
          <w:szCs w:val="19"/>
        </w:rPr>
      </w:pPr>
      <w:r w:rsidRPr="00F25EBB">
        <w:rPr>
          <w:rFonts w:cs="Arial"/>
          <w:szCs w:val="19"/>
        </w:rPr>
        <w:t>Lehota na výkon kontroly návrhu dodatku je 15 pracovných dní od doručenia dokumentácie prijímateľom.</w:t>
      </w:r>
    </w:p>
    <w:p w14:paraId="7A55D309" w14:textId="3E8BE07F" w:rsidR="009D7F63" w:rsidRPr="0073389C" w:rsidRDefault="009D7F63" w:rsidP="009D7F63">
      <w:pPr>
        <w:spacing w:before="120" w:after="120" w:line="288" w:lineRule="auto"/>
        <w:jc w:val="both"/>
        <w:rPr>
          <w:b/>
          <w:i/>
          <w:color w:val="FF0000"/>
        </w:rPr>
      </w:pPr>
      <w:r w:rsidRPr="0073389C">
        <w:rPr>
          <w:b/>
          <w:i/>
          <w:color w:val="FF0000"/>
        </w:rPr>
        <w:t xml:space="preserve">Povinnosť prijímateľa: </w:t>
      </w:r>
      <w:r w:rsidRPr="0073389C">
        <w:t>Prijímateľ predkladá dokumentáciu z VO pred podpisom návrhu dodatku v plnom rozsahu</w:t>
      </w:r>
      <w:r w:rsidR="00963E0D">
        <w:rPr>
          <w:rStyle w:val="Odkaznapoznmkupodiarou"/>
          <w:rFonts w:cs="Arial"/>
          <w:szCs w:val="19"/>
        </w:rPr>
        <w:footnoteReference w:id="100"/>
      </w:r>
      <w:r w:rsidR="004A1434" w:rsidRPr="004A1434">
        <w:rPr>
          <w:rFonts w:cs="Arial"/>
          <w:szCs w:val="19"/>
        </w:rPr>
        <w:t xml:space="preserve"> vo vzťahu k predmetnému typu kontroly VO</w:t>
      </w:r>
      <w:r w:rsidRPr="0073389C">
        <w:t xml:space="preserve">, najmä: </w:t>
      </w:r>
    </w:p>
    <w:p w14:paraId="7A55D30A" w14:textId="77777777" w:rsidR="009D7F63"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návrh dodatku zmluvy s úspešným uchádzačom, ktorého prílohou je v prípade dodávky stavebných prác alebo tovarov aj podporné stanovisko stavebného dozoru alebo iného príslušného odborníka atď. Stanovisko by malo obsahovať dôvody, ktoré vedú k zazmluvneniu dodatočných prác a služieb nad rámec zmluvy medzi prijímateľom a úspešným uchádzačom;</w:t>
      </w:r>
    </w:p>
    <w:p w14:paraId="70FABAD0" w14:textId="6C506A99" w:rsidR="004A1434" w:rsidRPr="0073389C" w:rsidRDefault="004A1434" w:rsidP="009D7F63">
      <w:pPr>
        <w:pStyle w:val="Bulletslevel2"/>
        <w:spacing w:after="120" w:line="288" w:lineRule="auto"/>
        <w:ind w:left="567" w:hanging="283"/>
        <w:jc w:val="both"/>
        <w:rPr>
          <w:rFonts w:cs="Arial"/>
          <w:szCs w:val="19"/>
          <w:lang w:val="sk-SK"/>
        </w:rPr>
      </w:pPr>
      <w:r w:rsidRPr="004A1434">
        <w:rPr>
          <w:rFonts w:cs="Arial"/>
          <w:szCs w:val="19"/>
          <w:lang w:val="sk-SK"/>
        </w:rPr>
        <w:t>čestné vyhlásenia o neprítomnosti konfliktu záujmov osôb zúčastňujúcich sa na procese VO</w:t>
      </w:r>
      <w:r w:rsidR="00C67CE4">
        <w:rPr>
          <w:rFonts w:cs="Arial"/>
          <w:szCs w:val="19"/>
          <w:lang w:val="sk-SK"/>
        </w:rPr>
        <w:t>.</w:t>
      </w:r>
    </w:p>
    <w:p w14:paraId="7A55D30C" w14:textId="5E7B6EA1" w:rsidR="009D7F63" w:rsidRDefault="009D7F63" w:rsidP="009D7F63">
      <w:pPr>
        <w:spacing w:before="120" w:after="120" w:line="288" w:lineRule="auto"/>
        <w:jc w:val="both"/>
        <w:rPr>
          <w:lang w:eastAsia="x-none"/>
        </w:rPr>
      </w:pPr>
      <w:r w:rsidRPr="0073389C">
        <w:rPr>
          <w:b/>
          <w:i/>
          <w:color w:val="00B0F0"/>
        </w:rPr>
        <w:t>Povinnosť poskytovateľa:</w:t>
      </w:r>
      <w:r w:rsidRPr="0073389C">
        <w:rPr>
          <w:color w:val="00B0F0"/>
        </w:rPr>
        <w:t xml:space="preserve"> </w:t>
      </w:r>
      <w:r w:rsidRPr="0073389C">
        <w:t xml:space="preserve">Poskytovateľ vykoná kontrolu návrhu dodatku v lehote 15 pracovných dní. </w:t>
      </w:r>
    </w:p>
    <w:p w14:paraId="4F23555A" w14:textId="77777777" w:rsidR="004A1434" w:rsidRPr="004A1434" w:rsidRDefault="004A1434" w:rsidP="004A1434">
      <w:pPr>
        <w:spacing w:before="120" w:after="120" w:line="288" w:lineRule="auto"/>
        <w:jc w:val="both"/>
        <w:rPr>
          <w:rFonts w:cs="Arial"/>
          <w:szCs w:val="19"/>
        </w:rPr>
      </w:pPr>
      <w:r w:rsidRPr="004A1434">
        <w:rPr>
          <w:rFonts w:cs="Arial"/>
          <w:szCs w:val="19"/>
        </w:rPr>
        <w:t xml:space="preserve">Poskytovateľ požiada prijímateľa o vysvetlenie v prípade potreby odôvodnenia zvoleného postupu, resp. vysvetlenia/doplnenia dokumentácie alebo informácií v lehote minimálne 5 pracovných dní a maximálne 10 pracovných dní odo dňa doručenia žiadosti o vysvetlenie resp. doplnenie dokumentácie. Dňom odoslania žiadosti prestáva plynúť lehota na výkon kontroly VO. Dňom nasledujúcim po dni doručenia vysvetlenia alebo doplnenia dokumentácie poskytovateľovi začína plynúť nová lehota 15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w:t>
      </w:r>
      <w:r w:rsidRPr="004A1434">
        <w:rPr>
          <w:rFonts w:cs="Arial"/>
          <w:szCs w:val="19"/>
        </w:rPr>
        <w:lastRenderedPageBreak/>
        <w:t>chýbajúcich dokladov, uvedenú skutočnosť poskytovateľ bude môcť vyhodnotiť ako podstatné porušenie zmluvy o NFP.</w:t>
      </w:r>
    </w:p>
    <w:p w14:paraId="198E33B7" w14:textId="689F5F4A" w:rsidR="004A1434" w:rsidRPr="004A1434" w:rsidRDefault="004A1434" w:rsidP="004A1434">
      <w:pPr>
        <w:spacing w:before="120" w:after="120" w:line="288" w:lineRule="auto"/>
        <w:jc w:val="both"/>
        <w:rPr>
          <w:rFonts w:cs="Arial"/>
          <w:szCs w:val="19"/>
        </w:rPr>
      </w:pPr>
      <w:r w:rsidRPr="004A1434">
        <w:rPr>
          <w:rFonts w:cs="Arial"/>
          <w:szCs w:val="19"/>
        </w:rPr>
        <w:t>Ak poskytovateľ</w:t>
      </w:r>
      <w:r w:rsidRPr="004A1434" w:rsidDel="006526CF">
        <w:rPr>
          <w:rFonts w:cs="Arial"/>
          <w:szCs w:val="19"/>
        </w:rPr>
        <w:t xml:space="preserve"> </w:t>
      </w:r>
      <w:r w:rsidRPr="004A1434">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Poskytovateľ posúdi námietky k návrhu správy z kontroly VO a zašle prijímateľovi správu z kontroly, ktorej záverom môže byť súhlas alebo nesúhlas s uzavretím dodatku s úspešným uchádzačom. V prípade zistenia porušenia princípov a postupov VO, resp. porušenia pravidiel a ustanovení legislatívy SR a EÚ, ktoré mali alebo mohli mať vplyv na výsledok VO, záverom kontroly VO je nesúhlas s podpísaním dodatku verejného obstarávateľa s úspešným uchádzačom. Tento nesúhlas predstavuje zároveň deklaráciu poskytovateľa týkajúcu sa nepripustenia súvisiacich budúcich výdavkov do financovania v plnom rozsahu, t. j. pokiaľ by bol dodatok s úspešným uchádzačom aj napriek nesúhlasu poskytovateľa podpísaný, poskytovateľ ho v rámci ex-post kontroly nepripustí do financovania v plnom rozsahu. </w:t>
      </w:r>
    </w:p>
    <w:p w14:paraId="3E03CD73" w14:textId="68B1CD4A" w:rsidR="00AE02EE" w:rsidRDefault="000E6C6C" w:rsidP="004A1434">
      <w:pPr>
        <w:spacing w:before="120" w:after="120" w:line="288" w:lineRule="auto"/>
        <w:jc w:val="both"/>
        <w:rPr>
          <w:rFonts w:cs="Arial"/>
          <w:szCs w:val="19"/>
        </w:rPr>
      </w:pPr>
      <w:r w:rsidRPr="0073389C">
        <w:rPr>
          <w:b/>
          <w:i/>
          <w:color w:val="FF0000"/>
        </w:rPr>
        <w:t>Povinnosť prijímateľa:</w:t>
      </w:r>
      <w:r w:rsidRPr="0073389C">
        <w:rPr>
          <w:color w:val="FF0000"/>
        </w:rPr>
        <w:t xml:space="preserve"> </w:t>
      </w:r>
      <w:r w:rsidR="00AE02EE" w:rsidRPr="00AE02EE">
        <w:rPr>
          <w:rFonts w:cs="Arial"/>
          <w:szCs w:val="19"/>
        </w:rPr>
        <w:t>Prijímateľ je povinný prijať opatrenia na odstránenie nedostatkov a doložiť vysvetlenie alebo požadované dokumenty v lehote stanovenej poskytovateľom.</w:t>
      </w:r>
    </w:p>
    <w:p w14:paraId="19742123" w14:textId="4517876E" w:rsidR="00AE02EE" w:rsidRDefault="00AE02EE" w:rsidP="004A1434">
      <w:pPr>
        <w:spacing w:before="120" w:after="120" w:line="288" w:lineRule="auto"/>
        <w:jc w:val="both"/>
        <w:rPr>
          <w:rFonts w:cs="Arial"/>
          <w:szCs w:val="19"/>
        </w:rPr>
      </w:pPr>
      <w:r w:rsidRPr="00AE02EE">
        <w:rPr>
          <w:rFonts w:cs="Arial"/>
          <w:szCs w:val="19"/>
        </w:rPr>
        <w:t>Ak poskytovateľ identifikuje nedostatky v procese VO, postupuje analogicky vo vzťahu k druhej ex-ante kontrole</w:t>
      </w:r>
      <w:r w:rsidR="00D077F7">
        <w:rPr>
          <w:rFonts w:cs="Arial"/>
          <w:szCs w:val="19"/>
        </w:rPr>
        <w:t xml:space="preserve"> </w:t>
      </w:r>
      <w:r w:rsidR="00D077F7" w:rsidRPr="00D077F7">
        <w:rPr>
          <w:rFonts w:cs="Arial"/>
          <w:szCs w:val="19"/>
        </w:rPr>
        <w:t>s výnimkou tých častí, ktoré upravujú kontrolu nadlimitných zákaziek pred podpisom zmluvy zo strany ÚVO v zmysle § 169 ods. 2 ZVO.</w:t>
      </w:r>
    </w:p>
    <w:p w14:paraId="37D4DB52" w14:textId="72EC6B8A" w:rsidR="004A1434" w:rsidRPr="0073389C" w:rsidRDefault="007F4E20" w:rsidP="004A1434">
      <w:pPr>
        <w:spacing w:before="120" w:after="120" w:line="288" w:lineRule="auto"/>
        <w:jc w:val="both"/>
        <w:rPr>
          <w:rFonts w:cs="Arial"/>
          <w:szCs w:val="19"/>
        </w:rPr>
      </w:pPr>
      <w:r>
        <w:rPr>
          <w:rFonts w:cs="Arial"/>
          <w:szCs w:val="19"/>
        </w:rPr>
        <w:t>F</w:t>
      </w:r>
      <w:r w:rsidR="000E6C6C">
        <w:rPr>
          <w:rFonts w:cs="Arial"/>
          <w:szCs w:val="19"/>
        </w:rPr>
        <w:t>inančná</w:t>
      </w:r>
      <w:r w:rsidR="004A1434" w:rsidRPr="004A1434">
        <w:rPr>
          <w:rFonts w:cs="Arial"/>
          <w:szCs w:val="19"/>
        </w:rPr>
        <w:t xml:space="preserve"> kontrola VO sa považuje za ukončenú zaslaním</w:t>
      </w:r>
      <w:r w:rsidR="000E6C6C">
        <w:rPr>
          <w:rFonts w:cs="Arial"/>
          <w:szCs w:val="19"/>
        </w:rPr>
        <w:t xml:space="preserve"> </w:t>
      </w:r>
      <w:r w:rsidR="004A1434" w:rsidRPr="004A1434">
        <w:rPr>
          <w:rFonts w:cs="Arial"/>
          <w:szCs w:val="19"/>
        </w:rPr>
        <w:t>správy z kontroly VO prijímateľovi.</w:t>
      </w:r>
      <w:r w:rsidR="004A1434">
        <w:rPr>
          <w:rFonts w:cs="Arial"/>
          <w:szCs w:val="19"/>
        </w:rPr>
        <w:t xml:space="preserve"> </w:t>
      </w:r>
    </w:p>
    <w:p w14:paraId="7A55D313" w14:textId="6D33DB71"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 prípade nesúhlasu poskytovateľa zdržať sa uzatvorenia dodatku s úspešným dodávateľom.</w:t>
      </w:r>
    </w:p>
    <w:p w14:paraId="3117C3F3" w14:textId="0EDAAFD2" w:rsidR="009F4290" w:rsidRPr="0073389C" w:rsidRDefault="009F4290" w:rsidP="009D7F63">
      <w:pPr>
        <w:spacing w:before="120" w:after="120" w:line="288" w:lineRule="auto"/>
        <w:jc w:val="both"/>
      </w:pPr>
      <w:r w:rsidRPr="009F4290">
        <w:t xml:space="preserve">Pokiaľ prijímateľ plánuje upraviť existujúci zmluvný vzťah na základe priameho rokovacieho konania, je v tomto prípade povinný predložiť poskytovateľovi návrh príslušného oznámenia o </w:t>
      </w:r>
      <w:r w:rsidR="00D077F7" w:rsidRPr="00D077F7">
        <w:t>zámere uzavrieť zmluvu</w:t>
      </w:r>
      <w:r w:rsidRPr="009F4290">
        <w:t>. Až po kontrole tohto oznámenia a posúdení oprávnenosti použitia priameho rokovacieho konania je prijímateľ oprávnený začať realizovať tento postup. Po skončení procesov v rámci postupu priameho rokovacieho konania zasiela prijímateľ poskytovateľovi zápisnice z týchto rokovaní spolu s návrhom dodatku. Tento je ďalej predmetom kontroly poskytovateľa.</w:t>
      </w:r>
    </w:p>
    <w:p w14:paraId="7A55D314" w14:textId="07BE57D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4A1434">
        <w:rPr>
          <w:rFonts w:cs="Arial"/>
          <w:szCs w:val="19"/>
        </w:rPr>
        <w:t xml:space="preserve"> </w:t>
      </w:r>
      <w:r w:rsidR="004A1434" w:rsidRPr="004A1434">
        <w:rPr>
          <w:rFonts w:cs="Arial"/>
          <w:szCs w:val="19"/>
        </w:rPr>
        <w:t>k určovaniu finančných opráv, ktoré má riadiaci orgán uplatňovať pri nedodržaní pravidiel a postupov verejného obstarávania</w:t>
      </w:r>
      <w:r w:rsidRPr="0073389C">
        <w:rPr>
          <w:rFonts w:cs="Arial"/>
          <w:szCs w:val="19"/>
        </w:rPr>
        <w:t xml:space="preserve">. </w:t>
      </w:r>
    </w:p>
    <w:p w14:paraId="6EF0B539" w14:textId="77777777" w:rsidR="009F4290" w:rsidRDefault="009F4290" w:rsidP="009D7F63">
      <w:pPr>
        <w:spacing w:before="120" w:after="120" w:line="288" w:lineRule="auto"/>
        <w:rPr>
          <w:b/>
        </w:rPr>
      </w:pPr>
    </w:p>
    <w:p w14:paraId="7A55D315" w14:textId="7697CDBF" w:rsidR="009D7F63" w:rsidRPr="0073389C" w:rsidRDefault="009D7F63" w:rsidP="009D7F63">
      <w:pPr>
        <w:spacing w:before="120" w:after="120" w:line="288" w:lineRule="auto"/>
        <w:rPr>
          <w:b/>
        </w:rPr>
      </w:pPr>
      <w:r w:rsidRPr="0073389C">
        <w:rPr>
          <w:b/>
        </w:rPr>
        <w:t>f) Kontrola dodatkov –</w:t>
      </w:r>
      <w:r w:rsidR="000E6C6C">
        <w:rPr>
          <w:b/>
        </w:rPr>
        <w:t xml:space="preserve">finančná </w:t>
      </w:r>
      <w:r w:rsidRPr="0073389C">
        <w:rPr>
          <w:b/>
        </w:rPr>
        <w:t>kontrola dodatku</w:t>
      </w:r>
      <w:r w:rsidR="004A1434">
        <w:rPr>
          <w:rFonts w:cs="Arial"/>
          <w:b/>
          <w:szCs w:val="19"/>
        </w:rPr>
        <w:t xml:space="preserve"> </w:t>
      </w:r>
      <w:r w:rsidR="004A1434" w:rsidRPr="004A1434">
        <w:rPr>
          <w:rFonts w:cs="Arial"/>
          <w:b/>
          <w:szCs w:val="19"/>
        </w:rPr>
        <w:t>k zmluve s úspešným uchádzačom</w:t>
      </w:r>
    </w:p>
    <w:p w14:paraId="7A55D316" w14:textId="60B83A1D"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predkladá dokumentáciu z VO po podpise dodatku v plnom rozsahu</w:t>
      </w:r>
      <w:r w:rsidR="00963E0D">
        <w:rPr>
          <w:rStyle w:val="Odkaznapoznmkupodiarou"/>
          <w:rFonts w:cs="Arial"/>
          <w:szCs w:val="19"/>
        </w:rPr>
        <w:footnoteReference w:id="101"/>
      </w:r>
      <w:r w:rsidR="00963E0D">
        <w:rPr>
          <w:rFonts w:cs="Arial"/>
          <w:szCs w:val="19"/>
        </w:rPr>
        <w:t xml:space="preserve"> </w:t>
      </w:r>
      <w:r w:rsidR="00963E0D" w:rsidRPr="00963E0D">
        <w:rPr>
          <w:rFonts w:cs="Arial"/>
          <w:szCs w:val="19"/>
        </w:rPr>
        <w:t>vo vzťahu k predmetnému typu kontroly VO</w:t>
      </w:r>
      <w:r w:rsidRPr="0073389C">
        <w:t xml:space="preserve">, najmä: </w:t>
      </w:r>
    </w:p>
    <w:p w14:paraId="7A55D317"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dodatok zmluvy uzavretý medzi prijímateľom a úspešným uchádzačom;</w:t>
      </w:r>
    </w:p>
    <w:p w14:paraId="7CD4A940" w14:textId="77777777" w:rsidR="00963E0D" w:rsidRDefault="00963E0D" w:rsidP="00963E0D">
      <w:pPr>
        <w:pStyle w:val="Bulletslevel2"/>
        <w:ind w:left="567" w:hanging="283"/>
        <w:rPr>
          <w:rFonts w:cs="Arial"/>
          <w:szCs w:val="19"/>
          <w:lang w:val="sk-SK"/>
        </w:rPr>
      </w:pPr>
      <w:r w:rsidRPr="00CB6C96">
        <w:rPr>
          <w:rFonts w:cs="Arial"/>
          <w:szCs w:val="19"/>
          <w:lang w:val="sk-SK"/>
        </w:rPr>
        <w:t>čestné vyhlásenia o neprítomnosti konfliktu záujmov osôb zúčastňujúcich sa na procese VO</w:t>
      </w:r>
      <w:r>
        <w:rPr>
          <w:rFonts w:cs="Arial"/>
          <w:szCs w:val="19"/>
          <w:lang w:val="sk-SK"/>
        </w:rPr>
        <w:t>;</w:t>
      </w:r>
    </w:p>
    <w:p w14:paraId="6B990134" w14:textId="4C38CFD5" w:rsidR="00963E0D" w:rsidRPr="00963E0D" w:rsidRDefault="00963E0D" w:rsidP="00A57973">
      <w:pPr>
        <w:pStyle w:val="Bulletslevel2"/>
        <w:spacing w:after="120" w:line="288" w:lineRule="auto"/>
        <w:ind w:left="567" w:hanging="283"/>
        <w:rPr>
          <w:rFonts w:cs="Arial"/>
          <w:szCs w:val="19"/>
          <w:lang w:val="sk-SK"/>
        </w:rPr>
      </w:pPr>
      <w:r w:rsidRPr="00963E0D">
        <w:rPr>
          <w:rFonts w:cs="Arial"/>
          <w:szCs w:val="19"/>
          <w:lang w:val="sk-SK"/>
        </w:rPr>
        <w:t>potvrdenie o zaslaní oznámenia o uzavretí dodatku na zverejnenie v profile na stránke ÚVO;</w:t>
      </w:r>
    </w:p>
    <w:p w14:paraId="7A55D318" w14:textId="1D415562" w:rsidR="009D7F63" w:rsidRPr="0073389C"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potvrdenie o zverejnení uzavretého dodatku medzi prijímateľom a úspešným uchádzačom v CRZ a</w:t>
      </w:r>
      <w:r w:rsidR="00AE02EE">
        <w:rPr>
          <w:rFonts w:cs="Arial"/>
          <w:szCs w:val="19"/>
          <w:lang w:val="sk-SK"/>
        </w:rPr>
        <w:t>lebo</w:t>
      </w:r>
      <w:r w:rsidRPr="0073389C">
        <w:rPr>
          <w:rFonts w:cs="Arial"/>
          <w:szCs w:val="19"/>
          <w:lang w:val="sk-SK"/>
        </w:rPr>
        <w:t xml:space="preserve"> na webovom sídle prijímateľa(uvedené zdokladuje napr. predložením „printscreen-u“). </w:t>
      </w:r>
    </w:p>
    <w:p w14:paraId="7A55D319" w14:textId="6E755B61" w:rsidR="009D7F63" w:rsidRPr="0073389C" w:rsidRDefault="009D7F63" w:rsidP="009D7F63">
      <w:pPr>
        <w:spacing w:before="120" w:after="120" w:line="288" w:lineRule="auto"/>
        <w:jc w:val="both"/>
      </w:pPr>
      <w:r w:rsidRPr="0073389C">
        <w:rPr>
          <w:b/>
          <w:i/>
          <w:color w:val="FF0000"/>
        </w:rPr>
        <w:lastRenderedPageBreak/>
        <w:t>Povinnosť prijímateľa:</w:t>
      </w:r>
      <w:r w:rsidRPr="0073389C">
        <w:rPr>
          <w:color w:val="FF0000"/>
        </w:rPr>
        <w:t xml:space="preserve"> </w:t>
      </w:r>
      <w:r w:rsidRPr="0073389C">
        <w:t xml:space="preserve">Po podpise dodatku VO s úspešným uchádzačom, ktorého návrh bol predmetom kontroly </w:t>
      </w:r>
      <w:r w:rsidR="00AE02EE">
        <w:t>VO vykonanej</w:t>
      </w:r>
      <w:r w:rsidRPr="0073389C">
        <w:t xml:space="preserve"> </w:t>
      </w:r>
      <w:r w:rsidRPr="0073389C">
        <w:rPr>
          <w:lang w:eastAsia="x-none"/>
        </w:rPr>
        <w:t>poskytovateľ</w:t>
      </w:r>
      <w:r w:rsidR="00AE02EE">
        <w:rPr>
          <w:lang w:eastAsia="x-none"/>
        </w:rPr>
        <w:t>om</w:t>
      </w:r>
      <w:r w:rsidRPr="0073389C">
        <w:t xml:space="preserve">, zasiela prijímateľ tento dodatok poskytovateľovi na jeho „následnú ex-post kontrolu“. Na predkladanie takéhoto dodatku a na jeho kontrolu sa primerane vzťahujú pravidlá uvedené v bode d) tejto kapitoly. </w:t>
      </w:r>
    </w:p>
    <w:p w14:paraId="7C4EF135" w14:textId="77777777" w:rsidR="00AE02EE" w:rsidRPr="0073389C" w:rsidRDefault="00AE02EE" w:rsidP="00AE02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Pokiaľ prijímateľ predloží na kontrolu dodatok, </w:t>
      </w:r>
      <w:r w:rsidRPr="0073389C">
        <w:rPr>
          <w:b/>
        </w:rPr>
        <w:t>ktorý nebol predmetom kontroly</w:t>
      </w:r>
      <w:r w:rsidRPr="0073389C">
        <w:t xml:space="preserve"> </w:t>
      </w:r>
      <w:r>
        <w:rPr>
          <w:rFonts w:cs="Arial"/>
          <w:szCs w:val="19"/>
        </w:rPr>
        <w:t xml:space="preserve">VO </w:t>
      </w:r>
      <w:r w:rsidRPr="0073389C">
        <w:t xml:space="preserve">pred jeho podpisom zo strany poskytovateľa, môže byť toto konanie prijímateľa považované za podstatné porušenie zmluvy o NFP. </w:t>
      </w:r>
    </w:p>
    <w:p w14:paraId="7A55D31A" w14:textId="4C08814C"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Poskytovateľ vykoná kontrolu dodatku v lehote 7 pracovných dní</w:t>
      </w:r>
      <w:r w:rsidR="00AE02EE">
        <w:t xml:space="preserve"> od doručenia dokumentácie prijímateľom</w:t>
      </w:r>
      <w:r w:rsidRPr="0073389C">
        <w:t>.</w:t>
      </w:r>
    </w:p>
    <w:p w14:paraId="7A55D31C" w14:textId="0F0A43A1" w:rsidR="009D7F63" w:rsidRPr="0073389C" w:rsidRDefault="009D7F63" w:rsidP="009D7F63">
      <w:pPr>
        <w:spacing w:before="120" w:after="120" w:line="288" w:lineRule="auto"/>
        <w:jc w:val="both"/>
      </w:pPr>
      <w:r w:rsidRPr="0073389C">
        <w:t xml:space="preserve">Pri kontrole dodatku, ktorý nebol predmetom kontroly </w:t>
      </w:r>
      <w:r w:rsidR="00963E0D">
        <w:rPr>
          <w:rFonts w:cs="Arial"/>
          <w:szCs w:val="19"/>
        </w:rPr>
        <w:t xml:space="preserve">VO </w:t>
      </w:r>
      <w:r w:rsidRPr="0073389C">
        <w:t>pred jeho podpisom   postupuje poskytovateľ primerane podľa pravidiel uvedených v kapitole „Štandardná ex-post VO“. Pokiaľ poskytovateľ pri kontrole tohto dodatku nezistí porušenie princípov a postupov VO, resp. porušenie pravidiel a ustanovení legislatívy SR a EÚ, predmetný dodatok schváli.</w:t>
      </w:r>
    </w:p>
    <w:p w14:paraId="3C540536" w14:textId="77777777" w:rsidR="00963E0D" w:rsidRPr="00963E0D" w:rsidRDefault="00963E0D" w:rsidP="00963E0D">
      <w:pPr>
        <w:spacing w:before="120" w:after="120" w:line="288" w:lineRule="auto"/>
        <w:jc w:val="both"/>
        <w:rPr>
          <w:rFonts w:cs="Arial"/>
          <w:szCs w:val="19"/>
        </w:rPr>
      </w:pPr>
      <w:r w:rsidRPr="00963E0D">
        <w:rPr>
          <w:rFonts w:cs="Arial"/>
          <w:szCs w:val="19"/>
        </w:rPr>
        <w:t>Poskytovateľ požiada prijímateľa v prípade potreby o vysvetlenie/doplnenie dokumentácie alebo informácií v lehote minimálne 5 pracovných dní a maximálne 10 pracovných dní odo dňa doručenia žiadosti o vysvetlenie, resp. doplnenie dokumentácie. Dňom odoslania žiadosti prestáva plynúť lehota na výkon kontroly VO. Dňom nasledujúcim po dni doručenia vysvetlenia alebo doplnenia dokumentácie poskytovateľovi začína plynúť nová lehota 7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7E58B62A" w14:textId="24ACFE4C" w:rsidR="00963E0D" w:rsidRPr="00963E0D" w:rsidRDefault="00963E0D" w:rsidP="00963E0D">
      <w:pPr>
        <w:spacing w:before="120" w:after="120" w:line="288" w:lineRule="auto"/>
        <w:jc w:val="both"/>
        <w:rPr>
          <w:rFonts w:cs="Arial"/>
          <w:szCs w:val="19"/>
        </w:rPr>
      </w:pPr>
      <w:r w:rsidRPr="00963E0D">
        <w:rPr>
          <w:rFonts w:cs="Arial"/>
          <w:szCs w:val="19"/>
        </w:rPr>
        <w:t>Ak poskytovateľ</w:t>
      </w:r>
      <w:r w:rsidRPr="00963E0D" w:rsidDel="006526CF">
        <w:rPr>
          <w:rFonts w:cs="Arial"/>
          <w:szCs w:val="19"/>
        </w:rPr>
        <w:t xml:space="preserve"> </w:t>
      </w:r>
      <w:r w:rsidRPr="00963E0D">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 </w:t>
      </w:r>
    </w:p>
    <w:p w14:paraId="2C516963"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 V prípade zistenia porušenia princípov a postupov VO, resp. porušenia pravidiel a ustanovení legislatívy SR a EÚ, ktoré mali alebo mohli mať vplyv na výsledok VO, záverom kontroly VO je nepripustenie výdavkov týkajúcich sa predmetu zákazky zadávanej na základe kontrolovaného VO do financovania. </w:t>
      </w:r>
    </w:p>
    <w:p w14:paraId="4A44C5D1" w14:textId="634CEDEA" w:rsidR="00963E0D" w:rsidRPr="00963E0D" w:rsidRDefault="007F4E20" w:rsidP="00963E0D">
      <w:pPr>
        <w:spacing w:before="120" w:after="120" w:line="288" w:lineRule="auto"/>
        <w:jc w:val="both"/>
        <w:rPr>
          <w:rFonts w:cs="Arial"/>
          <w:szCs w:val="19"/>
        </w:rPr>
      </w:pPr>
      <w:r>
        <w:rPr>
          <w:rFonts w:cs="Arial"/>
          <w:szCs w:val="19"/>
        </w:rPr>
        <w:t>F</w:t>
      </w:r>
      <w:r w:rsidR="000E6C6C">
        <w:rPr>
          <w:rFonts w:cs="Arial"/>
          <w:szCs w:val="19"/>
        </w:rPr>
        <w:t xml:space="preserve">inančná </w:t>
      </w:r>
      <w:r w:rsidR="00963E0D" w:rsidRPr="00963E0D">
        <w:rPr>
          <w:rFonts w:cs="Arial"/>
          <w:szCs w:val="19"/>
        </w:rPr>
        <w:t>kontrola VO sa považuje za ukončenú zaslaním správy z kontroly VO prijímateľovi.</w:t>
      </w:r>
    </w:p>
    <w:p w14:paraId="1BAAFE7C" w14:textId="77777777" w:rsidR="00963E0D" w:rsidRPr="00963E0D" w:rsidRDefault="00963E0D" w:rsidP="00963E0D">
      <w:pPr>
        <w:spacing w:before="120" w:after="120" w:line="288" w:lineRule="auto"/>
        <w:jc w:val="both"/>
        <w:rPr>
          <w:rFonts w:cs="Arial"/>
          <w:szCs w:val="19"/>
        </w:rPr>
      </w:pPr>
      <w:r w:rsidRPr="00963E0D">
        <w:rPr>
          <w:rFonts w:cs="Arial"/>
          <w:szCs w:val="19"/>
        </w:rPr>
        <w:t>Ak poskytovateľ pri kontrole dodatku zistí porušenie princípov a postupov VO, resp. porušenie pravidiel a ustanovení legislatívy SR a EÚ, pričom rozsah a závažnosť týchto zistení má taký charakter, že mali alebo mohli mať vplyv na výsledok VO, v tomto prípade:</w:t>
      </w:r>
    </w:p>
    <w:p w14:paraId="09F1AB13" w14:textId="77777777" w:rsidR="00963E0D" w:rsidRPr="00963E0D" w:rsidRDefault="00963E0D" w:rsidP="009A78AB">
      <w:pPr>
        <w:pStyle w:val="Odsekzoznamu"/>
        <w:numPr>
          <w:ilvl w:val="0"/>
          <w:numId w:val="88"/>
        </w:numPr>
        <w:spacing w:before="120" w:after="120" w:line="288" w:lineRule="auto"/>
        <w:jc w:val="both"/>
        <w:rPr>
          <w:rFonts w:cs="Arial"/>
          <w:szCs w:val="19"/>
        </w:rPr>
      </w:pPr>
      <w:r w:rsidRPr="00963E0D">
        <w:rPr>
          <w:rFonts w:cs="Arial"/>
          <w:szCs w:val="19"/>
        </w:rPr>
        <w:t>v záveroch kontroly VO nepripustí výdavky týkajúce sa predmetu zákazky zadávanej na základe kontrolovaného VO do financovania v plnom rozsahu, alebo</w:t>
      </w:r>
    </w:p>
    <w:p w14:paraId="173CAB15" w14:textId="19502591" w:rsidR="00963E0D" w:rsidRPr="00963E0D" w:rsidRDefault="00963E0D" w:rsidP="009A78AB">
      <w:pPr>
        <w:pStyle w:val="Odsekzoznamu"/>
        <w:numPr>
          <w:ilvl w:val="0"/>
          <w:numId w:val="88"/>
        </w:numPr>
        <w:spacing w:before="120" w:after="120" w:line="288" w:lineRule="auto"/>
        <w:jc w:val="both"/>
        <w:rPr>
          <w:rFonts w:cs="Arial"/>
          <w:szCs w:val="19"/>
        </w:rPr>
      </w:pPr>
      <w:r w:rsidRPr="00963E0D">
        <w:rPr>
          <w:rFonts w:cs="Arial"/>
          <w:szCs w:val="19"/>
        </w:rPr>
        <w:t xml:space="preserve">postupuje podľa metodického pokynu CKO č. 5 k určovaniu finančných opráv, ktoré má riadiaci orgán uplatňovať pri nedodržaní pravidiel a postupov verejného obstarávania, ktorý upravuje postup pri určení </w:t>
      </w:r>
      <w:r w:rsidR="00EF596F" w:rsidRPr="00EF596F">
        <w:rPr>
          <w:rFonts w:cs="Arial"/>
          <w:szCs w:val="19"/>
        </w:rPr>
        <w:t>finančných opráv pri nedodržaní pravidiel a postupov</w:t>
      </w:r>
      <w:r w:rsidR="00EF596F" w:rsidRPr="00EF596F" w:rsidDel="00EF596F">
        <w:rPr>
          <w:rFonts w:cs="Arial"/>
          <w:szCs w:val="19"/>
        </w:rPr>
        <w:t xml:space="preserve"> </w:t>
      </w:r>
      <w:r w:rsidRPr="00963E0D">
        <w:rPr>
          <w:rFonts w:cs="Arial"/>
          <w:szCs w:val="19"/>
        </w:rPr>
        <w:t xml:space="preserve">VO. </w:t>
      </w:r>
    </w:p>
    <w:p w14:paraId="579D51DE" w14:textId="32BDF34F" w:rsidR="00963E0D" w:rsidRPr="0073389C" w:rsidRDefault="00963E0D" w:rsidP="00963E0D">
      <w:pPr>
        <w:spacing w:before="120" w:after="120" w:line="288" w:lineRule="auto"/>
        <w:jc w:val="both"/>
        <w:rPr>
          <w:rFonts w:cs="Arial"/>
          <w:szCs w:val="19"/>
        </w:rPr>
      </w:pPr>
      <w:r w:rsidRPr="00963E0D">
        <w:rPr>
          <w:rFonts w:cs="Arial"/>
          <w:szCs w:val="19"/>
        </w:rPr>
        <w:t>Nepripustenie do financovania znamená, že všetky výdavky v prípade, že budú zahrnuté v ŽoP, vychádzajúce z realizácie výsledku daného VO, budú zo strany poskytovateľa, označené ako neoprávnené. Rozhodnutie poskytovateľa, či bude postupovať podľa prvej alebo druhej odrážky predchádzajúceho odseku závisí od rozsahu, závažnosti a momentu zistenia nedostatkov.</w:t>
      </w:r>
    </w:p>
    <w:p w14:paraId="7A55D31D" w14:textId="5002450A" w:rsidR="009D7F63" w:rsidRPr="0073389C" w:rsidRDefault="009D7F63" w:rsidP="009D7F63">
      <w:pPr>
        <w:spacing w:before="120" w:after="120" w:line="288" w:lineRule="auto"/>
        <w:jc w:val="both"/>
      </w:pPr>
      <w:r w:rsidRPr="0073389C">
        <w:lastRenderedPageBreak/>
        <w:t xml:space="preserve">Pokiaľ poskytovateľ pri kontrole takéhoto dodatku zistí porušenie princípov a postupov VO, resp. porušenie pravidiel a ustanovení legislatívy SR a EÚ, predmetný výdavok neschváli, čo znamená, že súvisiace výdavky vyplývajúce zo tohto </w:t>
      </w:r>
      <w:r w:rsidR="00963E0D">
        <w:rPr>
          <w:rFonts w:cs="Arial"/>
          <w:szCs w:val="19"/>
        </w:rPr>
        <w:t>dodatku</w:t>
      </w:r>
      <w:r w:rsidR="00963E0D" w:rsidRPr="0073389C">
        <w:rPr>
          <w:rFonts w:cs="Arial"/>
          <w:szCs w:val="19"/>
        </w:rPr>
        <w:t xml:space="preserve"> </w:t>
      </w:r>
      <w:r w:rsidRPr="0073389C">
        <w:t xml:space="preserve">nebudú pripustené do financovania v plnom rozsahu. </w:t>
      </w:r>
    </w:p>
    <w:p w14:paraId="7A55D31E" w14:textId="244125FA"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963E0D" w:rsidRPr="00963E0D">
        <w:rPr>
          <w:rFonts w:cs="Arial"/>
          <w:color w:val="DBE5F1" w:themeColor="accent1" w:themeTint="33"/>
          <w:szCs w:val="19"/>
        </w:rPr>
        <w:t xml:space="preserve"> </w:t>
      </w:r>
      <w:r w:rsidR="00963E0D" w:rsidRPr="00963E0D">
        <w:rPr>
          <w:rFonts w:cs="Arial"/>
          <w:szCs w:val="19"/>
        </w:rPr>
        <w:t xml:space="preserve">k určovaniu finančných opráv, ktoré má riadiaci orgán uplatňovať pri nedodržaní pravidiel a postupov verejného obstarávania. </w:t>
      </w:r>
      <w:r w:rsidR="00963E0D">
        <w:rPr>
          <w:rFonts w:cs="Arial"/>
          <w:szCs w:val="19"/>
        </w:rPr>
        <w:t xml:space="preserve"> </w:t>
      </w:r>
      <w:r w:rsidRPr="0073389C">
        <w:t xml:space="preserve">. </w:t>
      </w:r>
    </w:p>
    <w:p w14:paraId="7A55D31F" w14:textId="77777777" w:rsidR="009D7F63" w:rsidRPr="0073389C" w:rsidRDefault="009D7F63" w:rsidP="009D7F63">
      <w:pPr>
        <w:spacing w:before="120" w:after="120" w:line="288" w:lineRule="auto"/>
        <w:jc w:val="both"/>
      </w:pPr>
    </w:p>
    <w:p w14:paraId="3D65D487" w14:textId="77777777" w:rsidR="00963E0D" w:rsidRDefault="00963E0D" w:rsidP="00963E0D">
      <w:pPr>
        <w:spacing w:before="120" w:after="120" w:line="288" w:lineRule="auto"/>
        <w:jc w:val="both"/>
        <w:rPr>
          <w:rFonts w:cs="Arial"/>
          <w:szCs w:val="19"/>
        </w:rPr>
      </w:pPr>
    </w:p>
    <w:p w14:paraId="7FE57AEA" w14:textId="5BD960DD" w:rsidR="00963E0D" w:rsidRPr="00963E0D" w:rsidRDefault="00963E0D" w:rsidP="00963E0D">
      <w:pPr>
        <w:spacing w:before="120" w:after="120" w:line="288" w:lineRule="auto"/>
        <w:jc w:val="both"/>
        <w:rPr>
          <w:rFonts w:cs="Arial"/>
          <w:b/>
          <w:szCs w:val="19"/>
        </w:rPr>
      </w:pPr>
      <w:r w:rsidRPr="00963E0D">
        <w:rPr>
          <w:rFonts w:cs="Arial"/>
          <w:b/>
          <w:szCs w:val="19"/>
        </w:rPr>
        <w:t>g)  Kontrola verejného obstarávania, v rámci ktorého viacerí prijímatelia nadobúdajú tovary, práce alebo služby prostredníctvom centrálnej obstarávacej organizácie</w:t>
      </w:r>
    </w:p>
    <w:p w14:paraId="21A94F5B" w14:textId="01EC5C1F" w:rsidR="00963E0D" w:rsidRPr="00963E0D" w:rsidRDefault="00963E0D" w:rsidP="00963E0D">
      <w:pPr>
        <w:spacing w:before="120" w:after="120" w:line="288" w:lineRule="auto"/>
        <w:jc w:val="both"/>
        <w:rPr>
          <w:rFonts w:cs="Arial"/>
          <w:szCs w:val="19"/>
        </w:rPr>
      </w:pPr>
      <w:r w:rsidRPr="00963E0D">
        <w:rPr>
          <w:rFonts w:cs="Arial"/>
          <w:szCs w:val="19"/>
        </w:rPr>
        <w:t>Uvedené pravidlá sa vzťahujú na situáciu, keď viacero prijímateľov (t.j. viac ako jeden) nadobúda, resp. obstaráva tovary, stavebné práce alebo služby prostredníctvom centrálnej obstarávacej organizácie</w:t>
      </w:r>
      <w:r w:rsidR="00672FF6">
        <w:rPr>
          <w:rFonts w:cs="Arial"/>
          <w:szCs w:val="19"/>
        </w:rPr>
        <w:t xml:space="preserve"> </w:t>
      </w:r>
      <w:r w:rsidR="00672FF6" w:rsidRPr="00672FF6">
        <w:rPr>
          <w:rFonts w:cs="Arial"/>
          <w:szCs w:val="19"/>
        </w:rPr>
        <w:t xml:space="preserve">podľa </w:t>
      </w:r>
      <w:r w:rsidR="0070419D">
        <w:rPr>
          <w:rFonts w:cs="Arial"/>
          <w:szCs w:val="19"/>
        </w:rPr>
        <w:t xml:space="preserve">   </w:t>
      </w:r>
      <w:r w:rsidR="00672FF6" w:rsidRPr="00672FF6">
        <w:rPr>
          <w:rFonts w:cs="Arial"/>
          <w:szCs w:val="19"/>
        </w:rPr>
        <w:t>§</w:t>
      </w:r>
      <w:r w:rsidR="0070419D">
        <w:rPr>
          <w:rFonts w:cs="Arial"/>
          <w:szCs w:val="19"/>
        </w:rPr>
        <w:t xml:space="preserve"> </w:t>
      </w:r>
      <w:r w:rsidR="00672FF6" w:rsidRPr="00672FF6">
        <w:rPr>
          <w:rFonts w:cs="Arial"/>
          <w:szCs w:val="19"/>
        </w:rPr>
        <w:t>1</w:t>
      </w:r>
      <w:r w:rsidR="0070419D">
        <w:rPr>
          <w:rFonts w:cs="Arial"/>
          <w:szCs w:val="19"/>
        </w:rPr>
        <w:t>5</w:t>
      </w:r>
      <w:r w:rsidR="00672FF6" w:rsidRPr="00672FF6">
        <w:rPr>
          <w:rFonts w:cs="Arial"/>
          <w:szCs w:val="19"/>
        </w:rPr>
        <w:t xml:space="preserve"> ods. </w:t>
      </w:r>
      <w:r w:rsidR="0070419D">
        <w:rPr>
          <w:rFonts w:cs="Arial"/>
          <w:szCs w:val="19"/>
        </w:rPr>
        <w:t>2</w:t>
      </w:r>
      <w:r w:rsidR="00672FF6" w:rsidRPr="00672FF6">
        <w:rPr>
          <w:rFonts w:cs="Arial"/>
          <w:szCs w:val="19"/>
        </w:rPr>
        <w:t xml:space="preserve"> </w:t>
      </w:r>
      <w:r w:rsidR="00081D9F">
        <w:rPr>
          <w:rFonts w:cs="Arial"/>
          <w:szCs w:val="19"/>
        </w:rPr>
        <w:t>a ods. 4</w:t>
      </w:r>
      <w:r w:rsidR="00672FF6" w:rsidRPr="00672FF6">
        <w:rPr>
          <w:rFonts w:cs="Arial"/>
          <w:szCs w:val="19"/>
        </w:rPr>
        <w:t xml:space="preserve"> ZVO (ďalej aj „COO“)</w:t>
      </w:r>
      <w:r w:rsidRPr="00963E0D">
        <w:rPr>
          <w:rFonts w:cs="Arial"/>
          <w:szCs w:val="19"/>
        </w:rPr>
        <w:t>, pričom toto nadobúdanie, resp. obstarávanie sa týka toho istého VO</w:t>
      </w:r>
      <w:r w:rsidR="00EF596F">
        <w:rPr>
          <w:rFonts w:cs="Arial"/>
          <w:szCs w:val="19"/>
        </w:rPr>
        <w:t xml:space="preserve"> </w:t>
      </w:r>
      <w:r w:rsidR="00EF596F" w:rsidRPr="00EF596F">
        <w:rPr>
          <w:rFonts w:cs="Arial"/>
          <w:szCs w:val="19"/>
        </w:rPr>
        <w:t>a zároveň centrálne VO sa týka viacerých operačných programov a jednotlivé RO/SO, ktoré sú zároveň COO, nie sú tou istou právnickou osobou</w:t>
      </w:r>
      <w:r w:rsidR="00672FF6">
        <w:rPr>
          <w:rFonts w:cs="Arial"/>
          <w:szCs w:val="19"/>
        </w:rPr>
        <w:t>.</w:t>
      </w:r>
      <w:r w:rsidRPr="00963E0D">
        <w:rPr>
          <w:rFonts w:cs="Arial"/>
          <w:szCs w:val="19"/>
        </w:rPr>
        <w:t xml:space="preserve"> </w:t>
      </w:r>
    </w:p>
    <w:p w14:paraId="0A0F2433" w14:textId="7436C898" w:rsidR="00EF596F" w:rsidRDefault="00EF596F" w:rsidP="00963E0D">
      <w:pPr>
        <w:spacing w:before="120" w:after="120" w:line="288" w:lineRule="auto"/>
        <w:jc w:val="both"/>
        <w:rPr>
          <w:rFonts w:cs="Arial"/>
          <w:szCs w:val="19"/>
        </w:rPr>
      </w:pPr>
      <w:r w:rsidRPr="00EF596F">
        <w:rPr>
          <w:rFonts w:cs="Arial"/>
          <w:szCs w:val="19"/>
        </w:rPr>
        <w:t xml:space="preserve">V prípade, že centrálne VO je z pohľadu finančného limitu nadlimitnou zákazkou, COO, prostredníctvom ktorej prijímateľ nadobúda, resp. obstaráva tovary, stavebné práce alebo služby podľa prvého odseku tejto podkapitoly príručky (písm. g)) alebo dotknutý poskytovateľ, ak je rovnakou právnickou osobou ako COO, predloží pripravované centrálne VO na ÚVO za účelom výkonu ex ante posúdenia podľa § 168 ZVO.  </w:t>
      </w:r>
    </w:p>
    <w:p w14:paraId="001A4A8F"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Prijímateľ je povinný poskytovateľovi predložiť na druhú ex-ante kontrolu dokumentáciu z centrálneho VO, ktoré je z pohľadu finančného limitu nadlimitnou zákazkou, ak je poskytovateľ rovnakou právnickou osobou ako COO, pričom prijímateľ postupuje primerane podľa pravidiel uvedených v bode 2.5.1 písm. b) tejto príručky.  </w:t>
      </w:r>
    </w:p>
    <w:p w14:paraId="0BAB071A"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Podkladom pre ukončenie druhej ex-ante kontroly je aj kontrola, ktorú vykonáva ÚVO v prípade nadlimitných zákaziek, čo aj z časti financovaných z prostriedkov Európskej únie, vo fáze pred uzavretím zmluvy, koncesnej zmluvy alebo rámcovej dohody, pred ukončením súťaže návrhov, pred zadaním zákazky na základe rámcovej dohody alebo pred ukončením postupu inovatívneho partnerstva na základe podnetu prijímateľa podľa § 169 ods. 2 ZVO. </w:t>
      </w:r>
    </w:p>
    <w:p w14:paraId="3B3C17EF" w14:textId="3C65A9A6" w:rsidR="00EF596F" w:rsidRPr="00EF596F" w:rsidRDefault="00EF596F" w:rsidP="00EF596F">
      <w:pPr>
        <w:spacing w:before="120" w:after="120" w:line="288" w:lineRule="auto"/>
        <w:jc w:val="both"/>
        <w:rPr>
          <w:rFonts w:cs="Arial"/>
          <w:szCs w:val="19"/>
        </w:rPr>
      </w:pPr>
      <w:r w:rsidRPr="00EF596F">
        <w:rPr>
          <w:rFonts w:cs="Arial"/>
          <w:szCs w:val="19"/>
        </w:rPr>
        <w:t>Úprava povinností prijímateľa týkajúcich sa druhej ex-ante kontroly a povinnej kontroly ÚVO v prípade centrálneho VO, ktoré je z pohľadu finančného limitu nadlimitnou zákazkou, sa nachádza v bode 2.5.</w:t>
      </w:r>
      <w:r w:rsidR="00F659B0">
        <w:rPr>
          <w:rFonts w:cs="Arial"/>
          <w:szCs w:val="19"/>
        </w:rPr>
        <w:t>6</w:t>
      </w:r>
      <w:r w:rsidRPr="00EF596F">
        <w:rPr>
          <w:rFonts w:cs="Arial"/>
          <w:szCs w:val="19"/>
        </w:rPr>
        <w:t xml:space="preserve"> písm. b) tejto príručky. </w:t>
      </w:r>
    </w:p>
    <w:p w14:paraId="0B6F097B"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Následnej ex-post kontrole podliehajú centrálne VO, v rámci ktorých bola riadne ukončená druhá ex-ante kontrola poskytovateľa, ktorý je rovnakou právnickou osobou ako COO. </w:t>
      </w:r>
    </w:p>
    <w:p w14:paraId="3DCB59D3" w14:textId="17F53C0B" w:rsidR="00EF596F" w:rsidRPr="00EF596F" w:rsidRDefault="00EF596F" w:rsidP="00EF596F">
      <w:pPr>
        <w:spacing w:before="120" w:after="120" w:line="288" w:lineRule="auto"/>
        <w:jc w:val="both"/>
        <w:rPr>
          <w:rFonts w:cs="Arial"/>
          <w:szCs w:val="19"/>
        </w:rPr>
      </w:pPr>
      <w:r w:rsidRPr="00EF596F">
        <w:rPr>
          <w:rFonts w:cs="Arial"/>
          <w:szCs w:val="19"/>
        </w:rPr>
        <w:t>Následná ex-post kontrola sa vykonáva analogicky ku  kapitole 2.5.</w:t>
      </w:r>
      <w:r w:rsidR="00F659B0">
        <w:rPr>
          <w:rFonts w:cs="Arial"/>
          <w:szCs w:val="19"/>
        </w:rPr>
        <w:t>6</w:t>
      </w:r>
      <w:r w:rsidRPr="00EF596F">
        <w:rPr>
          <w:rFonts w:cs="Arial"/>
          <w:szCs w:val="19"/>
        </w:rPr>
        <w:t xml:space="preserve"> písm. d).</w:t>
      </w:r>
    </w:p>
    <w:p w14:paraId="047E16A1" w14:textId="518495F2" w:rsidR="00EF596F" w:rsidRDefault="00EF596F" w:rsidP="00963E0D">
      <w:pPr>
        <w:spacing w:before="120" w:after="120" w:line="288" w:lineRule="auto"/>
        <w:jc w:val="both"/>
        <w:rPr>
          <w:rFonts w:cs="Arial"/>
          <w:szCs w:val="19"/>
        </w:rPr>
      </w:pPr>
      <w:r w:rsidRPr="00EF596F">
        <w:rPr>
          <w:rFonts w:cs="Arial"/>
          <w:szCs w:val="19"/>
        </w:rPr>
        <w:t xml:space="preserve">Ak poskytovateľ, ktorého prijímateľ je účastníkom rámcovej dohody, ktorá bola predmetom centrálneho VO podľa prvého odseku tejto podkapitoly príručky (písm. g)), nie je rovnakou právnickou osobou ako COO, prijímateľ mu je povinný predložiť dokumentáciu z centrálneho VO na štandardnú ex-post kontrolu. </w:t>
      </w:r>
    </w:p>
    <w:p w14:paraId="7F88A10A" w14:textId="51182837" w:rsidR="00EF596F" w:rsidRPr="00963E0D" w:rsidRDefault="00EF596F" w:rsidP="00963E0D">
      <w:pPr>
        <w:spacing w:before="120" w:after="120" w:line="288" w:lineRule="auto"/>
        <w:jc w:val="both"/>
        <w:rPr>
          <w:rFonts w:cs="Arial"/>
          <w:szCs w:val="19"/>
        </w:rPr>
      </w:pPr>
      <w:r w:rsidRPr="00EF596F">
        <w:rPr>
          <w:rFonts w:cs="Arial"/>
          <w:szCs w:val="19"/>
        </w:rPr>
        <w:t>Štandardná ex-post kontrola sa vykonáva analogicky ku  kapitole 2.5.</w:t>
      </w:r>
      <w:r w:rsidR="00F659B0">
        <w:rPr>
          <w:rFonts w:cs="Arial"/>
          <w:szCs w:val="19"/>
        </w:rPr>
        <w:t>6</w:t>
      </w:r>
      <w:r w:rsidRPr="00EF596F">
        <w:rPr>
          <w:rFonts w:cs="Arial"/>
          <w:szCs w:val="19"/>
        </w:rPr>
        <w:t xml:space="preserve"> písm. c).</w:t>
      </w:r>
    </w:p>
    <w:p w14:paraId="663A6C67" w14:textId="1DADC393" w:rsidR="005A5274" w:rsidRPr="005A5274" w:rsidRDefault="005A5274" w:rsidP="005A5274">
      <w:pPr>
        <w:spacing w:before="120" w:after="120" w:line="288" w:lineRule="auto"/>
        <w:jc w:val="both"/>
        <w:rPr>
          <w:rFonts w:cs="Arial"/>
          <w:szCs w:val="19"/>
        </w:rPr>
      </w:pPr>
      <w:r w:rsidRPr="005A5274">
        <w:rPr>
          <w:rFonts w:cs="Arial"/>
          <w:szCs w:val="19"/>
        </w:rPr>
        <w:t>Povinnosti prijímateľa týkajúce sa finančnej kontroly čiastkových zákaziek zadávaných na základe rámcovej dohody, ktorá je výsledkom centrálneho VO, sú uvedené v kapitole 2.5.</w:t>
      </w:r>
      <w:r w:rsidR="00F659B0">
        <w:rPr>
          <w:rFonts w:cs="Arial"/>
          <w:szCs w:val="19"/>
        </w:rPr>
        <w:t>8</w:t>
      </w:r>
      <w:r w:rsidRPr="005A5274">
        <w:rPr>
          <w:rFonts w:cs="Arial"/>
          <w:szCs w:val="19"/>
        </w:rPr>
        <w:t>.</w:t>
      </w:r>
    </w:p>
    <w:p w14:paraId="3E7E72FD" w14:textId="77777777" w:rsidR="00963E0D" w:rsidRPr="00963E0D" w:rsidRDefault="00963E0D" w:rsidP="00963E0D">
      <w:pPr>
        <w:spacing w:before="120" w:after="120" w:line="288" w:lineRule="auto"/>
        <w:jc w:val="both"/>
        <w:rPr>
          <w:rFonts w:cs="Arial"/>
          <w:szCs w:val="19"/>
        </w:rPr>
      </w:pPr>
    </w:p>
    <w:p w14:paraId="140E29DB" w14:textId="77777777" w:rsidR="00963E0D" w:rsidRPr="00963E0D" w:rsidRDefault="00963E0D" w:rsidP="00963E0D">
      <w:pPr>
        <w:spacing w:before="120" w:after="120" w:line="288" w:lineRule="auto"/>
        <w:jc w:val="both"/>
        <w:rPr>
          <w:rFonts w:cs="Arial"/>
          <w:b/>
          <w:szCs w:val="19"/>
        </w:rPr>
      </w:pPr>
      <w:r w:rsidRPr="00963E0D">
        <w:rPr>
          <w:rFonts w:cs="Arial"/>
          <w:b/>
          <w:szCs w:val="19"/>
        </w:rPr>
        <w:t xml:space="preserve">h) Kontrola VO v rámci schvaľovacieho procesu ŽoNFP </w:t>
      </w:r>
      <w:r w:rsidRPr="00963E0D">
        <w:rPr>
          <w:rFonts w:cs="Arial"/>
          <w:szCs w:val="19"/>
        </w:rPr>
        <w:t xml:space="preserve"> </w:t>
      </w:r>
      <w:r w:rsidRPr="00963E0D">
        <w:rPr>
          <w:rFonts w:cs="Arial"/>
          <w:b/>
          <w:szCs w:val="19"/>
        </w:rPr>
        <w:t>alebo hodnotenia národného projektu</w:t>
      </w:r>
    </w:p>
    <w:p w14:paraId="7E687725" w14:textId="77777777" w:rsidR="00963E0D" w:rsidRPr="00963E0D" w:rsidRDefault="00963E0D" w:rsidP="00963E0D">
      <w:pPr>
        <w:spacing w:before="120" w:after="120" w:line="288" w:lineRule="auto"/>
        <w:jc w:val="both"/>
        <w:rPr>
          <w:rFonts w:cs="Arial"/>
          <w:szCs w:val="19"/>
        </w:rPr>
      </w:pPr>
      <w:r w:rsidRPr="00963E0D">
        <w:rPr>
          <w:rFonts w:cs="Arial"/>
          <w:szCs w:val="19"/>
        </w:rPr>
        <w:lastRenderedPageBreak/>
        <w:t xml:space="preserve">Poskytovateľ vykonáva kontrolu VO v rámci schvaľovacieho procesu ŽoNFP alebo hodnotenia NP v prípade, ak poskytovateľ uvedie v rámci výzvy alebo záväzných podmienok ako podmienku poskytnutia príspevku vykonanie VO v súlade s postupmi a princípmi VO a následné overenie tohto VO zo strany poskytovateľa s kladným výsledkom. </w:t>
      </w:r>
    </w:p>
    <w:p w14:paraId="08AFB650" w14:textId="282C9F7F" w:rsidR="00963E0D" w:rsidRPr="00963E0D" w:rsidRDefault="00963E0D" w:rsidP="00963E0D">
      <w:pPr>
        <w:spacing w:before="120" w:after="120" w:line="288" w:lineRule="auto"/>
        <w:jc w:val="both"/>
        <w:rPr>
          <w:rFonts w:cs="Arial"/>
          <w:szCs w:val="19"/>
        </w:rPr>
      </w:pPr>
      <w:r w:rsidRPr="00963E0D">
        <w:rPr>
          <w:rFonts w:cs="Arial"/>
          <w:szCs w:val="19"/>
        </w:rPr>
        <w:t xml:space="preserve">V takomto prípade poskytovateľ definuje podmienku poskytnutia príspevku výlučne na VO, ktorých hodnota v zmysle výsledku VO predstavuje minimálne 30 % z celkovej požadovanej hodnoty NFP. Pri VO, ktoré nebudú dosahovať túto hodnotu, nie je žiadateľ povinný mať vykonané VO už v čase predkladania NP a pri týchto VO bude vykonaná kontrola až po podpise </w:t>
      </w:r>
      <w:r w:rsidR="006A58DC">
        <w:rPr>
          <w:rFonts w:cs="Arial"/>
          <w:szCs w:val="19"/>
        </w:rPr>
        <w:t>z</w:t>
      </w:r>
      <w:r w:rsidRPr="00963E0D">
        <w:rPr>
          <w:rFonts w:cs="Arial"/>
          <w:szCs w:val="19"/>
        </w:rPr>
        <w:t xml:space="preserve">mluvy o NFP alebo vydaní rozhodnutia o schválení v prípade totožnosti poskytovateľa a prijímateľa. O všetkých povinnostiach žiadateľa, ako aj o ďalších postupoch uvedených v tejto časti je poskytovateľ povinný informovať vo výzve, pričom je nutné jasné zadefinovanie podmienok poskytnutia príspevku. Postupy tejto kontroly aplikuje poskytovateľ analogicky v zmysle postupov uvedených v jednotlivých písmenách a) až g) kapitoly 2.5.6  Typy </w:t>
      </w:r>
      <w:r w:rsidR="00E911B7">
        <w:rPr>
          <w:rFonts w:cs="Arial"/>
          <w:szCs w:val="19"/>
        </w:rPr>
        <w:t xml:space="preserve">finančnej </w:t>
      </w:r>
      <w:r w:rsidRPr="00963E0D">
        <w:rPr>
          <w:rFonts w:cs="Arial"/>
          <w:szCs w:val="19"/>
        </w:rPr>
        <w:t>kontroly VO.</w:t>
      </w:r>
    </w:p>
    <w:p w14:paraId="57F1D5E1"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Predmetom v rámci overenia podmienky poskytnutia príspevku týkajúcej sa VO musí byť aj kontrola vecného súladu predmetu obstarávania, návrhu zmluvných podmienok a iných údajov s predloženým projektom. </w:t>
      </w:r>
    </w:p>
    <w:p w14:paraId="6A162282" w14:textId="4D84E8E8" w:rsidR="00963E0D" w:rsidRPr="00963E0D" w:rsidRDefault="00963E0D" w:rsidP="00963E0D">
      <w:pPr>
        <w:spacing w:before="120" w:after="120" w:line="288" w:lineRule="auto"/>
        <w:jc w:val="both"/>
        <w:rPr>
          <w:rFonts w:cs="Arial"/>
          <w:szCs w:val="19"/>
        </w:rPr>
      </w:pPr>
      <w:r w:rsidRPr="00963E0D">
        <w:rPr>
          <w:rFonts w:cs="Arial"/>
          <w:szCs w:val="19"/>
        </w:rPr>
        <w:t>Závery kontroly prenesie poskytovateľ do výsledku posúdenia ŽoNFP. Výstupom kontroly VO nie je v tomto prípade správa z kontroly, ale rozhodnutie o schválení alebo neschválení ŽoNFP. Poskytovateľ nie je povinný opätovne vykonávať kontrolu VO po podpise zmluvy o NFP.</w:t>
      </w:r>
    </w:p>
    <w:p w14:paraId="6E36C83D" w14:textId="232EB105" w:rsidR="00963E0D" w:rsidRPr="00963E0D" w:rsidRDefault="00963E0D" w:rsidP="00963E0D">
      <w:pPr>
        <w:spacing w:before="120" w:after="120" w:line="288" w:lineRule="auto"/>
        <w:jc w:val="both"/>
        <w:rPr>
          <w:rFonts w:cs="Arial"/>
          <w:szCs w:val="19"/>
        </w:rPr>
      </w:pPr>
      <w:r w:rsidRPr="00963E0D">
        <w:rPr>
          <w:rFonts w:cs="Arial"/>
          <w:szCs w:val="19"/>
        </w:rPr>
        <w:t xml:space="preserve">Kontrolu oprávnenosti výdavku z pohľadu jeho súladu s pravidlami, princípmi a postupmi VO vykoná poskytovateľ vo fáze kontroly príslušnej ŽoP, kde poskytovateľ overí skutočnosť vykonania uvedenej kontroly a správnosť aplikovania jej záverov. Uvedené však nevylučuje možnosť opätovného vykonania kontroly VO, napr. na základe podnetu kontrolných orgánov alebo z vlastného podnetu poskytovateľa. Dodatky k zmluve s úspešným uchádzačom, ktoré neboli predmetom kontroly v rámci schvaľovacieho procesu ŽoNFP, resp. NP, podliehajú kontrole v zmysle postupov uvedených v kapitole 2.5.6  Typy </w:t>
      </w:r>
      <w:r w:rsidR="00E911B7">
        <w:rPr>
          <w:rFonts w:cs="Arial"/>
          <w:szCs w:val="19"/>
        </w:rPr>
        <w:t xml:space="preserve">finančnej </w:t>
      </w:r>
      <w:r w:rsidRPr="00963E0D">
        <w:rPr>
          <w:rFonts w:cs="Arial"/>
          <w:szCs w:val="19"/>
        </w:rPr>
        <w:t>kontroly VO – častiach e) a f) týkajúcich sa kontroly dodatkov.</w:t>
      </w:r>
    </w:p>
    <w:p w14:paraId="2532B89E" w14:textId="77777777" w:rsidR="00FB16C6" w:rsidRPr="00FB16C6" w:rsidRDefault="00FB16C6" w:rsidP="00FB16C6">
      <w:pPr>
        <w:spacing w:before="120" w:after="120" w:line="288" w:lineRule="auto"/>
        <w:jc w:val="both"/>
        <w:rPr>
          <w:rFonts w:cs="Arial"/>
          <w:szCs w:val="19"/>
        </w:rPr>
      </w:pPr>
      <w:r w:rsidRPr="00FB16C6">
        <w:rPr>
          <w:rFonts w:cs="Arial"/>
          <w:szCs w:val="19"/>
        </w:rPr>
        <w:t>O neschválení ŽoNFP rozhodne poskytovateľ aj v prípade, že nedostatky vo verejnom obstarávaní, ktoré mali alebo mohli mať vplyv na výsledok verejného obstarávania identifikoval ÚVO v rozhodnutí podľa § 175 ods. 4 ZVO alebo boli identifikované v rozhodnutí Rady ÚVO.</w:t>
      </w:r>
    </w:p>
    <w:p w14:paraId="1E4229FF" w14:textId="77777777" w:rsidR="00FB16C6" w:rsidRPr="00963E0D" w:rsidRDefault="00FB16C6" w:rsidP="00963E0D">
      <w:pPr>
        <w:spacing w:before="120" w:after="120" w:line="288" w:lineRule="auto"/>
        <w:jc w:val="both"/>
        <w:rPr>
          <w:rFonts w:cs="Arial"/>
          <w:szCs w:val="19"/>
        </w:rPr>
      </w:pPr>
    </w:p>
    <w:p w14:paraId="46ACC565" w14:textId="415F35D5" w:rsidR="00963E0D" w:rsidRPr="00963E0D" w:rsidRDefault="00963E0D" w:rsidP="00963E0D">
      <w:pPr>
        <w:spacing w:before="120" w:after="120" w:line="288" w:lineRule="auto"/>
        <w:jc w:val="both"/>
        <w:rPr>
          <w:rFonts w:cs="Arial"/>
          <w:b/>
          <w:szCs w:val="19"/>
        </w:rPr>
      </w:pPr>
      <w:r w:rsidRPr="00963E0D">
        <w:rPr>
          <w:rFonts w:cs="Arial"/>
          <w:b/>
          <w:szCs w:val="19"/>
        </w:rPr>
        <w:t>i) Kontrola verejného obstarávania národných projektov, veľkých projektov</w:t>
      </w:r>
      <w:r w:rsidR="007C13BB" w:rsidRPr="007C13BB">
        <w:rPr>
          <w:rFonts w:cs="Arial"/>
          <w:b/>
          <w:szCs w:val="19"/>
        </w:rPr>
        <w:t>, ktoré sú súčasťou zoznamu projektov a kontrola projektov technickej pomoci, pred podpisom zmluvy o NFP</w:t>
      </w:r>
    </w:p>
    <w:p w14:paraId="0B095B13" w14:textId="00E7A530" w:rsidR="009875A5" w:rsidRDefault="00963E0D" w:rsidP="00963E0D">
      <w:pPr>
        <w:spacing w:before="120" w:after="120" w:line="288" w:lineRule="auto"/>
        <w:jc w:val="both"/>
        <w:rPr>
          <w:rFonts w:cs="Arial"/>
          <w:szCs w:val="19"/>
        </w:rPr>
      </w:pPr>
      <w:r w:rsidRPr="00963E0D">
        <w:rPr>
          <w:rFonts w:cs="Arial"/>
          <w:szCs w:val="19"/>
        </w:rPr>
        <w:t xml:space="preserve">Poskytovateľ </w:t>
      </w:r>
      <w:r w:rsidR="007C13BB" w:rsidRPr="007C13BB">
        <w:rPr>
          <w:rFonts w:cs="Arial"/>
          <w:szCs w:val="19"/>
        </w:rPr>
        <w:t>môže</w:t>
      </w:r>
      <w:r w:rsidR="007C13BB">
        <w:rPr>
          <w:rFonts w:cs="Arial"/>
          <w:szCs w:val="19"/>
        </w:rPr>
        <w:t xml:space="preserve"> </w:t>
      </w:r>
      <w:r w:rsidRPr="00963E0D">
        <w:rPr>
          <w:rFonts w:cs="Arial"/>
          <w:szCs w:val="19"/>
        </w:rPr>
        <w:t>vykonáva</w:t>
      </w:r>
      <w:r w:rsidR="007C13BB">
        <w:rPr>
          <w:rFonts w:cs="Arial"/>
          <w:szCs w:val="19"/>
        </w:rPr>
        <w:t>ť</w:t>
      </w:r>
      <w:r w:rsidRPr="00963E0D">
        <w:rPr>
          <w:rFonts w:cs="Arial"/>
          <w:szCs w:val="19"/>
        </w:rPr>
        <w:t xml:space="preserve"> kontrolu VO v rámci národných, veľkých projektov, ktoré sú súčasťou zoznamu projektov</w:t>
      </w:r>
      <w:r w:rsidR="009875A5">
        <w:rPr>
          <w:rFonts w:cs="Arial"/>
          <w:szCs w:val="19"/>
        </w:rPr>
        <w:t xml:space="preserve"> </w:t>
      </w:r>
      <w:r w:rsidR="009875A5" w:rsidRPr="00963E0D">
        <w:rPr>
          <w:rFonts w:cs="Arial"/>
          <w:szCs w:val="19"/>
        </w:rPr>
        <w:t>a projektov technickej pomoci</w:t>
      </w:r>
      <w:r w:rsidRPr="00963E0D">
        <w:rPr>
          <w:rFonts w:cs="Arial"/>
          <w:szCs w:val="19"/>
        </w:rPr>
        <w:t xml:space="preserve"> ako prvú ex-ante kontrolu, druhú ex-ante kontrolu a následnú ex-post kontrolu, prípadne podľa okolností aj ako štandardnú ex-post kontrolu. </w:t>
      </w:r>
    </w:p>
    <w:p w14:paraId="37BED307" w14:textId="3D304059" w:rsidR="009875A5" w:rsidRDefault="009875A5" w:rsidP="00963E0D">
      <w:pPr>
        <w:spacing w:before="120" w:after="120" w:line="288" w:lineRule="auto"/>
        <w:jc w:val="both"/>
        <w:rPr>
          <w:rFonts w:cs="Arial"/>
          <w:szCs w:val="19"/>
        </w:rPr>
      </w:pPr>
      <w:r>
        <w:rPr>
          <w:rFonts w:cs="Arial"/>
          <w:szCs w:val="19"/>
        </w:rPr>
        <w:t xml:space="preserve">V tejto súvislosti dávame prijímateľovi do pozornosti </w:t>
      </w:r>
      <w:r w:rsidRPr="009875A5">
        <w:rPr>
          <w:rFonts w:cs="Arial"/>
          <w:szCs w:val="19"/>
        </w:rPr>
        <w:t>usmernen</w:t>
      </w:r>
      <w:r>
        <w:rPr>
          <w:rFonts w:cs="Arial"/>
          <w:szCs w:val="19"/>
        </w:rPr>
        <w:t>ie</w:t>
      </w:r>
      <w:r w:rsidRPr="009875A5">
        <w:rPr>
          <w:rFonts w:cs="Arial"/>
          <w:szCs w:val="19"/>
        </w:rPr>
        <w:t xml:space="preserve"> </w:t>
      </w:r>
      <w:r>
        <w:rPr>
          <w:rFonts w:cs="Arial"/>
          <w:szCs w:val="19"/>
        </w:rPr>
        <w:t>poskytovateľa</w:t>
      </w:r>
      <w:r w:rsidRPr="009875A5">
        <w:rPr>
          <w:rFonts w:cs="Arial"/>
          <w:szCs w:val="19"/>
        </w:rPr>
        <w:t xml:space="preserve"> k príprave individuálneho projektu</w:t>
      </w:r>
      <w:r>
        <w:rPr>
          <w:rFonts w:cs="Arial"/>
          <w:szCs w:val="19"/>
        </w:rPr>
        <w:t xml:space="preserve">, ktoré je zverejnené na webovom sídle </w:t>
      </w:r>
      <w:hyperlink r:id="rId22" w:history="1">
        <w:r w:rsidR="005C056B" w:rsidRPr="00BC7715">
          <w:rPr>
            <w:rStyle w:val="Hypertextovprepojenie"/>
            <w:rFonts w:cs="Arial"/>
            <w:szCs w:val="19"/>
          </w:rPr>
          <w:t>http://www.minv.sk/?usmernenia-riadiaceho-organu</w:t>
        </w:r>
      </w:hyperlink>
      <w:r>
        <w:rPr>
          <w:rFonts w:cs="Arial"/>
          <w:szCs w:val="19"/>
        </w:rPr>
        <w:t>.</w:t>
      </w:r>
    </w:p>
    <w:p w14:paraId="4E48F185" w14:textId="07CF3991" w:rsidR="005C056B" w:rsidRDefault="005C056B" w:rsidP="00963E0D">
      <w:pPr>
        <w:spacing w:before="120" w:after="120" w:line="288" w:lineRule="auto"/>
        <w:jc w:val="both"/>
        <w:rPr>
          <w:rFonts w:cs="Arial"/>
          <w:szCs w:val="19"/>
        </w:rPr>
      </w:pPr>
      <w:r w:rsidRPr="005C056B">
        <w:rPr>
          <w:rFonts w:cs="Arial"/>
          <w:szCs w:val="19"/>
        </w:rPr>
        <w:t xml:space="preserve">Kontrola VO vykonávaná podľa tejto kapitoly sa pokladá za finančnú kontrolu, pričom závery uvedené v kontrolnom zozname sú platné aj po schválení individuálneho projektu a </w:t>
      </w:r>
      <w:r>
        <w:rPr>
          <w:rFonts w:cs="Arial"/>
          <w:szCs w:val="19"/>
        </w:rPr>
        <w:t>poskytovateľ</w:t>
      </w:r>
      <w:r w:rsidRPr="005C056B">
        <w:rPr>
          <w:rFonts w:cs="Arial"/>
          <w:szCs w:val="19"/>
        </w:rPr>
        <w:t xml:space="preserve"> už následne nemusí vykonávať opätovnú kontrolu daného VO po podpise Zmluvy o NFP. Kontrolu oprávnenosti výdavku z pohľadu jeho súladu s princípmi a postupmi VO vykoná </w:t>
      </w:r>
      <w:r>
        <w:rPr>
          <w:rFonts w:cs="Arial"/>
          <w:szCs w:val="19"/>
        </w:rPr>
        <w:t>poskytovateľ</w:t>
      </w:r>
      <w:r w:rsidRPr="005C056B">
        <w:rPr>
          <w:rFonts w:cs="Arial"/>
          <w:szCs w:val="19"/>
        </w:rPr>
        <w:t xml:space="preserve"> vo fáze kontroly príslušnej ŽoP, kde </w:t>
      </w:r>
      <w:r>
        <w:rPr>
          <w:rFonts w:cs="Arial"/>
          <w:szCs w:val="19"/>
        </w:rPr>
        <w:t>poskytovateľ</w:t>
      </w:r>
      <w:r w:rsidRPr="005C056B">
        <w:rPr>
          <w:rFonts w:cs="Arial"/>
          <w:szCs w:val="19"/>
        </w:rPr>
        <w:t xml:space="preserve"> overí skutočnosť vykonania uvedenej kontroly a správnosť aplikovania jej záverov. Uvedené však nevylučuje opätovné vykonanie kontroly VO, napr. na základe podnetu kontrolných orgánov alebo z vlastného podnetu </w:t>
      </w:r>
      <w:r>
        <w:rPr>
          <w:rFonts w:cs="Arial"/>
          <w:szCs w:val="19"/>
        </w:rPr>
        <w:t>poskytovateľa</w:t>
      </w:r>
      <w:r w:rsidRPr="005C056B">
        <w:rPr>
          <w:rFonts w:cs="Arial"/>
          <w:szCs w:val="19"/>
        </w:rPr>
        <w:t xml:space="preserve">. Dodatky k zmluve s úspešným uchádzačom, ktoré neboli predmetom kontroly, podliehajú kontrole VO v plnom rozsahu. </w:t>
      </w:r>
    </w:p>
    <w:p w14:paraId="6D1D89A2" w14:textId="381084EB" w:rsidR="00963E0D" w:rsidRPr="00963E0D" w:rsidRDefault="00963E0D" w:rsidP="00963E0D">
      <w:pPr>
        <w:spacing w:before="120" w:after="120" w:line="288" w:lineRule="auto"/>
        <w:jc w:val="both"/>
        <w:rPr>
          <w:rFonts w:cs="Arial"/>
          <w:szCs w:val="19"/>
        </w:rPr>
      </w:pPr>
      <w:r w:rsidRPr="00963E0D">
        <w:rPr>
          <w:rFonts w:cs="Arial"/>
          <w:szCs w:val="19"/>
        </w:rPr>
        <w:t xml:space="preserve">Postupy tejto kontroly aplikuje poskytovateľ analogicky v zmysle postupov uvedených v jednotlivých písmenách a) až h) kapitoly 2.5.6  Typy </w:t>
      </w:r>
      <w:r w:rsidR="00E911B7">
        <w:rPr>
          <w:rFonts w:cs="Arial"/>
          <w:szCs w:val="19"/>
        </w:rPr>
        <w:t>finančnej</w:t>
      </w:r>
      <w:r w:rsidRPr="00963E0D">
        <w:rPr>
          <w:rFonts w:cs="Arial"/>
          <w:szCs w:val="19"/>
        </w:rPr>
        <w:t xml:space="preserve"> kontroly VO.</w:t>
      </w:r>
    </w:p>
    <w:p w14:paraId="4528493C" w14:textId="57F0DC86" w:rsidR="00963E0D" w:rsidRPr="0073389C" w:rsidRDefault="00963E0D" w:rsidP="009D7F63">
      <w:pPr>
        <w:spacing w:before="120" w:after="120" w:line="288" w:lineRule="auto"/>
        <w:jc w:val="both"/>
        <w:rPr>
          <w:rFonts w:cs="Arial"/>
          <w:szCs w:val="19"/>
        </w:rPr>
      </w:pPr>
    </w:p>
    <w:p w14:paraId="7A55D320" w14:textId="77777777" w:rsidR="009D7F63" w:rsidRPr="0073389C" w:rsidRDefault="009D7F63" w:rsidP="009D7F63">
      <w:pPr>
        <w:pStyle w:val="Nadpis3"/>
        <w:ind w:left="567" w:firstLine="0"/>
        <w:rPr>
          <w:lang w:val="sk-SK"/>
        </w:rPr>
      </w:pPr>
      <w:bookmarkStart w:id="302" w:name="_Toc440372884"/>
      <w:bookmarkStart w:id="303" w:name="_Toc440636395"/>
      <w:r w:rsidRPr="0073389C">
        <w:rPr>
          <w:lang w:val="sk-SK"/>
        </w:rPr>
        <w:lastRenderedPageBreak/>
        <w:t>Finančné opravy</w:t>
      </w:r>
      <w:bookmarkEnd w:id="302"/>
      <w:bookmarkEnd w:id="303"/>
    </w:p>
    <w:p w14:paraId="23F5118A" w14:textId="52987ACD" w:rsidR="00EC5388" w:rsidRPr="00AE218A" w:rsidRDefault="00EC5388" w:rsidP="00EC5388">
      <w:pPr>
        <w:spacing w:before="120" w:after="120" w:line="288" w:lineRule="auto"/>
        <w:jc w:val="both"/>
        <w:rPr>
          <w:rFonts w:cs="Arial"/>
          <w:szCs w:val="19"/>
        </w:rPr>
      </w:pPr>
      <w:r w:rsidRPr="00AE218A">
        <w:rPr>
          <w:rFonts w:cs="Arial"/>
          <w:szCs w:val="19"/>
        </w:rPr>
        <w:t xml:space="preserve">Poskytovateľ postupuje pri identifikovaní pravidiel a postupov VO podľa pravidiel uvedených v </w:t>
      </w:r>
      <w:r w:rsidR="00EF7652">
        <w:rPr>
          <w:rFonts w:cs="Arial"/>
          <w:szCs w:val="19"/>
        </w:rPr>
        <w:t>z</w:t>
      </w:r>
      <w:r w:rsidRPr="00AE218A">
        <w:rPr>
          <w:rFonts w:cs="Arial"/>
          <w:szCs w:val="19"/>
        </w:rPr>
        <w:t>mluve o N</w:t>
      </w:r>
      <w:r>
        <w:rPr>
          <w:rFonts w:cs="Arial"/>
          <w:szCs w:val="19"/>
        </w:rPr>
        <w:t>F</w:t>
      </w:r>
      <w:r w:rsidRPr="00AE218A">
        <w:rPr>
          <w:rFonts w:cs="Arial"/>
          <w:szCs w:val="19"/>
        </w:rPr>
        <w:t>P, v Systéme riadenia EŠIF a v Metodickom pokyne CKO č. 5 k určovaniu finančných opráv, ktoré má riadiaci orgán uplatňovať pri nedodržaní pravidiel a postupov verejného obstarávania.</w:t>
      </w:r>
    </w:p>
    <w:p w14:paraId="0BAE8E76" w14:textId="63516382" w:rsidR="00EC5388" w:rsidRPr="00AE218A" w:rsidRDefault="00EC5388" w:rsidP="00EC5388">
      <w:pPr>
        <w:spacing w:before="120" w:after="120" w:line="288" w:lineRule="auto"/>
        <w:jc w:val="both"/>
        <w:rPr>
          <w:rFonts w:cs="Arial"/>
          <w:szCs w:val="19"/>
        </w:rPr>
      </w:pPr>
      <w:r w:rsidRPr="00AE218A">
        <w:rPr>
          <w:rFonts w:cs="Arial"/>
          <w:szCs w:val="19"/>
        </w:rPr>
        <w:t xml:space="preserve">V prípade zistení v rámci obstarávaní, ktoré nepodliehajú postupom ZVO, postupuje poskytovateľ podľa pravidiel uvedených v Systéme riadenia EŠIF a pravidiel uvedených v </w:t>
      </w:r>
      <w:r w:rsidR="00EF7652">
        <w:rPr>
          <w:rFonts w:cs="Arial"/>
          <w:szCs w:val="19"/>
        </w:rPr>
        <w:t>z</w:t>
      </w:r>
      <w:r w:rsidRPr="00AE218A">
        <w:rPr>
          <w:rFonts w:cs="Arial"/>
          <w:szCs w:val="19"/>
        </w:rPr>
        <w:t>mluve o NFP.</w:t>
      </w:r>
    </w:p>
    <w:p w14:paraId="429C089A" w14:textId="77777777" w:rsidR="00EC5388" w:rsidRPr="00AE218A" w:rsidRDefault="00EC5388" w:rsidP="00EC5388">
      <w:pPr>
        <w:spacing w:before="120" w:after="120" w:line="288" w:lineRule="auto"/>
        <w:jc w:val="both"/>
        <w:rPr>
          <w:rFonts w:cs="Arial"/>
          <w:szCs w:val="19"/>
        </w:rPr>
      </w:pPr>
    </w:p>
    <w:p w14:paraId="7702DD93" w14:textId="77777777" w:rsidR="00EC5388" w:rsidRPr="00AE218A" w:rsidRDefault="00EC5388" w:rsidP="00EC5388">
      <w:pPr>
        <w:spacing w:before="120" w:after="120" w:line="288" w:lineRule="auto"/>
        <w:jc w:val="both"/>
        <w:rPr>
          <w:rFonts w:cs="Arial"/>
          <w:szCs w:val="19"/>
        </w:rPr>
      </w:pPr>
      <w:r w:rsidRPr="00AE218A">
        <w:rPr>
          <w:rFonts w:cs="Arial"/>
          <w:szCs w:val="19"/>
        </w:rPr>
        <w:t>Finančné opravy sa s ohľadom na moment identifikovania nedostatku verejného obstarávania delia na:</w:t>
      </w:r>
    </w:p>
    <w:p w14:paraId="43FB443E" w14:textId="40326F3D" w:rsidR="00EC5388" w:rsidRPr="00EC5388" w:rsidRDefault="00EC5388" w:rsidP="009A78AB">
      <w:pPr>
        <w:pStyle w:val="Odsekzoznamu"/>
        <w:numPr>
          <w:ilvl w:val="0"/>
          <w:numId w:val="89"/>
        </w:numPr>
        <w:spacing w:before="120" w:after="120" w:line="288" w:lineRule="auto"/>
        <w:jc w:val="both"/>
        <w:rPr>
          <w:rFonts w:cs="Arial"/>
          <w:szCs w:val="19"/>
        </w:rPr>
      </w:pPr>
      <w:r w:rsidRPr="00EC5388">
        <w:rPr>
          <w:rFonts w:cs="Arial"/>
          <w:szCs w:val="19"/>
        </w:rPr>
        <w:t>ex-ante;</w:t>
      </w:r>
    </w:p>
    <w:p w14:paraId="3218BAF4" w14:textId="2BC36779" w:rsidR="00EC5388" w:rsidRDefault="00EC5388" w:rsidP="009A78AB">
      <w:pPr>
        <w:pStyle w:val="Odsekzoznamu"/>
        <w:numPr>
          <w:ilvl w:val="0"/>
          <w:numId w:val="89"/>
        </w:numPr>
        <w:spacing w:before="120" w:after="120" w:line="288" w:lineRule="auto"/>
        <w:jc w:val="both"/>
        <w:rPr>
          <w:rFonts w:cs="Arial"/>
          <w:szCs w:val="19"/>
        </w:rPr>
      </w:pPr>
      <w:r w:rsidRPr="00EC5388">
        <w:rPr>
          <w:rFonts w:cs="Arial"/>
          <w:szCs w:val="19"/>
        </w:rPr>
        <w:t>ex-post.</w:t>
      </w:r>
    </w:p>
    <w:p w14:paraId="02655198" w14:textId="77777777" w:rsidR="00EC5388" w:rsidRPr="00EC5388" w:rsidRDefault="00EC5388" w:rsidP="00EC5388">
      <w:pPr>
        <w:pStyle w:val="Odsekzoznamu"/>
        <w:spacing w:before="120" w:after="120" w:line="288" w:lineRule="auto"/>
        <w:jc w:val="both"/>
        <w:rPr>
          <w:rFonts w:cs="Arial"/>
          <w:szCs w:val="19"/>
        </w:rPr>
      </w:pPr>
    </w:p>
    <w:p w14:paraId="57F1C55B" w14:textId="77777777" w:rsidR="00EC5388" w:rsidRPr="00EC5388" w:rsidRDefault="00EC5388" w:rsidP="00EC5388">
      <w:pPr>
        <w:spacing w:before="120" w:after="120" w:line="288" w:lineRule="auto"/>
        <w:jc w:val="both"/>
        <w:rPr>
          <w:rFonts w:cs="Arial"/>
          <w:b/>
          <w:szCs w:val="19"/>
        </w:rPr>
      </w:pPr>
      <w:r w:rsidRPr="00EC5388">
        <w:rPr>
          <w:rFonts w:cs="Arial"/>
          <w:b/>
          <w:szCs w:val="19"/>
        </w:rPr>
        <w:t>Ex-ante finančná oprava</w:t>
      </w:r>
    </w:p>
    <w:p w14:paraId="712D08F3" w14:textId="77777777" w:rsidR="00EC5388" w:rsidRPr="00AE218A" w:rsidRDefault="00EC5388" w:rsidP="00EC5388">
      <w:pPr>
        <w:spacing w:before="120" w:after="120" w:line="288" w:lineRule="auto"/>
        <w:jc w:val="both"/>
        <w:rPr>
          <w:rFonts w:cs="Arial"/>
          <w:szCs w:val="19"/>
        </w:rPr>
      </w:pPr>
      <w:r w:rsidRPr="00AE218A">
        <w:rPr>
          <w:rFonts w:cs="Arial"/>
          <w:szCs w:val="19"/>
        </w:rPr>
        <w:t>Ex-ante finančná oprava je  individuálne zníženie hodnoty deklarovaných výdavkov z dôvodu zistení porušenia legislatívy SR alebo EÚ, najmä v oblasti VO. Výška individuálnej ex-ante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t>
      </w:r>
    </w:p>
    <w:p w14:paraId="67BD4AC3" w14:textId="77777777" w:rsidR="00EC5388" w:rsidRPr="00AE218A" w:rsidRDefault="00EC5388" w:rsidP="00EC5388">
      <w:pPr>
        <w:spacing w:before="120" w:after="120" w:line="288" w:lineRule="auto"/>
        <w:ind w:left="567" w:hanging="283"/>
        <w:jc w:val="both"/>
        <w:rPr>
          <w:rFonts w:cs="Arial"/>
          <w:szCs w:val="19"/>
        </w:rPr>
      </w:pPr>
      <w:r>
        <w:rPr>
          <w:rFonts w:cs="Arial"/>
          <w:szCs w:val="19"/>
        </w:rPr>
        <w:t xml:space="preserve">1. </w:t>
      </w:r>
      <w:r w:rsidRPr="00AE218A">
        <w:rPr>
          <w:rFonts w:cs="Arial"/>
          <w:szCs w:val="19"/>
        </w:rPr>
        <w:t>Poskytovateľ v rámci ex-post kontroly, v prípade identifikovania po</w:t>
      </w:r>
      <w:r>
        <w:rPr>
          <w:rFonts w:cs="Arial"/>
          <w:szCs w:val="19"/>
        </w:rPr>
        <w:t xml:space="preserve">rušenia zákona o VO, ktoré malo </w:t>
      </w:r>
      <w:r w:rsidRPr="00AE218A">
        <w:rPr>
          <w:rFonts w:cs="Arial"/>
          <w:szCs w:val="19"/>
        </w:rPr>
        <w:t xml:space="preserve">alebo mohlo mať vplyv na výsledok VO,  určí výšku ex-ante finančnej opravy, pričom na jej aplikovanie musia byť splnené nasledujúce podmienky: </w:t>
      </w:r>
    </w:p>
    <w:p w14:paraId="63E9F7AD" w14:textId="77777777" w:rsidR="00EC5388" w:rsidRPr="00AE218A" w:rsidRDefault="00EC5388" w:rsidP="00EC5388">
      <w:pPr>
        <w:spacing w:before="120" w:after="120" w:line="288" w:lineRule="auto"/>
        <w:ind w:left="567"/>
        <w:jc w:val="both"/>
        <w:rPr>
          <w:rFonts w:cs="Arial"/>
          <w:szCs w:val="19"/>
        </w:rPr>
      </w:pPr>
      <w:r>
        <w:rPr>
          <w:rFonts w:cs="Arial"/>
          <w:szCs w:val="19"/>
        </w:rPr>
        <w:t xml:space="preserve">a)  </w:t>
      </w:r>
      <w:r w:rsidRPr="00AE218A">
        <w:rPr>
          <w:rFonts w:cs="Arial"/>
          <w:szCs w:val="19"/>
        </w:rPr>
        <w:t>prijímateľ písomne súhlasil s navrhovanou ex-ante finančnou opravou ,</w:t>
      </w:r>
    </w:p>
    <w:p w14:paraId="21CF83B6"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b) </w:t>
      </w:r>
      <w:r w:rsidRPr="00AE218A">
        <w:rPr>
          <w:rFonts w:cs="Arial"/>
          <w:szCs w:val="19"/>
        </w:rPr>
        <w:t xml:space="preserve">prijímateľ preukáže, že disponuje finančnými zdrojmi, ktorými zabezpečí úhradu budúcich neoprávnených výdavkov minimálne vo výške navrhovanej ex-ante finančnej opravy. Je v kompetencii poskytovateľa určiť spôsob preukázania zabezpečenia spolufinancovania zo strany prijímateľa. Poskytovateľ pri určení spôsobu preukázania spolufinancovania zohľadní najmä výšku udelenej finančnej opravy, stav realizácie projektu, charakter prijímateľa a pod. </w:t>
      </w:r>
    </w:p>
    <w:p w14:paraId="30FCAB1E"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c) </w:t>
      </w:r>
      <w:r w:rsidRPr="00AE218A">
        <w:rPr>
          <w:rFonts w:cs="Arial"/>
          <w:szCs w:val="19"/>
        </w:rPr>
        <w:t>v prípade, že v danej veci určenia ex-ante finančnej opravy je prijímateľom rozpočtová alebo príspevková organizácia niektorého z ústredných orgánov štátnej správy, je potrebné nad rámec preukázania dostatočných finančných zdrojov podľa písm. c) tohto odseku predložiť aj písomné súhlasné stanovisko zriaďovateľa s navrhovanou ex-ante finančnou opravou.</w:t>
      </w:r>
    </w:p>
    <w:p w14:paraId="683D7B1B" w14:textId="340D4FF2" w:rsidR="00EC5388" w:rsidRPr="00AE218A" w:rsidRDefault="00EC5388" w:rsidP="00EC5388">
      <w:pPr>
        <w:spacing w:before="120" w:after="120" w:line="288" w:lineRule="auto"/>
        <w:ind w:left="567" w:hanging="283"/>
        <w:jc w:val="both"/>
        <w:rPr>
          <w:rFonts w:cs="Arial"/>
          <w:szCs w:val="19"/>
        </w:rPr>
      </w:pPr>
      <w:r>
        <w:rPr>
          <w:rFonts w:cs="Arial"/>
          <w:szCs w:val="19"/>
        </w:rPr>
        <w:t xml:space="preserve">2.  </w:t>
      </w:r>
      <w:r w:rsidRPr="00AE218A">
        <w:rPr>
          <w:rFonts w:cs="Arial"/>
          <w:szCs w:val="19"/>
        </w:rPr>
        <w:t xml:space="preserve">Poskytovateľ uzavrie s prijímateľom dodatok k </w:t>
      </w:r>
      <w:r w:rsidR="00C660D7">
        <w:rPr>
          <w:rFonts w:cs="Arial"/>
          <w:szCs w:val="19"/>
        </w:rPr>
        <w:t>z</w:t>
      </w:r>
      <w:r w:rsidRPr="00AE218A">
        <w:rPr>
          <w:rFonts w:cs="Arial"/>
          <w:szCs w:val="19"/>
        </w:rPr>
        <w:t>mluve o NFP, pokiaľ prijímateľ splní všetky vyššie uvedené podmienky v bode 1.</w:t>
      </w:r>
    </w:p>
    <w:p w14:paraId="19A8B984" w14:textId="6CC80129" w:rsidR="00EC5388" w:rsidRPr="00AE218A" w:rsidRDefault="00EC5388" w:rsidP="00EC5388">
      <w:pPr>
        <w:spacing w:before="120" w:after="120" w:line="288" w:lineRule="auto"/>
        <w:ind w:left="567" w:hanging="283"/>
        <w:jc w:val="both"/>
        <w:rPr>
          <w:rFonts w:cs="Arial"/>
          <w:szCs w:val="19"/>
        </w:rPr>
      </w:pPr>
      <w:r>
        <w:rPr>
          <w:rFonts w:cs="Arial"/>
          <w:szCs w:val="19"/>
        </w:rPr>
        <w:t xml:space="preserve">3.  </w:t>
      </w:r>
      <w:r w:rsidRPr="00AE218A">
        <w:rPr>
          <w:rFonts w:cs="Arial"/>
          <w:szCs w:val="19"/>
        </w:rPr>
        <w:t xml:space="preserve">Pri určovaní ex-ante </w:t>
      </w:r>
      <w:r w:rsidR="00D519DF">
        <w:rPr>
          <w:rFonts w:cs="Arial"/>
          <w:szCs w:val="19"/>
        </w:rPr>
        <w:t>finančnej opravy</w:t>
      </w:r>
      <w:r w:rsidRPr="00AE218A">
        <w:rPr>
          <w:rFonts w:cs="Arial"/>
          <w:szCs w:val="19"/>
        </w:rPr>
        <w:t xml:space="preserve"> postupuje poskytovateľ v súlade s kapitolou 3.3.7. Systému riadenia EŠIF a pravidlami uvedenými v MP CKO č. 5</w:t>
      </w:r>
      <w:r w:rsidRPr="00AE218A">
        <w:t xml:space="preserve"> </w:t>
      </w:r>
      <w:r w:rsidRPr="00AE218A">
        <w:rPr>
          <w:rFonts w:cs="Arial"/>
          <w:szCs w:val="19"/>
        </w:rPr>
        <w:t>k určovaniu finančných opráv, ktoré má riadiaci orgán uplatňovať pri nedodržaní pravidiel a postupov verejného obstarávania</w:t>
      </w:r>
      <w:r>
        <w:rPr>
          <w:rFonts w:cs="Arial"/>
          <w:szCs w:val="19"/>
        </w:rPr>
        <w:t xml:space="preserve"> </w:t>
      </w:r>
      <w:r w:rsidRPr="00AE218A">
        <w:rPr>
          <w:rFonts w:cs="Arial"/>
          <w:szCs w:val="19"/>
        </w:rPr>
        <w:t>.</w:t>
      </w:r>
    </w:p>
    <w:p w14:paraId="78E1B658" w14:textId="558BDBDB" w:rsidR="00EC5388" w:rsidRPr="00AE218A" w:rsidRDefault="00EC5388" w:rsidP="00EC5388">
      <w:pPr>
        <w:spacing w:before="120" w:after="120" w:line="288" w:lineRule="auto"/>
        <w:ind w:left="567" w:hanging="283"/>
        <w:jc w:val="both"/>
        <w:rPr>
          <w:rFonts w:cs="Arial"/>
          <w:szCs w:val="19"/>
        </w:rPr>
      </w:pPr>
      <w:r w:rsidRPr="00AE218A">
        <w:rPr>
          <w:rFonts w:cs="Arial"/>
          <w:szCs w:val="19"/>
        </w:rPr>
        <w:t>4.</w:t>
      </w:r>
      <w:r w:rsidRPr="00AE218A">
        <w:rPr>
          <w:rFonts w:cs="Arial"/>
          <w:szCs w:val="19"/>
        </w:rPr>
        <w:tab/>
        <w:t xml:space="preserve">Dôvody na udelenie ex-ante </w:t>
      </w:r>
      <w:r w:rsidR="00D519DF">
        <w:rPr>
          <w:rFonts w:cs="Arial"/>
          <w:szCs w:val="19"/>
        </w:rPr>
        <w:t>finančnej opravy</w:t>
      </w:r>
      <w:r w:rsidRPr="00AE218A">
        <w:rPr>
          <w:rFonts w:cs="Arial"/>
          <w:szCs w:val="19"/>
        </w:rPr>
        <w:t xml:space="preserve"> spolu s navrhovanou % výškou </w:t>
      </w:r>
      <w:r w:rsidR="00D519DF">
        <w:rPr>
          <w:rFonts w:cs="Arial"/>
          <w:szCs w:val="19"/>
        </w:rPr>
        <w:t>finančnej opravy</w:t>
      </w:r>
      <w:r w:rsidRPr="00AE218A">
        <w:rPr>
          <w:rFonts w:cs="Arial"/>
          <w:szCs w:val="19"/>
        </w:rPr>
        <w:t xml:space="preserve"> uvedie poskytovateľ v návrhu správy z kontroly VO.</w:t>
      </w:r>
    </w:p>
    <w:p w14:paraId="061D536B" w14:textId="717E530C" w:rsidR="00EC5388" w:rsidRPr="00AE218A" w:rsidRDefault="00EC5388" w:rsidP="00EC5388">
      <w:pPr>
        <w:spacing w:before="120" w:after="120" w:line="288" w:lineRule="auto"/>
        <w:ind w:left="567" w:hanging="283"/>
        <w:jc w:val="both"/>
        <w:rPr>
          <w:rFonts w:cs="Arial"/>
          <w:szCs w:val="19"/>
        </w:rPr>
      </w:pPr>
      <w:r w:rsidRPr="00AE218A">
        <w:rPr>
          <w:rFonts w:cs="Arial"/>
          <w:szCs w:val="19"/>
        </w:rPr>
        <w:t>5.</w:t>
      </w:r>
      <w:r w:rsidRPr="00AE218A">
        <w:rPr>
          <w:rFonts w:cs="Arial"/>
          <w:szCs w:val="19"/>
        </w:rPr>
        <w:tab/>
        <w:t>S ohľadom na splnenie podmienky uvedenej v kapitole 4 v bode 1 písm. a) Metodického pokynu CKO č. 5</w:t>
      </w:r>
      <w:r w:rsidRPr="00FA60FD">
        <w:t xml:space="preserve"> </w:t>
      </w:r>
      <w:r w:rsidRPr="00FA60FD">
        <w:rPr>
          <w:rFonts w:cs="Arial"/>
          <w:szCs w:val="19"/>
        </w:rPr>
        <w:t>k určovaniu finančných opráv, ktoré má riadiaci orgán uplatňovať pri nedodržaní pravidiel a postupov verejného obstarávania</w:t>
      </w:r>
      <w:r w:rsidRPr="00AE218A">
        <w:rPr>
          <w:rFonts w:cs="Arial"/>
          <w:szCs w:val="19"/>
        </w:rPr>
        <w:t xml:space="preserve">, týkajúcej sa povinnosti uzavretia dodatku k </w:t>
      </w:r>
      <w:r w:rsidR="00E23756">
        <w:rPr>
          <w:rFonts w:cs="Arial"/>
          <w:szCs w:val="19"/>
        </w:rPr>
        <w:t>z</w:t>
      </w:r>
      <w:r w:rsidRPr="00AE218A">
        <w:rPr>
          <w:rFonts w:cs="Arial"/>
          <w:szCs w:val="19"/>
        </w:rPr>
        <w:t xml:space="preserve">mluve o NFP, poskytovateľ bude požadovať uzavretie dodatku k </w:t>
      </w:r>
      <w:r w:rsidR="00E23756">
        <w:rPr>
          <w:rFonts w:cs="Arial"/>
          <w:szCs w:val="19"/>
        </w:rPr>
        <w:t>z</w:t>
      </w:r>
      <w:r w:rsidRPr="00AE218A">
        <w:rPr>
          <w:rFonts w:cs="Arial"/>
          <w:szCs w:val="19"/>
        </w:rPr>
        <w:t xml:space="preserve">mluve o NFP v rámci každého VO, ktorého predpokladaná hodnota </w:t>
      </w:r>
      <w:r w:rsidR="00D519DF">
        <w:rPr>
          <w:rFonts w:cs="Arial"/>
          <w:szCs w:val="19"/>
        </w:rPr>
        <w:t>finančnej opravy</w:t>
      </w:r>
      <w:r w:rsidRPr="00AE218A">
        <w:rPr>
          <w:rFonts w:cs="Arial"/>
          <w:szCs w:val="19"/>
        </w:rPr>
        <w:t xml:space="preserve"> bude rovná alebo vyššia ako 20 000,- EUR. </w:t>
      </w:r>
    </w:p>
    <w:p w14:paraId="2E15F6AE" w14:textId="1644E22E" w:rsidR="00EC5388" w:rsidRPr="00AE218A" w:rsidRDefault="00EC5388" w:rsidP="00EC5388">
      <w:pPr>
        <w:spacing w:before="120" w:after="120" w:line="288" w:lineRule="auto"/>
        <w:ind w:left="567" w:hanging="283"/>
        <w:jc w:val="both"/>
        <w:rPr>
          <w:rFonts w:cs="Arial"/>
          <w:szCs w:val="19"/>
        </w:rPr>
      </w:pPr>
      <w:r w:rsidRPr="00AE218A">
        <w:rPr>
          <w:rFonts w:cs="Arial"/>
          <w:szCs w:val="19"/>
        </w:rPr>
        <w:t>6.</w:t>
      </w:r>
      <w:r w:rsidRPr="00AE218A">
        <w:rPr>
          <w:rFonts w:cs="Arial"/>
          <w:szCs w:val="19"/>
        </w:rPr>
        <w:tab/>
        <w:t xml:space="preserve">Poskytovateľ zašle prijímateľovi spolu s návrhom ex-ante finančnej opravy aj znenie dodatku k </w:t>
      </w:r>
      <w:r w:rsidR="00E23756">
        <w:rPr>
          <w:rFonts w:cs="Arial"/>
          <w:szCs w:val="19"/>
        </w:rPr>
        <w:t>z</w:t>
      </w:r>
      <w:r w:rsidRPr="00AE218A">
        <w:rPr>
          <w:rFonts w:cs="Arial"/>
          <w:szCs w:val="19"/>
        </w:rPr>
        <w:t xml:space="preserve">mluve o NFP, ktoré nie je podpísané zo strany poskytovateľa. Prijímateľ je povinný v prípade akceptovania ex-ante finančnej opravy zaslať poskytovateľovi podpísaný dodatok k </w:t>
      </w:r>
      <w:r w:rsidR="00E23756">
        <w:rPr>
          <w:rFonts w:cs="Arial"/>
          <w:szCs w:val="19"/>
        </w:rPr>
        <w:t>z</w:t>
      </w:r>
      <w:r w:rsidRPr="00AE218A">
        <w:rPr>
          <w:rFonts w:cs="Arial"/>
          <w:szCs w:val="19"/>
        </w:rPr>
        <w:t xml:space="preserve">mluve o NFP, spolu s ostatnými </w:t>
      </w:r>
      <w:r w:rsidRPr="00AE218A">
        <w:rPr>
          <w:rFonts w:cs="Arial"/>
          <w:szCs w:val="19"/>
        </w:rPr>
        <w:lastRenderedPageBreak/>
        <w:t xml:space="preserve">dokladmi preukazujúcimi splnenie ďalších podmienok určených poskytovateľom na udelenie ex-ante finančnej opravy. Poskytovateľ zabezpečí po overení splnenia všetkých podmienok udelenia finančnej opravy zaslanie podpísaného návrhu dodatku k </w:t>
      </w:r>
      <w:r w:rsidR="008E39ED">
        <w:rPr>
          <w:rFonts w:cs="Arial"/>
          <w:szCs w:val="19"/>
        </w:rPr>
        <w:t>z</w:t>
      </w:r>
      <w:r w:rsidRPr="00AE218A">
        <w:rPr>
          <w:rFonts w:cs="Arial"/>
          <w:szCs w:val="19"/>
        </w:rPr>
        <w:t>mluve o NFP prijímateľovi.</w:t>
      </w:r>
    </w:p>
    <w:p w14:paraId="03F7F662" w14:textId="77777777" w:rsidR="00EC5388" w:rsidRDefault="00EC5388" w:rsidP="00EC5388">
      <w:pPr>
        <w:spacing w:before="120" w:after="120" w:line="288" w:lineRule="auto"/>
        <w:jc w:val="both"/>
        <w:rPr>
          <w:rFonts w:cs="Arial"/>
          <w:b/>
          <w:szCs w:val="19"/>
        </w:rPr>
      </w:pPr>
    </w:p>
    <w:p w14:paraId="7D8430E0" w14:textId="377C08A7" w:rsidR="00EC5388" w:rsidRPr="00EC5388" w:rsidRDefault="00EC5388" w:rsidP="00EC5388">
      <w:pPr>
        <w:spacing w:before="120" w:after="120" w:line="288" w:lineRule="auto"/>
        <w:jc w:val="both"/>
        <w:rPr>
          <w:rFonts w:cs="Arial"/>
          <w:b/>
          <w:szCs w:val="19"/>
        </w:rPr>
      </w:pPr>
      <w:r w:rsidRPr="00EC5388">
        <w:rPr>
          <w:rFonts w:cs="Arial"/>
          <w:b/>
          <w:szCs w:val="19"/>
        </w:rPr>
        <w:t>Ex-post finančné oprava</w:t>
      </w:r>
    </w:p>
    <w:p w14:paraId="7A55D321" w14:textId="77777777" w:rsidR="009D7F63" w:rsidRPr="0073389C" w:rsidRDefault="009D7F63" w:rsidP="009D7F63">
      <w:pPr>
        <w:spacing w:before="120" w:after="120" w:line="288" w:lineRule="auto"/>
        <w:jc w:val="both"/>
      </w:pPr>
      <w:r w:rsidRPr="0073389C">
        <w:t xml:space="preserve">V prípade ak poskytovateľ identifikuje porušenie pravidiel a postupov VO upravených v ZVO, resp. porušenie pravidiel stanovených v legislatíve SR a EÚ, ktoré malo alebo mohlo mať vplyv na výsledok VO </w:t>
      </w:r>
      <w:r w:rsidRPr="0073389C">
        <w:rPr>
          <w:b/>
        </w:rPr>
        <w:t>až počas realizácie projektu</w:t>
      </w:r>
      <w:r w:rsidRPr="0073389C">
        <w:t>, po úhrade oprávnených výdavkov v ŽoP, vzťahujúcou sa k nákladom projektu, ktoré vyplývajú z realizácie VO (napr. na základe výsledkov kontroly na mieste, vládneho auditu, auditu EK a pod.), poskytovateľ postupuje v zmysle § 41 zákona o príspevku z EŠIF.</w:t>
      </w:r>
    </w:p>
    <w:p w14:paraId="7A55D322" w14:textId="6BA5CB0F"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je v zmysle § 41 zákona o príspevku z EŠIF oprávnený vyzvať prijímateľa, aby vrátil poskytnuté finančné prostriedky, prípadne ich časť, ak bude zistené porušenie pravidiel a postupov VO. Poskytovateľ určí výšku príspevku, ktorý je prijímateľ povinný vrátiť. Pri určovaní výšky postupuje poskytovateľ podľa zásad uplatňujúcich sa pri určovaní výšky vrátenia poskytnutého príspevku alebo jeho časti zo strany poskytovateľa, ktoré sú upravené v metodickom pokyne CKO č. </w:t>
      </w:r>
      <w:r w:rsidRPr="0073389C">
        <w:rPr>
          <w:rFonts w:cs="Arial"/>
          <w:szCs w:val="19"/>
        </w:rPr>
        <w:t>5</w:t>
      </w:r>
      <w:r w:rsidR="00EC5388" w:rsidRPr="00EC5388">
        <w:rPr>
          <w:rFonts w:cs="Arial"/>
          <w:szCs w:val="19"/>
        </w:rPr>
        <w:t xml:space="preserve"> k určovaniu finančných opráv, ktoré má riadiaci orgán uplatňovať pri nedodržaní pravidiel a postupov verejného obstarávania</w:t>
      </w:r>
      <w:r w:rsidRPr="0073389C">
        <w:rPr>
          <w:rFonts w:cs="Arial"/>
          <w:szCs w:val="19"/>
        </w:rPr>
        <w:t>.</w:t>
      </w:r>
    </w:p>
    <w:p w14:paraId="65386DA0" w14:textId="77777777" w:rsidR="00EC5388" w:rsidRDefault="00EC5388" w:rsidP="009D7F63">
      <w:pPr>
        <w:spacing w:before="120" w:after="120" w:line="288" w:lineRule="auto"/>
        <w:jc w:val="both"/>
        <w:rPr>
          <w:rFonts w:cs="Arial"/>
          <w:szCs w:val="19"/>
        </w:rPr>
      </w:pPr>
    </w:p>
    <w:p w14:paraId="328F0ECA" w14:textId="149C386A" w:rsidR="00EC5388" w:rsidRPr="0073389C" w:rsidRDefault="00EC5388" w:rsidP="00EC5388">
      <w:pPr>
        <w:tabs>
          <w:tab w:val="left" w:pos="1014"/>
        </w:tabs>
        <w:spacing w:before="120" w:after="120" w:line="288" w:lineRule="auto"/>
        <w:jc w:val="both"/>
        <w:rPr>
          <w:rFonts w:cs="Arial"/>
          <w:szCs w:val="19"/>
        </w:rPr>
      </w:pPr>
      <w:r>
        <w:rPr>
          <w:rFonts w:cs="Arial"/>
          <w:szCs w:val="19"/>
        </w:rPr>
        <w:t xml:space="preserve">a) Ak </w:t>
      </w:r>
      <w:r w:rsidRPr="0073389C">
        <w:rPr>
          <w:rFonts w:cs="Arial"/>
          <w:szCs w:val="19"/>
        </w:rPr>
        <w:t xml:space="preserve">poskytovateľ </w:t>
      </w:r>
      <w:r w:rsidRPr="00661D53">
        <w:rPr>
          <w:rFonts w:cs="Arial"/>
          <w:b/>
          <w:szCs w:val="19"/>
        </w:rPr>
        <w:t>nedisponuje</w:t>
      </w:r>
      <w:r w:rsidRPr="0073389C">
        <w:rPr>
          <w:rFonts w:cs="Arial"/>
          <w:szCs w:val="19"/>
        </w:rPr>
        <w:t xml:space="preserve"> v danej veci závermi z kontroly ÚVO, </w:t>
      </w:r>
      <w:r w:rsidRPr="00017289">
        <w:rPr>
          <w:rFonts w:cs="Arial"/>
          <w:szCs w:val="19"/>
        </w:rPr>
        <w:t xml:space="preserve">vykoná opätovnú </w:t>
      </w:r>
      <w:r w:rsidR="00E911B7">
        <w:rPr>
          <w:rFonts w:cs="Arial"/>
          <w:szCs w:val="19"/>
        </w:rPr>
        <w:t xml:space="preserve">finančnú </w:t>
      </w:r>
      <w:r w:rsidRPr="00017289">
        <w:rPr>
          <w:rFonts w:cs="Arial"/>
          <w:szCs w:val="19"/>
        </w:rPr>
        <w:t>kontrolu VO</w:t>
      </w:r>
      <w:r>
        <w:rPr>
          <w:rFonts w:cs="Arial"/>
          <w:szCs w:val="19"/>
        </w:rPr>
        <w:t xml:space="preserve"> a postupuje nasledovne:</w:t>
      </w:r>
    </w:p>
    <w:p w14:paraId="7A55D323" w14:textId="482CF999" w:rsidR="009D7F63" w:rsidRPr="0073389C" w:rsidRDefault="009D7F63" w:rsidP="009A78AB">
      <w:pPr>
        <w:pStyle w:val="Odsekzoznamu"/>
        <w:numPr>
          <w:ilvl w:val="0"/>
          <w:numId w:val="43"/>
        </w:numPr>
        <w:tabs>
          <w:tab w:val="left" w:pos="1014"/>
        </w:tabs>
        <w:spacing w:before="120" w:after="120" w:line="288" w:lineRule="auto"/>
        <w:ind w:left="567" w:hanging="283"/>
        <w:contextualSpacing w:val="0"/>
        <w:jc w:val="both"/>
      </w:pPr>
      <w:r w:rsidRPr="0073389C">
        <w:t xml:space="preserve">Ak poskytovateľ na základe vlastných zistení alebo na základe iného podnetu (napr. na základe výsledkov kontroly na mieste, vládneho auditu, auditu EK a pod.) má pochybnosti o dodržaní pravidiel a postupov VO, ktoré už bolo zo strany poskytovateľa pripustené do financovania, ten vykoná opätovnú </w:t>
      </w:r>
      <w:r w:rsidR="00E911B7">
        <w:t xml:space="preserve">finančnú </w:t>
      </w:r>
      <w:r w:rsidRPr="0073389C">
        <w:t xml:space="preserve">kontrolu VO. </w:t>
      </w:r>
    </w:p>
    <w:p w14:paraId="7A55D324" w14:textId="4EE350F4" w:rsidR="009D7F63" w:rsidRPr="0073389C" w:rsidRDefault="009D7F63" w:rsidP="009A78AB">
      <w:pPr>
        <w:pStyle w:val="Odsekzoznamu"/>
        <w:numPr>
          <w:ilvl w:val="0"/>
          <w:numId w:val="43"/>
        </w:numPr>
        <w:tabs>
          <w:tab w:val="left" w:pos="1014"/>
        </w:tabs>
        <w:spacing w:before="120" w:after="120" w:line="288" w:lineRule="auto"/>
        <w:ind w:left="567" w:hanging="283"/>
        <w:contextualSpacing w:val="0"/>
        <w:jc w:val="both"/>
      </w:pPr>
      <w:r w:rsidRPr="0073389C">
        <w:t xml:space="preserve">Ak poskytovateľ identifikuje v rámci záverov opätovnej </w:t>
      </w:r>
      <w:r w:rsidR="00E911B7">
        <w:t xml:space="preserve">finančnej </w:t>
      </w:r>
      <w:r w:rsidRPr="0073389C">
        <w:t xml:space="preserve">kontroly </w:t>
      </w:r>
      <w:r w:rsidR="005D0624">
        <w:rPr>
          <w:rFonts w:cs="Arial"/>
          <w:szCs w:val="19"/>
        </w:rPr>
        <w:t xml:space="preserve">VO </w:t>
      </w:r>
      <w:r w:rsidRPr="0073389C">
        <w:t>zistenia, ktoré mali alebo mohli mať vplyv na VO, vypracuje návrh správy</w:t>
      </w:r>
      <w:r w:rsidR="005D0624">
        <w:rPr>
          <w:rFonts w:cs="Arial"/>
          <w:szCs w:val="19"/>
        </w:rPr>
        <w:t xml:space="preserve"> z kontroly VO</w:t>
      </w:r>
      <w:r w:rsidRPr="0073389C">
        <w:t>, ktorého súčasťou je okrem zistení aj informácia, že poskytovateľ bude požadovať</w:t>
      </w:r>
      <w:r w:rsidRPr="0073389C">
        <w:rPr>
          <w:rStyle w:val="Odkaznapoznmkupodiarou"/>
          <w:sz w:val="19"/>
        </w:rPr>
        <w:footnoteReference w:id="102"/>
      </w:r>
      <w:r w:rsidRPr="0073389C">
        <w:t xml:space="preserve"> vrátenie poskytnutého príspevku resp. jeho časti.</w:t>
      </w:r>
    </w:p>
    <w:p w14:paraId="7A55D325" w14:textId="42A965C1" w:rsidR="009D7F63" w:rsidRPr="0073389C" w:rsidRDefault="009D7F63" w:rsidP="009A78AB">
      <w:pPr>
        <w:pStyle w:val="Odsekzoznamu"/>
        <w:numPr>
          <w:ilvl w:val="0"/>
          <w:numId w:val="43"/>
        </w:numPr>
        <w:tabs>
          <w:tab w:val="left" w:pos="1014"/>
        </w:tabs>
        <w:spacing w:before="120" w:after="120" w:line="288" w:lineRule="auto"/>
        <w:ind w:left="567" w:hanging="283"/>
        <w:contextualSpacing w:val="0"/>
        <w:jc w:val="both"/>
      </w:pPr>
      <w:r w:rsidRPr="0073389C">
        <w:t>Poskytovateľ stanoví v návrhu správy</w:t>
      </w:r>
      <w:r w:rsidR="005D0624" w:rsidRPr="0073389C">
        <w:t xml:space="preserve"> </w:t>
      </w:r>
      <w:r w:rsidR="005D0624">
        <w:rPr>
          <w:rFonts w:cs="Arial"/>
          <w:szCs w:val="19"/>
        </w:rPr>
        <w:t>z kontroly VO</w:t>
      </w:r>
      <w:r w:rsidRPr="0073389C">
        <w:rPr>
          <w:rFonts w:cs="Arial"/>
          <w:szCs w:val="19"/>
        </w:rPr>
        <w:t xml:space="preserve"> </w:t>
      </w:r>
      <w:r w:rsidRPr="0073389C">
        <w:t xml:space="preserve">lehotu na vyjadrenie v rozsahu v závislosti od rozsahu zistení. Po doručení vysvetlenia resp. jeho nedoručení v stanovenej lehote vypracuje poskytovateľ správu </w:t>
      </w:r>
      <w:r w:rsidR="005D0624">
        <w:rPr>
          <w:rFonts w:cs="Arial"/>
          <w:szCs w:val="19"/>
        </w:rPr>
        <w:t xml:space="preserve">z kontroly VO </w:t>
      </w:r>
      <w:r w:rsidRPr="0073389C">
        <w:t xml:space="preserve">a sprievodný list, ktorý obsahuje aj: </w:t>
      </w:r>
    </w:p>
    <w:p w14:paraId="7A55D326" w14:textId="77B17AD9"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 xml:space="preserve">informáciu, že prijímateľ bude v zmysle záverov z opätovnej </w:t>
      </w:r>
      <w:r w:rsidR="00E911B7">
        <w:rPr>
          <w:rFonts w:cs="Arial"/>
          <w:szCs w:val="19"/>
          <w:lang w:val="sk-SK"/>
        </w:rPr>
        <w:t xml:space="preserve">finančnej </w:t>
      </w:r>
      <w:r w:rsidRPr="0073389C">
        <w:rPr>
          <w:rFonts w:cs="Arial"/>
          <w:szCs w:val="19"/>
          <w:lang w:val="sk-SK"/>
        </w:rPr>
        <w:t>kontroly VO vyzvaný na vrátenie NFP alebo jeho časti,</w:t>
      </w:r>
    </w:p>
    <w:p w14:paraId="7A55D327" w14:textId="77777777"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 xml:space="preserve">poučenie pre prijímateľa, že v prípade, ak neuhradí uvedenú výšku NFP v stanovenej lehote, bude poskytovateľ postupovať v zmysle § 41 zákona o príspevku z EŠIF. </w:t>
      </w:r>
    </w:p>
    <w:p w14:paraId="7A55D328" w14:textId="6EC2C50D" w:rsidR="009D7F63" w:rsidRPr="0073389C" w:rsidRDefault="009D7F63" w:rsidP="009A78AB">
      <w:pPr>
        <w:pStyle w:val="Odsekzoznamu"/>
        <w:numPr>
          <w:ilvl w:val="0"/>
          <w:numId w:val="43"/>
        </w:numPr>
        <w:tabs>
          <w:tab w:val="left" w:pos="1014"/>
        </w:tabs>
        <w:spacing w:before="120" w:after="120" w:line="288" w:lineRule="auto"/>
        <w:ind w:left="567" w:hanging="283"/>
        <w:contextualSpacing w:val="0"/>
        <w:jc w:val="both"/>
      </w:pPr>
      <w:r w:rsidRPr="0073389C">
        <w:t xml:space="preserve">Ak v lehote splatnosti prijímateľ stanovenú </w:t>
      </w:r>
      <w:r w:rsidR="00D519DF">
        <w:t>finančnú opravu</w:t>
      </w:r>
      <w:r w:rsidRPr="0073389C">
        <w:t xml:space="preserve"> neuhradí v plnej výške, poskytovateľ v súlade s § 41 ods. 2 zákona o príspevku z EŠIF podá podnet na vykonanie kontroly VO na ÚVO (v prípade, ak predmetné VO nebolo doposiaľ predmetom kontroly ÚVO). </w:t>
      </w:r>
    </w:p>
    <w:p w14:paraId="7A55D329" w14:textId="5F23D146" w:rsidR="009D7F63" w:rsidRPr="0073389C" w:rsidRDefault="009D7F63" w:rsidP="009A78AB">
      <w:pPr>
        <w:pStyle w:val="Odsekzoznamu"/>
        <w:numPr>
          <w:ilvl w:val="0"/>
          <w:numId w:val="43"/>
        </w:numPr>
        <w:tabs>
          <w:tab w:val="left" w:pos="1014"/>
        </w:tabs>
        <w:spacing w:before="120" w:after="120" w:line="288" w:lineRule="auto"/>
        <w:ind w:left="567" w:hanging="283"/>
        <w:contextualSpacing w:val="0"/>
        <w:jc w:val="both"/>
      </w:pPr>
      <w:r w:rsidRPr="0073389C">
        <w:t xml:space="preserve">Ak bolo v zmysle záverov kontroly ÚVO  zistené porušenie pravidiel a postupov VO, ktoré malo alebo mohlo mať vplyv na výsledok VO, poskytovateľ postupuje podľa § 41 ods. 3 zákona o príspevku z EŠIF, to znamená, že rozhodne o vrátení jeden a pol násobku sumy stanovenej v predchádzajúcej výzve na úhradu, najviac však do výšky 100 % poskytnutého príspevku alebo jeho časti na predmet zákazky. </w:t>
      </w:r>
    </w:p>
    <w:p w14:paraId="7A55D32A" w14:textId="6047A220" w:rsidR="009D7F63" w:rsidRPr="0073389C" w:rsidRDefault="009D7F63" w:rsidP="009A78AB">
      <w:pPr>
        <w:pStyle w:val="Odsekzoznamu"/>
        <w:numPr>
          <w:ilvl w:val="0"/>
          <w:numId w:val="43"/>
        </w:numPr>
        <w:tabs>
          <w:tab w:val="left" w:pos="1014"/>
        </w:tabs>
        <w:spacing w:before="120" w:after="120" w:line="288" w:lineRule="auto"/>
        <w:ind w:left="567" w:hanging="283"/>
        <w:contextualSpacing w:val="0"/>
        <w:jc w:val="both"/>
      </w:pPr>
      <w:r w:rsidRPr="0073389C">
        <w:t xml:space="preserve">Poskytovateľ je oprávnený v zmysle záverov kontroly ÚVO  zmeniť výsledok predchádzajúcej </w:t>
      </w:r>
      <w:r w:rsidR="00E911B7">
        <w:t xml:space="preserve">finančnej </w:t>
      </w:r>
      <w:r w:rsidRPr="0073389C">
        <w:t xml:space="preserve">kontroly </w:t>
      </w:r>
      <w:r w:rsidR="005D0624">
        <w:rPr>
          <w:rFonts w:cs="Arial"/>
          <w:szCs w:val="19"/>
        </w:rPr>
        <w:t xml:space="preserve">VO </w:t>
      </w:r>
      <w:r w:rsidRPr="0073389C">
        <w:t xml:space="preserve">(t.j. zmeniť percentuálnu sadzbu </w:t>
      </w:r>
      <w:r w:rsidR="00D519DF">
        <w:t>finančnej opravy</w:t>
      </w:r>
      <w:r w:rsidRPr="0073389C">
        <w:t xml:space="preserve"> v dôsledku iných záverov ÚVO), čo </w:t>
      </w:r>
      <w:r w:rsidRPr="0073389C">
        <w:lastRenderedPageBreak/>
        <w:t xml:space="preserve">uvedie v odôvodnení  rozhodnutia správneho orgánu o vrátení poskytnutého NFP alebo jeho časti (ďalej len „Rozhodnutie“).   </w:t>
      </w:r>
    </w:p>
    <w:p w14:paraId="7A55D32B" w14:textId="77777777" w:rsidR="009D7F63" w:rsidRPr="0073389C" w:rsidRDefault="009D7F63" w:rsidP="009D7F63">
      <w:pPr>
        <w:pStyle w:val="Odsekzoznamu"/>
        <w:tabs>
          <w:tab w:val="left" w:pos="1014"/>
        </w:tabs>
        <w:spacing w:before="120" w:after="120" w:line="288" w:lineRule="auto"/>
        <w:ind w:left="567"/>
        <w:contextualSpacing w:val="0"/>
        <w:jc w:val="both"/>
      </w:pPr>
      <w:r w:rsidRPr="0073389C">
        <w:t xml:space="preserve">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14:paraId="7A55D32C" w14:textId="77777777" w:rsidR="009D7F63" w:rsidRPr="0073389C" w:rsidRDefault="009D7F63" w:rsidP="009A78AB">
      <w:pPr>
        <w:pStyle w:val="Odsekzoznamu"/>
        <w:numPr>
          <w:ilvl w:val="0"/>
          <w:numId w:val="43"/>
        </w:numPr>
        <w:tabs>
          <w:tab w:val="left" w:pos="1014"/>
        </w:tabs>
        <w:spacing w:before="120" w:after="120" w:line="288" w:lineRule="auto"/>
        <w:ind w:left="567" w:hanging="283"/>
        <w:contextualSpacing w:val="0"/>
        <w:jc w:val="both"/>
      </w:pPr>
      <w:r w:rsidRPr="0073389C">
        <w:t xml:space="preserve">V prípade, že prijímateľ podal včas voči Rozhodnutiu podľa bodu  6 tejto časti rozklad, o rozklade rozhoduje v zmysle § 61 Správneho poriadku štatutárny orgán MV SR, na základe návrhu ním ustanovenej osobitnej komisie. Proti tomuto rozhodnutiu sa nemožno odvolať. </w:t>
      </w:r>
    </w:p>
    <w:p w14:paraId="671AA64F" w14:textId="6A534D94" w:rsidR="005D0624" w:rsidRPr="004B129C" w:rsidRDefault="005D0624" w:rsidP="005D0624">
      <w:pPr>
        <w:tabs>
          <w:tab w:val="left" w:pos="1014"/>
        </w:tabs>
        <w:spacing w:before="120" w:after="120" w:line="288" w:lineRule="auto"/>
        <w:jc w:val="both"/>
        <w:rPr>
          <w:rFonts w:cs="Arial"/>
          <w:szCs w:val="19"/>
        </w:rPr>
      </w:pPr>
      <w:r>
        <w:rPr>
          <w:rFonts w:cs="Arial"/>
          <w:szCs w:val="19"/>
        </w:rPr>
        <w:t>b)</w:t>
      </w:r>
      <w:r w:rsidRPr="004B129C">
        <w:rPr>
          <w:rFonts w:cs="Arial"/>
          <w:szCs w:val="19"/>
        </w:rPr>
        <w:t xml:space="preserve"> Ak poskytovateľ už </w:t>
      </w:r>
      <w:r w:rsidRPr="004B129C">
        <w:rPr>
          <w:rFonts w:cs="Arial"/>
          <w:b/>
          <w:szCs w:val="19"/>
        </w:rPr>
        <w:t>disponuje</w:t>
      </w:r>
      <w:r w:rsidRPr="004B129C">
        <w:rPr>
          <w:rFonts w:cs="Arial"/>
          <w:szCs w:val="19"/>
        </w:rPr>
        <w:t xml:space="preserve"> v danej veci závermi z kontroly ÚVO , vykoná opätovnú </w:t>
      </w:r>
      <w:r w:rsidR="00E911B7">
        <w:rPr>
          <w:rFonts w:cs="Arial"/>
          <w:szCs w:val="19"/>
        </w:rPr>
        <w:t>finančnú</w:t>
      </w:r>
      <w:r w:rsidRPr="004B129C">
        <w:rPr>
          <w:rFonts w:cs="Arial"/>
          <w:szCs w:val="19"/>
        </w:rPr>
        <w:t xml:space="preserve"> kontrolu VO a postupuje nasledovne:</w:t>
      </w:r>
    </w:p>
    <w:p w14:paraId="046B0E5A" w14:textId="6A907DA8" w:rsidR="005D0624" w:rsidRPr="004B129C" w:rsidRDefault="005D0624" w:rsidP="005D0624">
      <w:pPr>
        <w:spacing w:before="120" w:after="120" w:line="288" w:lineRule="auto"/>
        <w:ind w:left="567" w:hanging="283"/>
        <w:jc w:val="both"/>
        <w:rPr>
          <w:rFonts w:cs="Arial"/>
          <w:szCs w:val="19"/>
        </w:rPr>
      </w:pPr>
      <w:r w:rsidRPr="004B129C">
        <w:rPr>
          <w:rFonts w:cs="Arial"/>
          <w:szCs w:val="19"/>
        </w:rPr>
        <w:t xml:space="preserve">1.  Ak poskytovateľ identifikuje v rámci záverov opätovnej </w:t>
      </w:r>
      <w:r w:rsidR="00E911B7">
        <w:rPr>
          <w:rFonts w:cs="Arial"/>
          <w:szCs w:val="19"/>
        </w:rPr>
        <w:t xml:space="preserve">finančnej </w:t>
      </w:r>
      <w:r w:rsidRPr="004B129C">
        <w:rPr>
          <w:rFonts w:cs="Arial"/>
          <w:szCs w:val="19"/>
        </w:rPr>
        <w:t xml:space="preserve">kontroly </w:t>
      </w:r>
      <w:r>
        <w:rPr>
          <w:rFonts w:cs="Arial"/>
          <w:szCs w:val="19"/>
        </w:rPr>
        <w:t xml:space="preserve">VO </w:t>
      </w:r>
      <w:r w:rsidRPr="004B129C">
        <w:rPr>
          <w:rFonts w:cs="Arial"/>
          <w:szCs w:val="19"/>
        </w:rPr>
        <w:t>zistenia, ktoré mali alebo mohli mať vplyv na VO, vypracuje návrh správy</w:t>
      </w:r>
      <w:r>
        <w:rPr>
          <w:rFonts w:cs="Arial"/>
          <w:szCs w:val="19"/>
        </w:rPr>
        <w:t xml:space="preserve"> z kontroly</w:t>
      </w:r>
      <w:r w:rsidRPr="004B129C">
        <w:rPr>
          <w:rFonts w:cs="Arial"/>
          <w:szCs w:val="19"/>
        </w:rPr>
        <w:t>, ktorého súčasťou je okrem zistení aj informácia, že poskytovateľ bude požadovať  vrátenie poskytnutého príspevku resp. jeho časti.</w:t>
      </w:r>
    </w:p>
    <w:p w14:paraId="1A124A85" w14:textId="3D6E8CB1"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2. Poskytovateľ stanoví v návrhu správy</w:t>
      </w:r>
      <w:r>
        <w:rPr>
          <w:rFonts w:cs="Arial"/>
          <w:szCs w:val="19"/>
        </w:rPr>
        <w:t xml:space="preserve"> z kontroly</w:t>
      </w:r>
      <w:r w:rsidRPr="004B129C">
        <w:rPr>
          <w:rFonts w:cs="Arial"/>
          <w:szCs w:val="19"/>
        </w:rPr>
        <w:t xml:space="preserve"> </w:t>
      </w:r>
      <w:r>
        <w:rPr>
          <w:rFonts w:cs="Arial"/>
          <w:szCs w:val="19"/>
        </w:rPr>
        <w:t xml:space="preserve">VO </w:t>
      </w:r>
      <w:r w:rsidRPr="004B129C">
        <w:rPr>
          <w:rFonts w:cs="Arial"/>
          <w:szCs w:val="19"/>
        </w:rPr>
        <w:t xml:space="preserve">lehotu na vyjadrenie v  závislosti od rozsahu zistení. Po doručení vysvetlenia resp. jeho nedoručení v stanovenej lehote vypracuje poskytovateľ správu </w:t>
      </w:r>
      <w:r>
        <w:rPr>
          <w:rFonts w:cs="Arial"/>
          <w:szCs w:val="19"/>
        </w:rPr>
        <w:t xml:space="preserve">z kontroly VO </w:t>
      </w:r>
      <w:r w:rsidRPr="004B129C">
        <w:rPr>
          <w:rFonts w:cs="Arial"/>
          <w:szCs w:val="19"/>
        </w:rPr>
        <w:t xml:space="preserve">a sprievodný list, ktorý obsahuje aj: </w:t>
      </w:r>
    </w:p>
    <w:p w14:paraId="4AC19028" w14:textId="55184954"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informáciu, že prijímateľ bude v zmysle záverov z opätovnej </w:t>
      </w:r>
      <w:r w:rsidR="00E911B7">
        <w:rPr>
          <w:rFonts w:cs="Arial"/>
          <w:szCs w:val="19"/>
        </w:rPr>
        <w:t xml:space="preserve">finančnej </w:t>
      </w:r>
      <w:r w:rsidRPr="004B129C">
        <w:rPr>
          <w:rFonts w:cs="Arial"/>
          <w:szCs w:val="19"/>
        </w:rPr>
        <w:t>kontroly VO vyzvaný na vrátenie NFP alebo jeho časti,</w:t>
      </w:r>
    </w:p>
    <w:p w14:paraId="7EC41F13" w14:textId="77777777"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poučenie pre prijímateľa, že v prípade, ak neuhradí uvedenú výšku NFP v stanovenej lehote, bude poskytovateľ postupovať v zmysle § 41 zákona o príspevku z EŠIF. </w:t>
      </w:r>
    </w:p>
    <w:p w14:paraId="44E92638" w14:textId="1FC1EBFE"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3. Ak v lehote splatnosti prijímateľ stanovenú </w:t>
      </w:r>
      <w:r w:rsidR="00D519DF">
        <w:rPr>
          <w:rFonts w:cs="Arial"/>
          <w:szCs w:val="19"/>
        </w:rPr>
        <w:t>finančnú opravu</w:t>
      </w:r>
      <w:r w:rsidRPr="004B129C">
        <w:rPr>
          <w:rFonts w:cs="Arial"/>
          <w:szCs w:val="19"/>
        </w:rPr>
        <w:t xml:space="preserve"> neuhradí v plnej výške, poskytovateľ v súlade s§ 41 ods. 5 zákona o príspevku z EŠIF rozhodne v správnom konaní o vrátení jeden a pol násobku sumy stanovenej v predchádzajúcej výzve na úhradu, najviac však do výšky 100 % poskytnutého príspevku alebo jeho časti na predmet zákazky. </w:t>
      </w:r>
    </w:p>
    <w:p w14:paraId="3F6C182C" w14:textId="77777777"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4. 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14:paraId="7A55D32D" w14:textId="2891111D" w:rsidR="009D7F63" w:rsidRPr="0073389C" w:rsidRDefault="005D0624" w:rsidP="00267484">
      <w:pPr>
        <w:tabs>
          <w:tab w:val="left" w:pos="1014"/>
        </w:tabs>
        <w:spacing w:before="120" w:after="120" w:line="288" w:lineRule="auto"/>
        <w:ind w:left="567" w:hanging="283"/>
        <w:jc w:val="both"/>
      </w:pPr>
      <w:r w:rsidRPr="004B129C">
        <w:rPr>
          <w:rFonts w:cs="Arial"/>
          <w:szCs w:val="19"/>
        </w:rPr>
        <w:t>5. V prípade, že prijímateľ podal včas voči Rozhodnutiu podľa bodu 3 tejto časti rozklad, o rozklade rozhoduje v zmysle § 61 Správneho poriadku štatutárny orgán MV SR, na základe návrhu ním ustanovenej osobitnej komisie. Proti tomuto rozhodnutiu sa nemožno odvolať.</w:t>
      </w:r>
    </w:p>
    <w:p w14:paraId="7A55D32E" w14:textId="77777777" w:rsidR="009D7F63" w:rsidRPr="0073389C" w:rsidRDefault="009D7F63" w:rsidP="009D7F63">
      <w:pPr>
        <w:pStyle w:val="Nadpis3"/>
        <w:ind w:left="567" w:firstLine="0"/>
        <w:rPr>
          <w:lang w:val="sk-SK"/>
        </w:rPr>
      </w:pPr>
      <w:bookmarkStart w:id="304" w:name="_Toc440372885"/>
      <w:bookmarkStart w:id="305" w:name="_Toc440636396"/>
      <w:r w:rsidRPr="0073389C">
        <w:rPr>
          <w:lang w:val="sk-SK"/>
        </w:rPr>
        <w:t>Postupy vo verejnom obstarávaní</w:t>
      </w:r>
      <w:bookmarkEnd w:id="304"/>
      <w:bookmarkEnd w:id="305"/>
    </w:p>
    <w:p w14:paraId="6EB048C2" w14:textId="77777777" w:rsidR="00267484" w:rsidRPr="008C3256" w:rsidRDefault="00267484" w:rsidP="00267484">
      <w:pPr>
        <w:tabs>
          <w:tab w:val="left" w:pos="1014"/>
        </w:tabs>
        <w:spacing w:before="120" w:after="120" w:line="288" w:lineRule="auto"/>
        <w:jc w:val="both"/>
        <w:rPr>
          <w:rFonts w:cs="Arial"/>
          <w:b/>
          <w:szCs w:val="19"/>
          <w:u w:val="single"/>
        </w:rPr>
      </w:pPr>
      <w:r w:rsidRPr="008C3256">
        <w:rPr>
          <w:rFonts w:cs="Arial"/>
          <w:b/>
          <w:szCs w:val="19"/>
          <w:u w:val="single"/>
        </w:rPr>
        <w:t>Elektronické trhovisko</w:t>
      </w:r>
    </w:p>
    <w:p w14:paraId="615DE8EF"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lastRenderedPageBreak/>
        <w:t>Elektronické trhovisko je informačný systém (ďalej len „IS“) VS, ktorý slúži na zabezpečenie ponuky a nákupu tovarov, stavebných prác alebo služieb bežne dostupných na trhu, ako aj na zabezpečenie s tým súvisiacich činností. Správcom elektronického trhoviska je MV SR.</w:t>
      </w:r>
    </w:p>
    <w:p w14:paraId="6ABDFF2D" w14:textId="77777777" w:rsidR="00AE02EE" w:rsidRPr="00AE02EE" w:rsidRDefault="00AE02EE" w:rsidP="00AE02EE">
      <w:pPr>
        <w:tabs>
          <w:tab w:val="left" w:pos="1014"/>
        </w:tabs>
        <w:spacing w:before="120" w:after="120" w:line="288" w:lineRule="auto"/>
        <w:jc w:val="both"/>
        <w:rPr>
          <w:rFonts w:cs="Arial"/>
          <w:szCs w:val="19"/>
        </w:rPr>
      </w:pPr>
    </w:p>
    <w:p w14:paraId="15F33FD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nadlimitnej verejnej súťaže zadávanej prostredníctvom elektronického trhoviska</w:t>
      </w:r>
    </w:p>
    <w:p w14:paraId="2FE4AA18" w14:textId="77777777" w:rsidR="00AE02EE" w:rsidRPr="00AE02EE" w:rsidRDefault="00AE02EE" w:rsidP="00AE02EE">
      <w:pPr>
        <w:tabs>
          <w:tab w:val="left" w:pos="1014"/>
        </w:tabs>
        <w:spacing w:before="120" w:after="120" w:line="288" w:lineRule="auto"/>
        <w:jc w:val="both"/>
        <w:rPr>
          <w:rFonts w:cs="Arial"/>
          <w:szCs w:val="19"/>
        </w:rPr>
      </w:pPr>
    </w:p>
    <w:p w14:paraId="725E1AC8" w14:textId="1EAB52D4"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Zadávanie zákazky nadlimitným postupom verejnej súťaže prostredníctvom elektronického trhoviska sa realizuje v súlade s príslušnými ustanoveniami uvedenými v § </w:t>
      </w:r>
      <w:r w:rsidR="002C5B49">
        <w:rPr>
          <w:rFonts w:cs="Arial"/>
          <w:szCs w:val="19"/>
        </w:rPr>
        <w:t>66 ods. 8</w:t>
      </w:r>
      <w:r w:rsidR="002C5B49" w:rsidRPr="00AE02EE">
        <w:rPr>
          <w:rFonts w:cs="Arial"/>
          <w:szCs w:val="19"/>
        </w:rPr>
        <w:t xml:space="preserve"> </w:t>
      </w:r>
      <w:r w:rsidRPr="00AE02EE">
        <w:rPr>
          <w:rFonts w:cs="Arial"/>
          <w:szCs w:val="19"/>
        </w:rPr>
        <w:t xml:space="preserve">ZVO a v súlade s aktuálnym znením Obchodných podmienok elektronického trhoviska.  </w:t>
      </w:r>
    </w:p>
    <w:p w14:paraId="1F36501D"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Kontrola VO realizovaného postupom nadlimitnej verejnej súťaže zadávanej prostredníctvom elektronického trhoviska sa vykonáva analogicky ku kontrole zadávania nadlimitných zákaziek zadávaných postupom verejnej súťaže (prvá ex-ante kontrola, druhá ex-ante kontrola a následná ex-post kontrola) vrátane rozsahu, formy a spôsobu predkladania dokumentácie k VO so zohľadnením špecifík elektronického trhoviska.  </w:t>
      </w:r>
    </w:p>
    <w:p w14:paraId="01AC19EB"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„a) Prvá ex-ante kontrola zákazky“:</w:t>
      </w:r>
    </w:p>
    <w:p w14:paraId="426AF462" w14:textId="61709C95" w:rsidR="00AE02EE" w:rsidRPr="00AE02EE" w:rsidRDefault="00AE02EE" w:rsidP="00AE02EE">
      <w:pPr>
        <w:numPr>
          <w:ilvl w:val="0"/>
          <w:numId w:val="2"/>
        </w:numPr>
        <w:tabs>
          <w:tab w:val="left" w:pos="1014"/>
        </w:tabs>
        <w:spacing w:before="120" w:after="120" w:line="288" w:lineRule="auto"/>
        <w:jc w:val="both"/>
        <w:rPr>
          <w:rFonts w:cs="Arial"/>
          <w:szCs w:val="19"/>
        </w:rPr>
      </w:pPr>
      <w:r w:rsidRPr="00666AC8">
        <w:t xml:space="preserve"> </w:t>
      </w:r>
      <w:r w:rsidRPr="00AE02EE">
        <w:rPr>
          <w:rFonts w:cs="Arial"/>
          <w:szCs w:val="19"/>
        </w:rPr>
        <w:t xml:space="preserve">test bežnej dostupnosti (príloha č. </w:t>
      </w:r>
      <w:r w:rsidR="00FB5D5F">
        <w:rPr>
          <w:rFonts w:cs="Arial"/>
          <w:szCs w:val="19"/>
        </w:rPr>
        <w:t>19</w:t>
      </w:r>
      <w:r w:rsidRPr="00AE02EE">
        <w:rPr>
          <w:rFonts w:cs="Arial"/>
          <w:szCs w:val="19"/>
        </w:rPr>
        <w:t>);</w:t>
      </w:r>
    </w:p>
    <w:p w14:paraId="1C2E2D4C" w14:textId="6D8725E5" w:rsidR="00AE02EE" w:rsidRPr="00AE02EE" w:rsidRDefault="00AE02EE" w:rsidP="00AE02EE">
      <w:pPr>
        <w:numPr>
          <w:ilvl w:val="0"/>
          <w:numId w:val="2"/>
        </w:numPr>
        <w:tabs>
          <w:tab w:val="left" w:pos="1014"/>
        </w:tabs>
        <w:spacing w:before="120" w:after="120" w:line="288" w:lineRule="auto"/>
        <w:jc w:val="both"/>
        <w:rPr>
          <w:rFonts w:cs="Arial"/>
          <w:szCs w:val="19"/>
        </w:rPr>
      </w:pPr>
      <w:r w:rsidRPr="00AE02EE">
        <w:rPr>
          <w:rFonts w:cs="Arial"/>
          <w:szCs w:val="19"/>
        </w:rPr>
        <w:t xml:space="preserve">zdokladovanie skutočnosti, že v čase výberu najvhodnejšej ponuky pre rovnaký alebo ekvivalentný tovar alebo služby sú v systéme </w:t>
      </w:r>
      <w:r w:rsidR="008F6AE6" w:rsidRPr="00AE02EE">
        <w:rPr>
          <w:rFonts w:cs="Arial"/>
          <w:szCs w:val="19"/>
        </w:rPr>
        <w:t>elektronického</w:t>
      </w:r>
      <w:r w:rsidRPr="00AE02EE">
        <w:rPr>
          <w:rFonts w:cs="Arial"/>
          <w:szCs w:val="19"/>
        </w:rPr>
        <w:t xml:space="preserve"> trhoviska zverejnené aspoň tri ponuky. </w:t>
      </w:r>
    </w:p>
    <w:p w14:paraId="328C70FC" w14:textId="77777777" w:rsidR="00AE02EE" w:rsidRPr="00AE02EE" w:rsidRDefault="00AE02EE" w:rsidP="00AE02EE">
      <w:pPr>
        <w:tabs>
          <w:tab w:val="left" w:pos="1014"/>
        </w:tabs>
        <w:spacing w:before="120" w:after="120" w:line="288" w:lineRule="auto"/>
        <w:jc w:val="both"/>
        <w:rPr>
          <w:rFonts w:cs="Arial"/>
          <w:szCs w:val="19"/>
        </w:rPr>
      </w:pPr>
    </w:p>
    <w:p w14:paraId="50D74C1D" w14:textId="18C8D9FC"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„b) Druhá ex-ante kontrola“:</w:t>
      </w:r>
    </w:p>
    <w:p w14:paraId="6E8FC2D5" w14:textId="77777777" w:rsidR="00AE02EE" w:rsidRPr="00AE02EE" w:rsidRDefault="00AE02EE" w:rsidP="009A78AB">
      <w:pPr>
        <w:numPr>
          <w:ilvl w:val="0"/>
          <w:numId w:val="90"/>
        </w:numPr>
        <w:spacing w:before="120" w:after="120" w:line="288" w:lineRule="auto"/>
        <w:ind w:left="1134" w:hanging="425"/>
        <w:jc w:val="both"/>
        <w:rPr>
          <w:rFonts w:cs="Arial"/>
          <w:szCs w:val="19"/>
        </w:rPr>
      </w:pPr>
      <w:r w:rsidRPr="00662B41">
        <w:rPr>
          <w:rFonts w:cs="Arial"/>
          <w:szCs w:val="19"/>
        </w:rPr>
        <w:t>všetky protokoly z IS elektronického trhoviska zaznamenávajúce priebeh a vyhodnocovanie predmetného postupu VO.</w:t>
      </w:r>
    </w:p>
    <w:p w14:paraId="1C325E77" w14:textId="77777777" w:rsidR="00AE02EE" w:rsidRPr="00AE02EE" w:rsidRDefault="00AE02EE" w:rsidP="00AE02EE">
      <w:pPr>
        <w:tabs>
          <w:tab w:val="left" w:pos="1014"/>
        </w:tabs>
        <w:spacing w:before="120" w:after="120" w:line="288" w:lineRule="auto"/>
        <w:jc w:val="both"/>
        <w:rPr>
          <w:rFonts w:cs="Arial"/>
          <w:szCs w:val="19"/>
        </w:rPr>
      </w:pPr>
    </w:p>
    <w:p w14:paraId="535EC31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podlimitnej zákazky zadávanej prostredníctvom elektronického trhoviska</w:t>
      </w:r>
    </w:p>
    <w:p w14:paraId="137572EE" w14:textId="77777777" w:rsidR="00AE02EE" w:rsidRDefault="00AE02EE" w:rsidP="00267484">
      <w:pPr>
        <w:tabs>
          <w:tab w:val="left" w:pos="1014"/>
        </w:tabs>
        <w:spacing w:before="120" w:after="120" w:line="288" w:lineRule="auto"/>
        <w:jc w:val="both"/>
        <w:rPr>
          <w:rFonts w:cs="Arial"/>
          <w:szCs w:val="19"/>
        </w:rPr>
      </w:pPr>
    </w:p>
    <w:p w14:paraId="7BE420C0" w14:textId="49702D54" w:rsidR="00267484" w:rsidRPr="0073389C" w:rsidRDefault="00267484" w:rsidP="00267484">
      <w:pPr>
        <w:tabs>
          <w:tab w:val="left" w:pos="1014"/>
        </w:tabs>
        <w:spacing w:before="120" w:after="120" w:line="288" w:lineRule="auto"/>
        <w:jc w:val="both"/>
        <w:rPr>
          <w:rFonts w:cs="Arial"/>
          <w:szCs w:val="19"/>
        </w:rPr>
      </w:pPr>
      <w:r w:rsidRPr="0073389C">
        <w:rPr>
          <w:rFonts w:cs="Arial"/>
          <w:szCs w:val="19"/>
        </w:rPr>
        <w:t>Elektronické trhovisko sú povinní používať prijímatelia, ktorí</w:t>
      </w:r>
      <w:r w:rsidRPr="0073389C">
        <w:rPr>
          <w:rFonts w:cs="Arial"/>
          <w:szCs w:val="19"/>
          <w:u w:val="single"/>
        </w:rPr>
        <w:t xml:space="preserve"> spĺňajú podmienky uvedené v § </w:t>
      </w:r>
      <w:r w:rsidR="002C5B49">
        <w:rPr>
          <w:rFonts w:cs="Arial"/>
          <w:szCs w:val="19"/>
          <w:u w:val="single"/>
        </w:rPr>
        <w:t>108</w:t>
      </w:r>
      <w:r w:rsidR="002C5B49" w:rsidRPr="0073389C">
        <w:rPr>
          <w:rFonts w:cs="Arial"/>
          <w:szCs w:val="19"/>
          <w:u w:val="single"/>
        </w:rPr>
        <w:t xml:space="preserve"> </w:t>
      </w:r>
      <w:r w:rsidRPr="0073389C">
        <w:rPr>
          <w:rFonts w:cs="Arial"/>
          <w:szCs w:val="19"/>
          <w:u w:val="single"/>
        </w:rPr>
        <w:t xml:space="preserve">ods. 1 ZVO a predpokladaná hodnota ich zákazky je rovnaká alebo vyššia ako </w:t>
      </w:r>
      <w:r w:rsidR="002C5B49">
        <w:rPr>
          <w:rFonts w:cs="Arial"/>
          <w:szCs w:val="19"/>
          <w:u w:val="single"/>
        </w:rPr>
        <w:t>5</w:t>
      </w:r>
      <w:r w:rsidRPr="0073389C">
        <w:rPr>
          <w:rFonts w:cs="Arial"/>
          <w:szCs w:val="19"/>
          <w:u w:val="single"/>
        </w:rPr>
        <w:t>000 EUR (bez DPH)</w:t>
      </w:r>
      <w:r w:rsidR="00662B41" w:rsidRPr="00662B41">
        <w:rPr>
          <w:rFonts w:cs="Arial"/>
          <w:szCs w:val="19"/>
          <w:u w:val="single"/>
        </w:rPr>
        <w:t xml:space="preserve"> ).</w:t>
      </w:r>
      <w:r w:rsidRPr="0073389C">
        <w:rPr>
          <w:rFonts w:cs="Arial"/>
          <w:szCs w:val="19"/>
        </w:rPr>
        <w:t xml:space="preserve"> </w:t>
      </w:r>
      <w:r w:rsidR="00662B41">
        <w:rPr>
          <w:rFonts w:cs="Arial"/>
          <w:szCs w:val="19"/>
        </w:rPr>
        <w:t>P</w:t>
      </w:r>
      <w:r w:rsidRPr="0073389C">
        <w:rPr>
          <w:rFonts w:cs="Arial"/>
          <w:szCs w:val="19"/>
        </w:rPr>
        <w:t xml:space="preserve">rijímatelia sú povinní postupovať podľa § </w:t>
      </w:r>
      <w:r w:rsidR="002C5B49">
        <w:rPr>
          <w:rFonts w:cs="Arial"/>
          <w:szCs w:val="19"/>
        </w:rPr>
        <w:t>109</w:t>
      </w:r>
      <w:r w:rsidR="002C5B49" w:rsidRPr="0073389C">
        <w:rPr>
          <w:rFonts w:cs="Arial"/>
          <w:szCs w:val="19"/>
        </w:rPr>
        <w:t xml:space="preserve"> </w:t>
      </w:r>
      <w:r w:rsidRPr="0073389C">
        <w:rPr>
          <w:rFonts w:cs="Arial"/>
          <w:szCs w:val="19"/>
        </w:rPr>
        <w:t xml:space="preserve">až </w:t>
      </w:r>
      <w:r w:rsidR="002C5B49">
        <w:rPr>
          <w:rFonts w:cs="Arial"/>
          <w:szCs w:val="19"/>
        </w:rPr>
        <w:t>112</w:t>
      </w:r>
      <w:r w:rsidR="002C5B49" w:rsidRPr="0073389C">
        <w:rPr>
          <w:rFonts w:cs="Arial"/>
          <w:szCs w:val="19"/>
        </w:rPr>
        <w:t xml:space="preserve"> </w:t>
      </w:r>
      <w:r w:rsidRPr="0073389C">
        <w:rPr>
          <w:rFonts w:cs="Arial"/>
          <w:szCs w:val="19"/>
        </w:rPr>
        <w:t xml:space="preserve">ZVO, ak ide o dodanie tovaru, uskutočnenie stavebných prác alebo poskytnutie služby bežne dostupných na trhu. Bežná dostupnosť tovarov, uskutočnenie stavebných prác alebo poskytnutie služieb je špecifikovaná podľa § </w:t>
      </w:r>
      <w:r w:rsidR="002C5B49">
        <w:rPr>
          <w:rFonts w:cs="Arial"/>
          <w:szCs w:val="19"/>
        </w:rPr>
        <w:t>2 ods. 5 písm. o) až § 2 ods. 7</w:t>
      </w:r>
      <w:r w:rsidR="002C5B49" w:rsidRPr="0073389C">
        <w:rPr>
          <w:rFonts w:cs="Arial"/>
          <w:szCs w:val="19"/>
        </w:rPr>
        <w:t xml:space="preserve"> </w:t>
      </w:r>
      <w:r w:rsidRPr="0073389C">
        <w:rPr>
          <w:rFonts w:cs="Arial"/>
          <w:szCs w:val="19"/>
        </w:rPr>
        <w:t>ZVO:</w:t>
      </w:r>
    </w:p>
    <w:p w14:paraId="79C963B4" w14:textId="77777777" w:rsidR="00267484" w:rsidRPr="0073389C" w:rsidRDefault="00267484" w:rsidP="00994D51">
      <w:pPr>
        <w:pStyle w:val="Odsekzoznamu"/>
        <w:numPr>
          <w:ilvl w:val="2"/>
          <w:numId w:val="17"/>
        </w:numPr>
        <w:tabs>
          <w:tab w:val="left" w:pos="-3686"/>
        </w:tabs>
        <w:spacing w:before="120" w:after="120" w:line="288" w:lineRule="auto"/>
        <w:ind w:left="567" w:hanging="283"/>
        <w:jc w:val="both"/>
        <w:rPr>
          <w:rFonts w:cs="Arial"/>
          <w:szCs w:val="19"/>
        </w:rPr>
      </w:pPr>
      <w:r w:rsidRPr="0073389C">
        <w:rPr>
          <w:rFonts w:cs="Arial"/>
          <w:szCs w:val="19"/>
        </w:rPr>
        <w:t xml:space="preserve">Bežne dostupné tovary, stavebné práce alebo služby na trhu sú na účely tohto zákona také tovary, stavebné práce alebo služby, ktoré: </w:t>
      </w:r>
    </w:p>
    <w:p w14:paraId="3E02D745" w14:textId="77777777"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 xml:space="preserve">nie sú vyrábané, poskytované alebo uskutočňované na základe špecifických a pre daný prípad jedinečných požiadaviek; </w:t>
      </w:r>
    </w:p>
    <w:p w14:paraId="0E0934AE" w14:textId="05FF467C"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sú ponúkané v podobe, v ktorej sú bez väčších úprav ich vlastností alebo prvkov aj dodané, poskytnuté alebo uskutočnené a zároveň;</w:t>
      </w:r>
    </w:p>
    <w:p w14:paraId="0A3ABEF0" w14:textId="77777777" w:rsidR="00850EDD" w:rsidRDefault="00267484" w:rsidP="00850EDD">
      <w:pPr>
        <w:tabs>
          <w:tab w:val="left" w:pos="567"/>
        </w:tabs>
        <w:spacing w:line="276" w:lineRule="auto"/>
        <w:ind w:left="567"/>
        <w:jc w:val="both"/>
        <w:rPr>
          <w:rFonts w:cs="Arial"/>
          <w:szCs w:val="19"/>
        </w:rPr>
      </w:pPr>
      <w:r w:rsidRPr="00267484">
        <w:rPr>
          <w:rFonts w:cs="Arial"/>
          <w:szCs w:val="19"/>
        </w:rPr>
        <w:t>sú spravidla v podobe, v akej sú dodávané, poskytované alebo uskutočňované pre verejného obstarávateľa a obstarávateľa, dodávané, poskytované alebo uskutočňované aj pre spotrebiteľov a iné osoby na trhu.</w:t>
      </w:r>
    </w:p>
    <w:p w14:paraId="5177D846" w14:textId="0ABBB0E4" w:rsidR="00267484" w:rsidRPr="0073389C" w:rsidRDefault="00267484" w:rsidP="00267484">
      <w:pPr>
        <w:tabs>
          <w:tab w:val="left" w:pos="567"/>
        </w:tabs>
        <w:spacing w:line="276" w:lineRule="auto"/>
        <w:ind w:left="567" w:hanging="283"/>
        <w:jc w:val="both"/>
        <w:rPr>
          <w:rFonts w:cs="Arial"/>
          <w:szCs w:val="19"/>
        </w:rPr>
      </w:pPr>
      <w:r w:rsidRPr="0073389C">
        <w:rPr>
          <w:rFonts w:cs="Arial"/>
          <w:szCs w:val="19"/>
        </w:rPr>
        <w:lastRenderedPageBreak/>
        <w:t>(2)</w:t>
      </w:r>
      <w:r w:rsidRPr="0073389C">
        <w:rPr>
          <w:rFonts w:cs="Arial"/>
          <w:szCs w:val="19"/>
        </w:rPr>
        <w:tab/>
        <w:t xml:space="preserve">Bežne dostupnými tovarmi, stavebnými prácami alebo službami podľa odseku 1 sú najmä tovary, stavebné práce alebo služby, určené na uspokojenie bežných prevádzkových potrieb verejného obstarávateľa a obstarávateľa. </w:t>
      </w:r>
    </w:p>
    <w:p w14:paraId="7DB0D2B6" w14:textId="77777777" w:rsidR="00267484" w:rsidRPr="0073389C" w:rsidRDefault="00267484" w:rsidP="00267484">
      <w:pPr>
        <w:tabs>
          <w:tab w:val="left" w:pos="1014"/>
        </w:tabs>
        <w:spacing w:before="120" w:after="120" w:line="288" w:lineRule="auto"/>
        <w:ind w:left="567" w:hanging="283"/>
        <w:jc w:val="both"/>
        <w:rPr>
          <w:rFonts w:cs="Arial"/>
          <w:szCs w:val="19"/>
        </w:rPr>
      </w:pPr>
      <w:r w:rsidRPr="0073389C">
        <w:rPr>
          <w:rFonts w:cs="Arial"/>
          <w:szCs w:val="19"/>
        </w:rPr>
        <w:t>(3)</w:t>
      </w:r>
      <w:r w:rsidRPr="0073389C">
        <w:rPr>
          <w:rFonts w:cs="Arial"/>
          <w:szCs w:val="19"/>
        </w:rPr>
        <w:tab/>
        <w:t xml:space="preserve">Bežne dostupnými tovarmi alebo službami podľa odseku 1 sú najmä o tovary a služby </w:t>
      </w:r>
      <w:r w:rsidRPr="0073389C">
        <w:rPr>
          <w:rFonts w:cs="Arial"/>
          <w:b/>
          <w:szCs w:val="19"/>
        </w:rPr>
        <w:t>spotrebného charakteru</w:t>
      </w:r>
      <w:r w:rsidRPr="0073389C">
        <w:rPr>
          <w:rFonts w:cs="Arial"/>
          <w:szCs w:val="19"/>
        </w:rPr>
        <w:t>.</w:t>
      </w:r>
    </w:p>
    <w:p w14:paraId="039095CB" w14:textId="77777777" w:rsidR="00267484" w:rsidRPr="0073389C" w:rsidRDefault="00267484" w:rsidP="00267484">
      <w:pPr>
        <w:tabs>
          <w:tab w:val="left" w:pos="1014"/>
        </w:tabs>
        <w:spacing w:before="120" w:after="120" w:line="288" w:lineRule="auto"/>
        <w:jc w:val="both"/>
        <w:rPr>
          <w:rFonts w:cs="Arial"/>
          <w:szCs w:val="19"/>
        </w:rPr>
      </w:pPr>
    </w:p>
    <w:p w14:paraId="5CCF4205" w14:textId="77777777" w:rsidR="00267484" w:rsidRPr="008A2C57" w:rsidRDefault="00267484" w:rsidP="00267484">
      <w:pPr>
        <w:tabs>
          <w:tab w:val="left" w:pos="1014"/>
        </w:tabs>
        <w:spacing w:before="120" w:after="120" w:line="288" w:lineRule="auto"/>
        <w:jc w:val="both"/>
        <w:rPr>
          <w:rFonts w:cs="Arial"/>
          <w:szCs w:val="19"/>
        </w:rPr>
      </w:pPr>
      <w:r w:rsidRPr="0073389C">
        <w:rPr>
          <w:rFonts w:cs="Arial"/>
          <w:szCs w:val="19"/>
        </w:rPr>
        <w:t xml:space="preserve">Cieľom definície tovarov, služieb alebo stavebných prác bežne dostupných na trhu je vyjadriť bežnú dostupnosť ako stav, keď ide o také tovary, služby alebo stavebné práce, ktoré sa dodávajú na trhu takpovediac v rovnakej podobe, rovnakým spôsobom komukoľvek a nie sú špecificky upravené pre potreby verejného obstarávateľa v danom prípade. Ako príklad je možné uviesť software, ktorým je operačný systém, ktorý je bežným tovarom, keďže je v rovnakej podobe a spôsobom dodávaný komukoľvek. Naproti tomu software, ktorý si vyžaduje prispôsobenie vždy na konkrétne požiadavky verejného obstarávateľa, je </w:t>
      </w:r>
      <w:r w:rsidRPr="008A2C57">
        <w:rPr>
          <w:rFonts w:cs="Arial"/>
          <w:szCs w:val="19"/>
        </w:rPr>
        <w:t xml:space="preserve">teda svojim spôsobom vždy jedinečný a s takýmto prispôsobením nie je bežne dodávaný, nebude bežným tovarom. </w:t>
      </w:r>
    </w:p>
    <w:p w14:paraId="6312DD16" w14:textId="4A0799EA" w:rsidR="00267484" w:rsidRPr="008A2C57" w:rsidRDefault="00267484" w:rsidP="00267484">
      <w:pPr>
        <w:tabs>
          <w:tab w:val="left" w:pos="1014"/>
        </w:tabs>
        <w:spacing w:before="120" w:after="120" w:line="288" w:lineRule="auto"/>
        <w:jc w:val="both"/>
        <w:rPr>
          <w:rFonts w:cs="Arial"/>
          <w:szCs w:val="19"/>
          <w:u w:val="single"/>
          <w:lang w:eastAsia="sk-SK"/>
        </w:rPr>
      </w:pPr>
      <w:r w:rsidRPr="008A2C57">
        <w:rPr>
          <w:rFonts w:cs="Arial"/>
          <w:szCs w:val="19"/>
          <w:lang w:eastAsia="sk-SK"/>
        </w:rPr>
        <w:t xml:space="preserve">Je v kompetencii verejného obstarávateľa, aby s prihliadnutím na uplatňované princípy VO uvedené v § </w:t>
      </w:r>
      <w:r w:rsidR="002C5B49" w:rsidRPr="008A2C57">
        <w:rPr>
          <w:rFonts w:cs="Arial"/>
          <w:szCs w:val="19"/>
          <w:lang w:eastAsia="sk-SK"/>
        </w:rPr>
        <w:t xml:space="preserve">10 </w:t>
      </w:r>
      <w:r w:rsidRPr="008A2C57">
        <w:rPr>
          <w:rFonts w:cs="Arial"/>
          <w:szCs w:val="19"/>
          <w:lang w:eastAsia="sk-SK"/>
        </w:rPr>
        <w:t xml:space="preserve">ods. </w:t>
      </w:r>
      <w:r w:rsidR="002C5B49" w:rsidRPr="008A2C57">
        <w:rPr>
          <w:rFonts w:cs="Arial"/>
          <w:szCs w:val="19"/>
          <w:lang w:eastAsia="sk-SK"/>
        </w:rPr>
        <w:t xml:space="preserve">2 </w:t>
      </w:r>
      <w:r w:rsidRPr="008A2C57">
        <w:rPr>
          <w:rFonts w:cs="Arial"/>
          <w:szCs w:val="19"/>
          <w:lang w:eastAsia="sk-SK"/>
        </w:rPr>
        <w:t xml:space="preserve">ZVO a podmienky, v ktorých sa nachádza, určil, ktorý z postupov vo VO použije pri zadávaní zákazky, pričom musí rešpektovať pravidlá ustanovené v ZVO. </w:t>
      </w:r>
      <w:r w:rsidRPr="008A2C57">
        <w:rPr>
          <w:rFonts w:cs="Arial"/>
          <w:b/>
          <w:szCs w:val="19"/>
          <w:lang w:eastAsia="sk-SK"/>
        </w:rPr>
        <w:t>Zodpovednosť za výber a následné použitie postupu pri zadávaní zákazky je vždy na verejnom obstarávateľovi.</w:t>
      </w:r>
    </w:p>
    <w:p w14:paraId="65B88B9A" w14:textId="20A8956E" w:rsidR="00267484" w:rsidRPr="008A2C57" w:rsidRDefault="00267484" w:rsidP="00267484">
      <w:pPr>
        <w:tabs>
          <w:tab w:val="left" w:pos="1014"/>
        </w:tabs>
        <w:spacing w:before="120" w:after="120" w:line="288" w:lineRule="auto"/>
        <w:jc w:val="both"/>
        <w:rPr>
          <w:rFonts w:cs="Arial"/>
          <w:szCs w:val="19"/>
          <w:lang w:eastAsia="sk-SK"/>
        </w:rPr>
      </w:pPr>
      <w:r w:rsidRPr="008A2C57">
        <w:rPr>
          <w:rFonts w:cs="Arial"/>
          <w:b/>
          <w:szCs w:val="19"/>
          <w:lang w:eastAsia="sk-SK"/>
        </w:rPr>
        <w:t>Prijímateľ je povinný v rozhodnom čase výberu postupu podľa ZVO určiť, či ním zadefinovaný/požadovaný predmet zákazky spĺňa podmienky bežnej dostupnosti</w:t>
      </w:r>
      <w:r w:rsidRPr="008A2C57">
        <w:rPr>
          <w:rFonts w:cs="Arial"/>
          <w:szCs w:val="19"/>
          <w:lang w:eastAsia="sk-SK"/>
        </w:rPr>
        <w:t xml:space="preserve"> napríklad “testom bežnej dostupnosti” (príloha č.</w:t>
      </w:r>
      <w:r w:rsidR="00506C97" w:rsidRPr="008A2C57">
        <w:rPr>
          <w:rFonts w:cs="Arial"/>
          <w:szCs w:val="19"/>
          <w:lang w:eastAsia="sk-SK"/>
        </w:rPr>
        <w:t>19</w:t>
      </w:r>
      <w:r w:rsidRPr="008A2C57">
        <w:rPr>
          <w:rFonts w:cs="Arial"/>
          <w:szCs w:val="19"/>
          <w:lang w:eastAsia="sk-SK"/>
        </w:rPr>
        <w:t xml:space="preserve">). </w:t>
      </w:r>
    </w:p>
    <w:p w14:paraId="2100A921" w14:textId="6C5F4640" w:rsidR="00267484" w:rsidRPr="008E41A1" w:rsidRDefault="00A57973" w:rsidP="00267484">
      <w:pPr>
        <w:autoSpaceDE w:val="0"/>
        <w:autoSpaceDN w:val="0"/>
        <w:adjustRightInd w:val="0"/>
        <w:spacing w:before="120" w:after="120" w:line="288" w:lineRule="auto"/>
        <w:jc w:val="both"/>
        <w:rPr>
          <w:rFonts w:cs="Arial"/>
          <w:szCs w:val="19"/>
        </w:rPr>
      </w:pPr>
      <w:r w:rsidRPr="008A2C57">
        <w:rPr>
          <w:rFonts w:cs="Arial"/>
          <w:szCs w:val="19"/>
        </w:rPr>
        <w:t>Prijímateľ</w:t>
      </w:r>
      <w:r w:rsidR="00267484" w:rsidRPr="008A2C57">
        <w:rPr>
          <w:rFonts w:cs="Arial"/>
          <w:szCs w:val="19"/>
        </w:rPr>
        <w:t xml:space="preserve"> by preto pri kvalifikácii bežnej dostupnosti na trhu mal realizovať test (overenie), ktorým verifikuje status obstarávaného tovaru, služieb alebo stavebných prác vo vzťahu k zákonom určeným podmienkam. Táto kvalifikácia nemôže byť generalizovaná, ale vyžaduje sa skúmanie vždy ad hoc na konkrétny prípad tak, aby sa zohľadnili všetky vlastnosti dostupnosti dodávky, služby alebo stavebnej práce vo vzťahu k aktuálnym </w:t>
      </w:r>
      <w:r w:rsidR="00267484" w:rsidRPr="008E41A1">
        <w:rPr>
          <w:rFonts w:cs="Arial"/>
          <w:szCs w:val="19"/>
        </w:rPr>
        <w:t xml:space="preserve">trhovým podmienkam. K správnej klasifikácii je potrebné poznať podrobný opis predmetu zákazky so všetkými jeho vlastnosťami, parametrami, </w:t>
      </w:r>
      <w:r w:rsidR="00267484" w:rsidRPr="008E41A1">
        <w:rPr>
          <w:rFonts w:cs="Arial"/>
          <w:bCs/>
          <w:szCs w:val="19"/>
        </w:rPr>
        <w:t>vrátane spôsobu jeho vyhodnotenia,</w:t>
      </w:r>
      <w:r w:rsidR="00267484" w:rsidRPr="008E41A1">
        <w:rPr>
          <w:rFonts w:cs="Arial"/>
          <w:szCs w:val="19"/>
        </w:rPr>
        <w:t xml:space="preserve"> </w:t>
      </w:r>
      <w:r w:rsidR="00267484" w:rsidRPr="008E41A1">
        <w:rPr>
          <w:rFonts w:cs="Arial"/>
          <w:bCs/>
          <w:szCs w:val="19"/>
        </w:rPr>
        <w:t>používania a dodacích podmienok.</w:t>
      </w:r>
    </w:p>
    <w:p w14:paraId="31651BB3" w14:textId="370D5BD8" w:rsidR="00267484" w:rsidRPr="008E41A1" w:rsidRDefault="00267484" w:rsidP="00267484">
      <w:pPr>
        <w:autoSpaceDE w:val="0"/>
        <w:autoSpaceDN w:val="0"/>
        <w:adjustRightInd w:val="0"/>
        <w:spacing w:before="120" w:after="120" w:line="288" w:lineRule="auto"/>
        <w:jc w:val="both"/>
        <w:rPr>
          <w:rFonts w:cs="Arial"/>
          <w:szCs w:val="19"/>
        </w:rPr>
      </w:pPr>
      <w:r w:rsidRPr="008E41A1">
        <w:rPr>
          <w:rFonts w:cs="Arial"/>
          <w:szCs w:val="19"/>
        </w:rPr>
        <w:t xml:space="preserve">Podmienky uvedené v ustanovení § </w:t>
      </w:r>
      <w:r w:rsidR="002C5B49">
        <w:rPr>
          <w:rFonts w:cs="Arial"/>
          <w:szCs w:val="19"/>
        </w:rPr>
        <w:t>2</w:t>
      </w:r>
      <w:r w:rsidRPr="008E41A1">
        <w:rPr>
          <w:rFonts w:cs="Arial"/>
          <w:szCs w:val="19"/>
        </w:rPr>
        <w:t xml:space="preserve"> ods. </w:t>
      </w:r>
      <w:r w:rsidR="002C5B49">
        <w:rPr>
          <w:rFonts w:cs="Arial"/>
          <w:szCs w:val="19"/>
        </w:rPr>
        <w:t>5 písm. o)</w:t>
      </w:r>
      <w:r w:rsidR="002C5B49" w:rsidRPr="008E41A1">
        <w:rPr>
          <w:rFonts w:cs="Arial"/>
          <w:szCs w:val="19"/>
        </w:rPr>
        <w:t xml:space="preserve"> </w:t>
      </w:r>
      <w:r w:rsidRPr="008E41A1">
        <w:rPr>
          <w:rFonts w:cs="Arial"/>
          <w:szCs w:val="19"/>
        </w:rPr>
        <w:t xml:space="preserve">ZVO sú vymedzené kumulatívnym spôsobom a pri „teste bežnej dostupnosti“ musí byť naplnená každá z uvedených podmienok. Ustanovenie § </w:t>
      </w:r>
      <w:r w:rsidR="002C5B49">
        <w:rPr>
          <w:rFonts w:cs="Arial"/>
          <w:szCs w:val="19"/>
        </w:rPr>
        <w:t>2</w:t>
      </w:r>
      <w:r w:rsidR="002C5B49" w:rsidRPr="008E41A1">
        <w:rPr>
          <w:rFonts w:cs="Arial"/>
          <w:szCs w:val="19"/>
        </w:rPr>
        <w:t xml:space="preserve"> </w:t>
      </w:r>
      <w:r w:rsidRPr="008E41A1">
        <w:rPr>
          <w:rFonts w:cs="Arial"/>
          <w:szCs w:val="19"/>
        </w:rPr>
        <w:t xml:space="preserve">ods. </w:t>
      </w:r>
      <w:r w:rsidR="002C5B49">
        <w:rPr>
          <w:rFonts w:cs="Arial"/>
          <w:szCs w:val="19"/>
        </w:rPr>
        <w:t>6</w:t>
      </w:r>
      <w:r w:rsidR="002C5B49" w:rsidRPr="008E41A1">
        <w:rPr>
          <w:rFonts w:cs="Arial"/>
          <w:szCs w:val="19"/>
        </w:rPr>
        <w:t xml:space="preserve"> </w:t>
      </w:r>
      <w:r w:rsidRPr="008E41A1">
        <w:rPr>
          <w:rFonts w:cs="Arial"/>
          <w:szCs w:val="19"/>
        </w:rPr>
        <w:t xml:space="preserve">a </w:t>
      </w:r>
      <w:r w:rsidR="002C5B49">
        <w:rPr>
          <w:rFonts w:cs="Arial"/>
          <w:szCs w:val="19"/>
        </w:rPr>
        <w:t>7</w:t>
      </w:r>
      <w:r w:rsidR="002C5B49" w:rsidRPr="008E41A1">
        <w:rPr>
          <w:rFonts w:cs="Arial"/>
          <w:szCs w:val="19"/>
        </w:rPr>
        <w:t xml:space="preserve"> </w:t>
      </w:r>
      <w:r w:rsidRPr="008E41A1">
        <w:rPr>
          <w:rFonts w:cs="Arial"/>
          <w:szCs w:val="19"/>
        </w:rPr>
        <w:t xml:space="preserve">stanovuje podporné pravidlo, ktoré by malo uľahčiť správnu kategorizáciu vo vzťahu k bežnej dostupnosti na trhu. </w:t>
      </w:r>
    </w:p>
    <w:p w14:paraId="57C58335" w14:textId="0E3C0C95" w:rsidR="00A57973" w:rsidRPr="00672FF6"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72FF6">
        <w:rPr>
          <w:rFonts w:cs="Arial"/>
          <w:b/>
          <w:i/>
          <w:szCs w:val="19"/>
        </w:rPr>
        <w:t xml:space="preserve">Dôležité upozornenie: </w:t>
      </w:r>
      <w:r w:rsidRPr="00672FF6">
        <w:rPr>
          <w:rFonts w:cs="Arial"/>
          <w:szCs w:val="19"/>
        </w:rPr>
        <w:t xml:space="preserve">Za vyhlásené a zrealizované VO cez elektronické trhovisko nesie s  ohľadom na ZVO plnú zodpovednosť prijímateľ, preto je potrebné, aby prijímateľ uvedené zohľadňoval najmä pri zadávaní opisu predmetu zákazky, ako aj ďalších špecifikácií a osobitných požiadaviek na plnenie, tak aby uvedené špecifikácie a požiadavky neboli v rozpore s ustanoveniami § </w:t>
      </w:r>
      <w:r w:rsidR="0016005E">
        <w:rPr>
          <w:rFonts w:cs="Arial"/>
          <w:szCs w:val="19"/>
        </w:rPr>
        <w:t>42</w:t>
      </w:r>
      <w:r w:rsidR="0016005E" w:rsidRPr="00672FF6">
        <w:rPr>
          <w:rFonts w:cs="Arial"/>
          <w:szCs w:val="19"/>
        </w:rPr>
        <w:t xml:space="preserve"> </w:t>
      </w:r>
      <w:r w:rsidRPr="00672FF6">
        <w:rPr>
          <w:rFonts w:cs="Arial"/>
          <w:szCs w:val="19"/>
        </w:rPr>
        <w:t xml:space="preserve">ZVO a v rozpore s princípmi VO uvedenými v § </w:t>
      </w:r>
      <w:r w:rsidR="0016005E">
        <w:rPr>
          <w:rFonts w:cs="Arial"/>
          <w:szCs w:val="19"/>
        </w:rPr>
        <w:t>10</w:t>
      </w:r>
      <w:r w:rsidR="0016005E" w:rsidRPr="00672FF6">
        <w:rPr>
          <w:rFonts w:cs="Arial"/>
          <w:szCs w:val="19"/>
        </w:rPr>
        <w:t xml:space="preserve"> </w:t>
      </w:r>
      <w:r w:rsidRPr="00672FF6">
        <w:rPr>
          <w:rFonts w:cs="Arial"/>
          <w:szCs w:val="19"/>
        </w:rPr>
        <w:t xml:space="preserve">ods. </w:t>
      </w:r>
      <w:r w:rsidR="0016005E">
        <w:rPr>
          <w:rFonts w:cs="Arial"/>
          <w:szCs w:val="19"/>
        </w:rPr>
        <w:t>2</w:t>
      </w:r>
      <w:r w:rsidR="0016005E" w:rsidRPr="00672FF6">
        <w:rPr>
          <w:rFonts w:cs="Arial"/>
          <w:szCs w:val="19"/>
        </w:rPr>
        <w:t xml:space="preserve"> </w:t>
      </w:r>
      <w:r w:rsidRPr="00672FF6">
        <w:rPr>
          <w:rFonts w:cs="Arial"/>
          <w:szCs w:val="19"/>
        </w:rPr>
        <w:t>ZVO. Skutočnosť, že opisný formulár prejde cez karanténu opisných formulárov bez návrhov na jeho úpravu, nie je dôkazom, že predmetný opis je v súlade so ZVO.</w:t>
      </w:r>
    </w:p>
    <w:p w14:paraId="4F475DBF" w14:textId="1FC68489"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Upozorňujeme prijímateľov na skutočnosť, že s ohľadom na § </w:t>
      </w:r>
      <w:r w:rsidR="0016005E">
        <w:rPr>
          <w:rFonts w:cs="Arial"/>
          <w:szCs w:val="19"/>
        </w:rPr>
        <w:t>6</w:t>
      </w:r>
      <w:r w:rsidRPr="00672FF6">
        <w:rPr>
          <w:rFonts w:cs="Arial"/>
          <w:szCs w:val="19"/>
        </w:rPr>
        <w:t xml:space="preserve"> ods. 1</w:t>
      </w:r>
      <w:r w:rsidR="0016005E">
        <w:rPr>
          <w:rFonts w:cs="Arial"/>
          <w:szCs w:val="19"/>
        </w:rPr>
        <w:t>6</w:t>
      </w:r>
      <w:r w:rsidRPr="00672FF6">
        <w:rPr>
          <w:rFonts w:cs="Arial"/>
          <w:szCs w:val="19"/>
        </w:rPr>
        <w:t xml:space="preserve"> ZVO nie je v súlade so zákonom, ak sa zákazka rozdelí s cieľom znížiť predpokladanú hodnotu zákazky pod finančné limity tohto zákona. Z tohto dôvodu, pokiaľ by rozdelením zákazky na viaceré menšie zákazky realizované cez elektronické trhovisko došlo k obídeniu postupu zadávania zákazky cez nadlimitné postupy, uvedené môže byť hodnotené ako porušenie ZVO. </w:t>
      </w:r>
    </w:p>
    <w:p w14:paraId="7FE44BE3" w14:textId="1163ADD7"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Všeobecné zmluvné podmienky, ktoré sú súčasťou zmlúv uzatváraných v elektronickom trhovisku obsahujú aj osobit</w:t>
      </w:r>
      <w:r w:rsidR="00130936" w:rsidRPr="00672FF6">
        <w:rPr>
          <w:rFonts w:cs="Arial"/>
          <w:szCs w:val="19"/>
        </w:rPr>
        <w:t>n</w:t>
      </w:r>
      <w:r w:rsidRPr="00672FF6">
        <w:rPr>
          <w:rFonts w:cs="Arial"/>
          <w:szCs w:val="19"/>
        </w:rPr>
        <w:t xml:space="preserve">ú časť vzťahujúcu sa na zákazky spolufinancované z fondov EÚ. Odporúčame prijímateľom, aby sa oboznámili so všeobecnými zmluvným podmienkami, ako aj týmito osobitnými zmluvnými podmienkami. S ohľadom na uvedené je potrebné, aby prijímateľ zodpovedne označoval pri definovaní zmluvných špecifikácií skutočnosť, či bude zákazka spolufinancovaná z fondov EÚ, alebo nie. </w:t>
      </w:r>
    </w:p>
    <w:p w14:paraId="74404C0E" w14:textId="5E63F508"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lastRenderedPageBreak/>
        <w:t xml:space="preserve">Nakoľko účinnosť zmlúv uzavretých cez elektronické trhovisko, ktoré budú spolufinancované z fondov EÚ, je prepojená na výsledky kontroly VO zo strany poskytovateľa, je pre bezproblémové plnenie zákazky nevyhnutné, aby prijímateľ po doručení správy z kontroly VO, obratom (najneskôr do 3 pracovných dní po doručení správy z kontroly VO) upozornil na túto skutočnosť dodávateľa. Zároveň je potrebné aby prijímateľ pri stanovovaní lehoty plnenia zmluvy (napr. lehoty na dodanie tovaru, služby) zohľadňoval lehotu potrebnú na ex-post kontrolu poskytovateľom (t.j. stanovil túto lehotu s dostatočnou rezervou pre výkon kontroly). </w:t>
      </w:r>
    </w:p>
    <w:p w14:paraId="61B2BA62" w14:textId="77777777" w:rsidR="00A57973" w:rsidRPr="009718D5" w:rsidRDefault="00A57973" w:rsidP="00A57973">
      <w:pPr>
        <w:tabs>
          <w:tab w:val="left" w:pos="1014"/>
        </w:tabs>
        <w:spacing w:before="120" w:after="120" w:line="288" w:lineRule="auto"/>
        <w:jc w:val="both"/>
        <w:rPr>
          <w:rFonts w:cs="Arial"/>
          <w:b/>
          <w:szCs w:val="19"/>
        </w:rPr>
      </w:pPr>
      <w:r w:rsidRPr="009718D5">
        <w:rPr>
          <w:rFonts w:cs="Arial"/>
          <w:b/>
          <w:szCs w:val="19"/>
        </w:rPr>
        <w:t>Poskytovateľ požaduje, aby pri vypĺňaní objednávkového formuláru prijímateľ označil možnosť „Nedokonanie zákazky s jedným dodávateľom“.</w:t>
      </w:r>
    </w:p>
    <w:p w14:paraId="79E98668" w14:textId="64D48331" w:rsidR="00A57973" w:rsidRPr="00770764"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 xml:space="preserve">Dôležité upozornenie: </w:t>
      </w:r>
      <w:r w:rsidRPr="00770764">
        <w:rPr>
          <w:rFonts w:cs="Arial"/>
          <w:szCs w:val="19"/>
        </w:rPr>
        <w:t xml:space="preserve">Postup podľa § </w:t>
      </w:r>
      <w:r w:rsidR="009718D5">
        <w:rPr>
          <w:rFonts w:cs="Arial"/>
          <w:szCs w:val="19"/>
        </w:rPr>
        <w:t>112</w:t>
      </w:r>
      <w:r w:rsidR="009718D5" w:rsidRPr="00770764">
        <w:rPr>
          <w:rFonts w:cs="Arial"/>
          <w:szCs w:val="19"/>
        </w:rPr>
        <w:t xml:space="preserve"> </w:t>
      </w:r>
      <w:r w:rsidRPr="00770764">
        <w:rPr>
          <w:rFonts w:cs="Arial"/>
          <w:szCs w:val="19"/>
        </w:rPr>
        <w:t>ZVO v zmysle pravidiel elektronického trhoviska nevedie k uzavretiu zmluvy s dodávateľom.</w:t>
      </w:r>
    </w:p>
    <w:p w14:paraId="0EE46B29" w14:textId="77777777" w:rsidR="00267484" w:rsidRDefault="00267484" w:rsidP="00267484">
      <w:pPr>
        <w:tabs>
          <w:tab w:val="left" w:pos="1014"/>
        </w:tabs>
        <w:spacing w:before="120" w:after="120" w:line="288" w:lineRule="auto"/>
        <w:jc w:val="both"/>
        <w:rPr>
          <w:rFonts w:cs="Arial"/>
          <w:b/>
          <w:i/>
          <w:color w:val="FF0000"/>
          <w:szCs w:val="19"/>
        </w:rPr>
      </w:pPr>
    </w:p>
    <w:p w14:paraId="6BEFC228" w14:textId="00F27D4D"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dokumentáciu k VO predložiť na kontrolu</w:t>
      </w:r>
      <w:r w:rsidR="00A57973">
        <w:rPr>
          <w:rFonts w:cs="Arial"/>
          <w:szCs w:val="19"/>
        </w:rPr>
        <w:t xml:space="preserve"> VO</w:t>
      </w:r>
      <w:r w:rsidRPr="0073389C">
        <w:rPr>
          <w:rFonts w:cs="Arial"/>
          <w:szCs w:val="19"/>
        </w:rPr>
        <w:t xml:space="preserve"> poskytovateľovi vo fáze pred zadaním zákazky do elektronického trhoviska</w:t>
      </w:r>
      <w:r w:rsidR="009875A5" w:rsidRPr="009875A5">
        <w:rPr>
          <w:rFonts w:cs="Arial"/>
          <w:szCs w:val="19"/>
        </w:rPr>
        <w:t xml:space="preserve">, pred vložením opisného formulára do „karantény“ </w:t>
      </w:r>
      <w:r w:rsidRPr="0073389C">
        <w:rPr>
          <w:rFonts w:cs="Arial"/>
          <w:szCs w:val="19"/>
        </w:rPr>
        <w:t>(„prvá ex-ante kontrola“) a po vygenerovaní výslednej zmluvy s úspešným uchádzačom</w:t>
      </w:r>
      <w:r w:rsidR="00A57973">
        <w:rPr>
          <w:rFonts w:cs="Arial"/>
          <w:szCs w:val="19"/>
        </w:rPr>
        <w:t xml:space="preserve"> (v CRZ)</w:t>
      </w:r>
      <w:r w:rsidRPr="0073389C">
        <w:rPr>
          <w:rFonts w:cs="Arial"/>
          <w:szCs w:val="19"/>
        </w:rPr>
        <w:t xml:space="preserve"> („štandardná ex-post kontrola“) a po jej zverejnení v </w:t>
      </w:r>
      <w:r w:rsidR="00130936">
        <w:rPr>
          <w:rFonts w:cs="Arial"/>
          <w:szCs w:val="19"/>
        </w:rPr>
        <w:t>CRZ</w:t>
      </w:r>
      <w:r w:rsidRPr="0073389C">
        <w:rPr>
          <w:rFonts w:cs="Arial"/>
          <w:szCs w:val="19"/>
        </w:rPr>
        <w:t xml:space="preserve">. </w:t>
      </w:r>
    </w:p>
    <w:p w14:paraId="67F8768F"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prvej ex-ante kontroly predložiť dokumentáciu, ktorú tvorí najmä:</w:t>
      </w:r>
    </w:p>
    <w:p w14:paraId="41E939DF"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 xml:space="preserve">dokumentácia preukazujúca určenie </w:t>
      </w:r>
      <w:r>
        <w:rPr>
          <w:rFonts w:eastAsia="Times New Roman" w:cs="Arial"/>
          <w:color w:val="auto"/>
          <w:szCs w:val="19"/>
          <w:lang w:val="sk-SK" w:eastAsia="cs-CZ"/>
        </w:rPr>
        <w:t>PHZ</w:t>
      </w:r>
      <w:r w:rsidRPr="0073389C">
        <w:rPr>
          <w:rFonts w:eastAsia="Times New Roman" w:cs="Arial"/>
          <w:color w:val="auto"/>
          <w:szCs w:val="19"/>
          <w:lang w:val="sk-SK" w:eastAsia="cs-CZ"/>
        </w:rPr>
        <w:t>,</w:t>
      </w:r>
      <w:r w:rsidRPr="0073389C">
        <w:rPr>
          <w:rFonts w:cs="Arial"/>
          <w:szCs w:val="19"/>
          <w:lang w:val="sk-SK"/>
        </w:rPr>
        <w:t xml:space="preserve"> </w:t>
      </w:r>
    </w:p>
    <w:p w14:paraId="6DA96549" w14:textId="196F3E53" w:rsidR="007B7551" w:rsidRPr="0073389C" w:rsidRDefault="007B7551" w:rsidP="00267484">
      <w:pPr>
        <w:pStyle w:val="Bulletslevel2"/>
        <w:spacing w:after="120" w:line="288" w:lineRule="auto"/>
        <w:ind w:left="567" w:hanging="283"/>
        <w:rPr>
          <w:rFonts w:cs="Arial"/>
          <w:szCs w:val="19"/>
          <w:lang w:val="sk-SK"/>
        </w:rPr>
      </w:pPr>
      <w:r>
        <w:rPr>
          <w:rFonts w:cs="Arial"/>
          <w:szCs w:val="19"/>
          <w:lang w:val="sk-SK"/>
        </w:rPr>
        <w:t>test bežnej dostupnosti (príloha č. 19)</w:t>
      </w:r>
    </w:p>
    <w:p w14:paraId="2B5DE566"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návrh zmluvného formuláru obsahujúceho štandardné zmluvné podmienky,</w:t>
      </w:r>
    </w:p>
    <w:p w14:paraId="4C36352C"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 xml:space="preserve">opis predmetu zákazky, </w:t>
      </w:r>
    </w:p>
    <w:p w14:paraId="56A2BEE3"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prípadné objednávkové atribúty, najmä konkrétne zmluvné špecifikácie a podmienky súťaže.</w:t>
      </w:r>
    </w:p>
    <w:p w14:paraId="3C81E581"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štandardnej ex-post kontroly predložiť dokumentáciu, ktorú tvorí najmä:</w:t>
      </w:r>
    </w:p>
    <w:p w14:paraId="5E4E53F0"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automaticky vygenerovaná zmluva, ktorá je výsledkom VO;</w:t>
      </w:r>
    </w:p>
    <w:p w14:paraId="7DF7025D"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 xml:space="preserve">protokol, ktorý zachytáva celý priebeh procesu zadávania zákazy prostredníctvom elektronického trhoviska; </w:t>
      </w:r>
    </w:p>
    <w:p w14:paraId="0822A45F"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potvrdenie o zverejnení uzavretej zmluvy medzi prijímateľom a úspešným uchádzačom v CRZ, resp. na webovom sídle prijímateľa (uvedené zdokladuje napr. predložením „print screen“).</w:t>
      </w:r>
    </w:p>
    <w:p w14:paraId="50125050" w14:textId="3511EA6E" w:rsidR="00A57973" w:rsidRPr="00771817" w:rsidRDefault="00A57973" w:rsidP="00771817">
      <w:pPr>
        <w:tabs>
          <w:tab w:val="left" w:pos="1014"/>
        </w:tabs>
        <w:spacing w:before="120" w:after="120" w:line="288" w:lineRule="auto"/>
        <w:jc w:val="both"/>
        <w:rPr>
          <w:rFonts w:cs="Arial"/>
          <w:szCs w:val="19"/>
        </w:rPr>
      </w:pPr>
    </w:p>
    <w:p w14:paraId="010875DD" w14:textId="1BD953C4" w:rsidR="009875A5" w:rsidRPr="00771817" w:rsidRDefault="009875A5" w:rsidP="00771817">
      <w:pPr>
        <w:tabs>
          <w:tab w:val="left" w:pos="1014"/>
        </w:tabs>
        <w:spacing w:before="120" w:after="120" w:line="288" w:lineRule="auto"/>
        <w:jc w:val="both"/>
        <w:rPr>
          <w:rFonts w:cs="Arial"/>
          <w:szCs w:val="19"/>
        </w:rPr>
      </w:pPr>
      <w:r w:rsidRPr="00771817">
        <w:rPr>
          <w:rFonts w:cs="Arial"/>
          <w:szCs w:val="19"/>
        </w:rPr>
        <w:t xml:space="preserve">V prípade, že pri ex-post kontrole zo strany poskytovateľa, ktorej súčasťou je vecná kontrola verejného obstarávania, bude zistené porušenie, ktoré môže mať vplyv na oprávnenosť výdavkov, poskytovateľ v záveroch kontroly VO uvedie tieto zistenia. V prípade zistení porušenia princípov a postupov VO, resp. porušenia pravidiel a ustanovení legislatívy SR a EÚ, ktoré mali alebo mohli mať vplyv na výsledok verejného obstarávania a zákazka bola zadávaná s využitím elektronického trhoviska, nie je možné udeliť </w:t>
      </w:r>
      <w:r w:rsidR="00D519DF">
        <w:rPr>
          <w:rFonts w:cs="Arial"/>
          <w:szCs w:val="19"/>
        </w:rPr>
        <w:t xml:space="preserve">ex-ante </w:t>
      </w:r>
      <w:r w:rsidRPr="00771817">
        <w:rPr>
          <w:rFonts w:cs="Arial"/>
          <w:szCs w:val="19"/>
        </w:rPr>
        <w:t>finančnú opravu a poskytovateľ v záveroch kontroly VO nepripustí výdavky súvisiace s VO do financovania v plnom rozsahu.</w:t>
      </w:r>
    </w:p>
    <w:p w14:paraId="3A998D1F" w14:textId="77777777" w:rsidR="00A57973" w:rsidRDefault="00A57973" w:rsidP="009F4290">
      <w:pPr>
        <w:tabs>
          <w:tab w:val="left" w:pos="1014"/>
        </w:tabs>
        <w:contextualSpacing/>
        <w:jc w:val="both"/>
        <w:rPr>
          <w:rFonts w:cs="Arial"/>
          <w:b/>
          <w:szCs w:val="19"/>
        </w:rPr>
      </w:pPr>
    </w:p>
    <w:p w14:paraId="58B7639E" w14:textId="47B9E4D0" w:rsidR="009F4290" w:rsidRDefault="009F4290" w:rsidP="009F4290">
      <w:pPr>
        <w:tabs>
          <w:tab w:val="left" w:pos="1014"/>
        </w:tabs>
        <w:contextualSpacing/>
        <w:jc w:val="both"/>
        <w:rPr>
          <w:rFonts w:cs="Arial"/>
          <w:b/>
          <w:szCs w:val="19"/>
        </w:rPr>
      </w:pPr>
      <w:r w:rsidRPr="009F4290">
        <w:rPr>
          <w:rFonts w:cs="Arial"/>
          <w:b/>
          <w:szCs w:val="19"/>
        </w:rPr>
        <w:t xml:space="preserve">Zákazky </w:t>
      </w:r>
      <w:r w:rsidR="009718D5">
        <w:rPr>
          <w:rFonts w:cs="Arial"/>
          <w:b/>
          <w:szCs w:val="19"/>
        </w:rPr>
        <w:t>s nízkou hodnotou</w:t>
      </w:r>
    </w:p>
    <w:p w14:paraId="5B2512C9" w14:textId="23D39418" w:rsidR="001B3386" w:rsidRDefault="001B3386" w:rsidP="009F4290">
      <w:pPr>
        <w:tabs>
          <w:tab w:val="left" w:pos="1014"/>
        </w:tabs>
        <w:contextualSpacing/>
        <w:jc w:val="both"/>
        <w:rPr>
          <w:rFonts w:cs="Arial"/>
          <w:b/>
          <w:szCs w:val="19"/>
        </w:rPr>
      </w:pPr>
    </w:p>
    <w:p w14:paraId="5AC7AB7C" w14:textId="2D9BB088" w:rsidR="001B3386" w:rsidRDefault="001B3386" w:rsidP="001B3386">
      <w:pPr>
        <w:tabs>
          <w:tab w:val="left" w:pos="1014"/>
        </w:tabs>
        <w:spacing w:before="120" w:after="120" w:line="288" w:lineRule="auto"/>
        <w:jc w:val="both"/>
        <w:rPr>
          <w:rFonts w:cs="Arial"/>
          <w:szCs w:val="19"/>
        </w:rPr>
      </w:pPr>
      <w:r w:rsidRPr="005F329C">
        <w:rPr>
          <w:rFonts w:cs="Arial"/>
          <w:szCs w:val="19"/>
        </w:rPr>
        <w:t xml:space="preserve">Všeobecným predmetom kontroly </w:t>
      </w:r>
      <w:r>
        <w:rPr>
          <w:rFonts w:cs="Arial"/>
          <w:szCs w:val="19"/>
        </w:rPr>
        <w:t xml:space="preserve">VO </w:t>
      </w:r>
      <w:r w:rsidRPr="005F329C">
        <w:rPr>
          <w:rFonts w:cs="Arial"/>
          <w:szCs w:val="19"/>
        </w:rPr>
        <w:t xml:space="preserve">je skutočnosť, či prijímateľ správne určil postup obstarávania vzhľadom na § </w:t>
      </w:r>
      <w:r w:rsidR="009718D5">
        <w:rPr>
          <w:rFonts w:cs="Arial"/>
          <w:szCs w:val="19"/>
        </w:rPr>
        <w:t>2 ods. 5 písm. o) až § 2 ods. 7</w:t>
      </w:r>
      <w:r w:rsidR="009718D5" w:rsidRPr="005F329C">
        <w:rPr>
          <w:rFonts w:cs="Arial"/>
          <w:szCs w:val="19"/>
        </w:rPr>
        <w:t xml:space="preserve"> </w:t>
      </w:r>
      <w:r w:rsidRPr="005F329C">
        <w:rPr>
          <w:rFonts w:cs="Arial"/>
          <w:szCs w:val="19"/>
        </w:rPr>
        <w:t>ZVO, a teda či ide o tovar, stavebnú prácu alebo službu, ktorá nie je bežne dostupná na trhu. V prípade, že predmetom obstarávania je tovar,</w:t>
      </w:r>
      <w:r>
        <w:rPr>
          <w:rFonts w:cs="Arial"/>
          <w:szCs w:val="19"/>
        </w:rPr>
        <w:t xml:space="preserve"> </w:t>
      </w:r>
      <w:r w:rsidRPr="005F329C">
        <w:rPr>
          <w:rFonts w:cs="Arial"/>
          <w:szCs w:val="19"/>
        </w:rPr>
        <w:t>stavebná práca alebo služba, ktorá je bežne dostupná na trhu, prijímateľ je povinný zadávať zákazku prostredníctvom</w:t>
      </w:r>
      <w:r>
        <w:rPr>
          <w:rFonts w:cs="Arial"/>
          <w:szCs w:val="19"/>
        </w:rPr>
        <w:t xml:space="preserve"> </w:t>
      </w:r>
      <w:r w:rsidRPr="005F329C">
        <w:rPr>
          <w:rFonts w:cs="Arial"/>
          <w:szCs w:val="19"/>
        </w:rPr>
        <w:t xml:space="preserve">elektronického trhoviska podľa § </w:t>
      </w:r>
      <w:r w:rsidR="009718D5">
        <w:rPr>
          <w:rFonts w:cs="Arial"/>
          <w:szCs w:val="19"/>
        </w:rPr>
        <w:t>108</w:t>
      </w:r>
      <w:r w:rsidR="009718D5" w:rsidRPr="005F329C">
        <w:rPr>
          <w:rFonts w:cs="Arial"/>
          <w:szCs w:val="19"/>
        </w:rPr>
        <w:t xml:space="preserve"> </w:t>
      </w:r>
      <w:r w:rsidRPr="005F329C">
        <w:rPr>
          <w:rFonts w:cs="Arial"/>
          <w:szCs w:val="19"/>
        </w:rPr>
        <w:t>ods. 1 písm. a) ZVO</w:t>
      </w:r>
      <w:r>
        <w:rPr>
          <w:rFonts w:cs="Arial"/>
          <w:szCs w:val="19"/>
        </w:rPr>
        <w:t>,</w:t>
      </w:r>
      <w:r w:rsidRPr="005F329C">
        <w:rPr>
          <w:rFonts w:cs="Arial"/>
          <w:szCs w:val="19"/>
        </w:rPr>
        <w:t xml:space="preserve"> a nie postupmi uvedenými v tejto kapitole.</w:t>
      </w:r>
      <w:r>
        <w:rPr>
          <w:rFonts w:cs="Arial"/>
          <w:szCs w:val="19"/>
        </w:rPr>
        <w:t xml:space="preserve"> </w:t>
      </w:r>
    </w:p>
    <w:p w14:paraId="4220F9F3" w14:textId="77777777" w:rsidR="00672FF6" w:rsidRDefault="00672FF6" w:rsidP="001B3386">
      <w:pPr>
        <w:tabs>
          <w:tab w:val="left" w:pos="1014"/>
        </w:tabs>
        <w:spacing w:before="120" w:after="120" w:line="288" w:lineRule="auto"/>
        <w:jc w:val="both"/>
        <w:rPr>
          <w:rFonts w:cs="Arial"/>
          <w:szCs w:val="19"/>
        </w:rPr>
      </w:pPr>
    </w:p>
    <w:p w14:paraId="3478499B" w14:textId="6CA8D282" w:rsidR="00672FF6" w:rsidRPr="00A57E12" w:rsidRDefault="00672FF6"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A57E12">
        <w:rPr>
          <w:rFonts w:cs="Arial"/>
          <w:b/>
          <w:i/>
          <w:szCs w:val="19"/>
        </w:rPr>
        <w:t xml:space="preserve">Dôležité upozornenie: </w:t>
      </w:r>
      <w:r w:rsidRPr="00A57E12">
        <w:rPr>
          <w:rFonts w:cs="Arial"/>
          <w:szCs w:val="19"/>
        </w:rPr>
        <w:t xml:space="preserve">Ak prijímateľ zrealizoval zákazky </w:t>
      </w:r>
      <w:r w:rsidR="009718D5">
        <w:rPr>
          <w:rFonts w:cs="Arial"/>
          <w:szCs w:val="19"/>
        </w:rPr>
        <w:t>s nízkou hodnotou</w:t>
      </w:r>
      <w:r w:rsidRPr="00A57E12">
        <w:rPr>
          <w:rFonts w:cs="Arial"/>
          <w:szCs w:val="19"/>
        </w:rPr>
        <w:t>, je možné postúpiť výdavky na financovanie iba v prípade, ak boli dodržané pravidlá a povinnosti uvádzané v tejto príručke a subsidiárne v SR EŠIF, ako aj v metodickom pokyne CKO č. 14 k zadávaniu zákaziek v hodnote nad 5</w:t>
      </w:r>
      <w:r w:rsidR="00E911B7">
        <w:rPr>
          <w:rFonts w:cs="Arial"/>
          <w:szCs w:val="19"/>
        </w:rPr>
        <w:t xml:space="preserve"> </w:t>
      </w:r>
      <w:r w:rsidRPr="00A57E12">
        <w:rPr>
          <w:rFonts w:cs="Arial"/>
          <w:szCs w:val="19"/>
        </w:rPr>
        <w:t xml:space="preserve">000 EUR, a to bez ohľadu na skutočnosť, či zákazku zrealizoval ešte pred schválením ŽoNFP. V prípade, ak pri implementácii projektu prijímateľ predloží RO pre OP EVS na </w:t>
      </w:r>
      <w:r w:rsidR="00E911B7">
        <w:rPr>
          <w:rFonts w:cs="Arial"/>
          <w:szCs w:val="19"/>
        </w:rPr>
        <w:t xml:space="preserve">finančnú </w:t>
      </w:r>
      <w:r w:rsidRPr="00A57E12">
        <w:rPr>
          <w:rFonts w:cs="Arial"/>
          <w:szCs w:val="19"/>
        </w:rPr>
        <w:t>kontrolu verejného obstarávania zákazku, pri realizácii ktorej postupoval v rozpore s pravidlami uvedenými v Príručke pre prijímateľa, RO pre OP EVS je povinný vylúčiť výdavky vyplývajúce z realizácie takéhoto obstarávania z financovania v plnom rozsahu.</w:t>
      </w:r>
    </w:p>
    <w:p w14:paraId="746608EE" w14:textId="77777777" w:rsidR="00672FF6" w:rsidRDefault="00672FF6" w:rsidP="001B3386">
      <w:pPr>
        <w:tabs>
          <w:tab w:val="left" w:pos="1014"/>
        </w:tabs>
        <w:spacing w:before="120" w:after="120" w:line="288" w:lineRule="auto"/>
        <w:jc w:val="both"/>
        <w:rPr>
          <w:rFonts w:cs="Arial"/>
          <w:szCs w:val="19"/>
        </w:rPr>
      </w:pPr>
    </w:p>
    <w:p w14:paraId="390AA26B" w14:textId="77777777" w:rsidR="001B3386" w:rsidRDefault="001B3386" w:rsidP="001B3386">
      <w:pPr>
        <w:tabs>
          <w:tab w:val="left" w:pos="1014"/>
        </w:tabs>
        <w:spacing w:before="120" w:after="120" w:line="288" w:lineRule="auto"/>
        <w:jc w:val="both"/>
        <w:rPr>
          <w:rFonts w:cs="Arial"/>
          <w:szCs w:val="19"/>
        </w:rPr>
      </w:pPr>
      <w:r w:rsidRPr="00770764">
        <w:rPr>
          <w:rFonts w:cs="Arial"/>
          <w:szCs w:val="19"/>
        </w:rPr>
        <w:t>Lehota na výkon kontroly VO je 20 pracovných dní od doručenia dokumentácie prijímateľom.</w:t>
      </w:r>
    </w:p>
    <w:p w14:paraId="6805ABB3" w14:textId="77777777" w:rsidR="001B3386" w:rsidRPr="00703E20" w:rsidRDefault="001B3386" w:rsidP="001B3386">
      <w:pPr>
        <w:spacing w:before="120" w:after="120" w:line="288" w:lineRule="auto"/>
        <w:jc w:val="both"/>
        <w:rPr>
          <w:rFonts w:cs="Arial"/>
          <w:szCs w:val="19"/>
        </w:rPr>
      </w:pPr>
      <w:r w:rsidRPr="00FF3561">
        <w:rPr>
          <w:rFonts w:cs="Arial"/>
          <w:szCs w:val="19"/>
        </w:rPr>
        <w:t>Poskytovateľ požiada prijímateľa v prípade potreby</w:t>
      </w:r>
      <w:r>
        <w:rPr>
          <w:rFonts w:cs="Arial"/>
          <w:szCs w:val="19"/>
        </w:rPr>
        <w:t xml:space="preserve"> o </w:t>
      </w:r>
      <w:r w:rsidRPr="00FF3561">
        <w:rPr>
          <w:rFonts w:cs="Arial"/>
          <w:szCs w:val="19"/>
        </w:rPr>
        <w:t>vysvetleni</w:t>
      </w:r>
      <w:r>
        <w:rPr>
          <w:rFonts w:cs="Arial"/>
          <w:szCs w:val="19"/>
        </w:rPr>
        <w:t>e/</w:t>
      </w:r>
      <w:r w:rsidRPr="00FF3561">
        <w:rPr>
          <w:rFonts w:cs="Arial"/>
          <w:szCs w:val="19"/>
        </w:rPr>
        <w:t>doplneni</w:t>
      </w:r>
      <w:r>
        <w:rPr>
          <w:rFonts w:cs="Arial"/>
          <w:szCs w:val="19"/>
        </w:rPr>
        <w:t>e</w:t>
      </w:r>
      <w:r w:rsidRPr="00FF3561">
        <w:rPr>
          <w:rFonts w:cs="Arial"/>
          <w:szCs w:val="19"/>
        </w:rPr>
        <w:t xml:space="preserve"> dokumentácie alebo informácií</w:t>
      </w:r>
      <w:r>
        <w:rPr>
          <w:rFonts w:cs="Arial"/>
          <w:szCs w:val="19"/>
        </w:rPr>
        <w:t xml:space="preserve"> </w:t>
      </w:r>
      <w:r w:rsidRPr="00FF3561">
        <w:rPr>
          <w:rFonts w:cs="Arial"/>
          <w:szCs w:val="19"/>
        </w:rPr>
        <w:t>v lehote minimálne 5 pracovných dní a maximálne 10 pracovných dní odo dňa doručenia žiadosti o vysvetlenie resp. doplnenie dokumentácie. Dňom odoslania žiadosti prestáva plynúť lehota na výkon kontroly</w:t>
      </w:r>
      <w:r>
        <w:rPr>
          <w:rFonts w:cs="Arial"/>
          <w:szCs w:val="19"/>
        </w:rPr>
        <w:t xml:space="preserve"> VO</w:t>
      </w:r>
      <w:r w:rsidRPr="00FF3561">
        <w:rPr>
          <w:rFonts w:cs="Arial"/>
          <w:szCs w:val="19"/>
        </w:rPr>
        <w:t>. Dňom nasledujúcim po dni doručenia vysvetlenia alebo doplnenia dokumentácie poskytovateľovi začína plynúť nová lehota na výkon kontroly VO</w:t>
      </w:r>
      <w:r>
        <w:rPr>
          <w:rFonts w:cs="Arial"/>
          <w:szCs w:val="19"/>
        </w:rPr>
        <w:t xml:space="preserve">. </w:t>
      </w:r>
      <w:r w:rsidRPr="00703E20">
        <w:rPr>
          <w:rFonts w:cs="Arial"/>
          <w:szCs w:val="19"/>
          <w:lang w:eastAsia="x-none"/>
        </w:rPr>
        <w:t xml:space="preserve">Lehota </w:t>
      </w:r>
      <w:r>
        <w:rPr>
          <w:rFonts w:cs="Arial"/>
          <w:szCs w:val="19"/>
          <w:lang w:eastAsia="x-none"/>
        </w:rPr>
        <w:t xml:space="preserve">na doplnenie resp. vysvetlenie dokumentácie k VO </w:t>
      </w:r>
      <w:r w:rsidRPr="00703E20">
        <w:rPr>
          <w:rFonts w:cs="Arial"/>
          <w:szCs w:val="19"/>
          <w:lang w:eastAsia="x-none"/>
        </w:rPr>
        <w:t>začína prijímateľovi plynúť odo dňa doručenia výzvy.</w:t>
      </w:r>
      <w:r>
        <w:rPr>
          <w:rFonts w:cs="Arial"/>
          <w:szCs w:val="19"/>
          <w:lang w:eastAsia="x-none"/>
        </w:rPr>
        <w:t xml:space="preserve"> </w:t>
      </w:r>
      <w:r w:rsidRPr="00703E20">
        <w:rPr>
          <w:rFonts w:cs="Arial"/>
          <w:szCs w:val="19"/>
          <w:lang w:eastAsia="x-none"/>
        </w:rPr>
        <w:t>Zároveň, ak napriek čestnému vyhláseniu prijímateľa poskytovateľ identifikuje, že dokumentácia nie je kompletná a pre riadne ukončenie kontroly</w:t>
      </w:r>
      <w:r>
        <w:rPr>
          <w:rFonts w:cs="Arial"/>
          <w:szCs w:val="19"/>
          <w:lang w:eastAsia="x-none"/>
        </w:rPr>
        <w:t xml:space="preserve"> VO</w:t>
      </w:r>
      <w:r w:rsidRPr="00703E20">
        <w:rPr>
          <w:rFonts w:cs="Arial"/>
          <w:szCs w:val="19"/>
          <w:lang w:eastAsia="x-none"/>
        </w:rPr>
        <w:t xml:space="preserve"> je nevyhnutné vyzvať prijímateľa na doplnenie týchto chýbajúcich dokladov, uvedenú skutočnosť poskytovateľ bude môcť vyhodnotiť ako podstatné porušenie zmluvy o NFP.</w:t>
      </w:r>
    </w:p>
    <w:p w14:paraId="3C98E126" w14:textId="276FAC8C" w:rsidR="001B3386" w:rsidRDefault="001B3386" w:rsidP="001B3386">
      <w:pPr>
        <w:spacing w:before="120" w:after="120" w:line="288" w:lineRule="auto"/>
        <w:jc w:val="both"/>
        <w:rPr>
          <w:rFonts w:cs="Arial"/>
          <w:szCs w:val="19"/>
        </w:rPr>
      </w:pPr>
      <w:r w:rsidRPr="00703E20">
        <w:rPr>
          <w:rFonts w:cs="Arial"/>
          <w:szCs w:val="19"/>
        </w:rPr>
        <w:t>Ak poskytovateľ</w:t>
      </w:r>
      <w:r w:rsidRPr="00703E20" w:rsidDel="006526CF">
        <w:rPr>
          <w:rFonts w:cs="Arial"/>
          <w:szCs w:val="19"/>
        </w:rPr>
        <w:t xml:space="preserve"> </w:t>
      </w:r>
      <w:r w:rsidRPr="00703E20">
        <w:rPr>
          <w:rFonts w:cs="Arial"/>
          <w:szCs w:val="19"/>
        </w:rPr>
        <w:t>identifikuje nedostatky v procese VO, preruší kontrolu a vyzve prijímateľa</w:t>
      </w:r>
      <w:r>
        <w:rPr>
          <w:rFonts w:cs="Arial"/>
          <w:szCs w:val="19"/>
        </w:rPr>
        <w:t xml:space="preserve"> </w:t>
      </w:r>
      <w:r w:rsidRPr="00137958">
        <w:rPr>
          <w:rFonts w:cs="Arial"/>
          <w:szCs w:val="19"/>
        </w:rPr>
        <w:t>v návrhu správy z kontroly</w:t>
      </w:r>
      <w:r w:rsidRPr="00703E20">
        <w:rPr>
          <w:rFonts w:cs="Arial"/>
          <w:szCs w:val="19"/>
        </w:rPr>
        <w:t xml:space="preserve"> </w:t>
      </w:r>
      <w:r w:rsidR="005F5EA3">
        <w:rPr>
          <w:rFonts w:cs="Arial"/>
          <w:szCs w:val="19"/>
        </w:rPr>
        <w:t xml:space="preserve">VO </w:t>
      </w:r>
      <w:r w:rsidRPr="00703E20">
        <w:rPr>
          <w:rFonts w:cs="Arial"/>
          <w:szCs w:val="19"/>
        </w:rPr>
        <w:t>v primeranej lehote na odstránenie nedostatkov, zapracovanie pripomienok, zdôvodnenie nezapracovania pripomienok alebo podanie námietok</w:t>
      </w:r>
      <w:r>
        <w:rPr>
          <w:rFonts w:cs="Arial"/>
          <w:szCs w:val="19"/>
        </w:rPr>
        <w:t xml:space="preserve"> k návrhu správy z</w:t>
      </w:r>
      <w:r w:rsidR="005F5EA3">
        <w:rPr>
          <w:rFonts w:cs="Arial"/>
          <w:szCs w:val="19"/>
        </w:rPr>
        <w:t> </w:t>
      </w:r>
      <w:r>
        <w:rPr>
          <w:rFonts w:cs="Arial"/>
          <w:szCs w:val="19"/>
        </w:rPr>
        <w:t>kontroly</w:t>
      </w:r>
      <w:r w:rsidR="005F5EA3">
        <w:rPr>
          <w:rFonts w:cs="Arial"/>
          <w:szCs w:val="19"/>
        </w:rPr>
        <w:t xml:space="preserve"> VO</w:t>
      </w:r>
      <w:r w:rsidRPr="00703E20">
        <w:rPr>
          <w:rFonts w:cs="Arial"/>
          <w:szCs w:val="19"/>
        </w:rPr>
        <w:t xml:space="preserve">. </w:t>
      </w:r>
      <w:r>
        <w:rPr>
          <w:rFonts w:cs="Arial"/>
          <w:szCs w:val="19"/>
        </w:rPr>
        <w:t>Poskytovateľ posúdi námietky k návrhu správy z kontroly a zašle prijímateľovi správu z</w:t>
      </w:r>
      <w:r w:rsidR="005F5EA3">
        <w:rPr>
          <w:rFonts w:cs="Arial"/>
          <w:szCs w:val="19"/>
        </w:rPr>
        <w:t> </w:t>
      </w:r>
      <w:r>
        <w:rPr>
          <w:rFonts w:cs="Arial"/>
          <w:szCs w:val="19"/>
        </w:rPr>
        <w:t>kontroly</w:t>
      </w:r>
      <w:r w:rsidR="005F5EA3">
        <w:rPr>
          <w:rFonts w:cs="Arial"/>
          <w:szCs w:val="19"/>
        </w:rPr>
        <w:t xml:space="preserve"> VO</w:t>
      </w:r>
      <w:r>
        <w:rPr>
          <w:rFonts w:cs="Arial"/>
          <w:szCs w:val="19"/>
        </w:rPr>
        <w:t xml:space="preserve">, ktorej záverom môže byť  </w:t>
      </w:r>
      <w:r w:rsidRPr="00B8687C">
        <w:rPr>
          <w:rFonts w:cs="Arial"/>
          <w:szCs w:val="19"/>
        </w:rPr>
        <w:t>pripustenie</w:t>
      </w:r>
      <w:r>
        <w:rPr>
          <w:rFonts w:cs="Arial"/>
          <w:szCs w:val="19"/>
        </w:rPr>
        <w:t xml:space="preserve"> resp. nepripustenie</w:t>
      </w:r>
      <w:r w:rsidRPr="00B8687C">
        <w:rPr>
          <w:rFonts w:cs="Arial"/>
          <w:szCs w:val="19"/>
        </w:rPr>
        <w:t xml:space="preserve"> výdavkov týka</w:t>
      </w:r>
      <w:r>
        <w:rPr>
          <w:rFonts w:cs="Arial"/>
          <w:szCs w:val="19"/>
        </w:rPr>
        <w:t>júcich</w:t>
      </w:r>
      <w:r w:rsidRPr="00B8687C">
        <w:rPr>
          <w:rFonts w:cs="Arial"/>
          <w:szCs w:val="19"/>
        </w:rPr>
        <w:t xml:space="preserve"> sa predmetu zákazky zadávanej na základe kontrolovaného VO do financovania. Toto pripustenie výdavkov do financovania predstavuje jeden z predpokladov ovplyvňujúcich posudzovanie oprávnenosti výdavkov predložených ďalej prijímateľom v rámci ŽoP.</w:t>
      </w:r>
      <w:r>
        <w:rPr>
          <w:rFonts w:cs="Arial"/>
          <w:szCs w:val="19"/>
        </w:rPr>
        <w:t xml:space="preserve"> </w:t>
      </w:r>
    </w:p>
    <w:p w14:paraId="2EE51E2A" w14:textId="023BEC47" w:rsidR="00457A73" w:rsidRDefault="0091408D" w:rsidP="001B3386">
      <w:pPr>
        <w:spacing w:before="120" w:after="120" w:line="288" w:lineRule="auto"/>
        <w:jc w:val="both"/>
        <w:rPr>
          <w:rFonts w:cs="Arial"/>
          <w:szCs w:val="19"/>
        </w:rPr>
      </w:pPr>
      <w:r>
        <w:rPr>
          <w:rFonts w:cs="Arial"/>
          <w:szCs w:val="19"/>
        </w:rPr>
        <w:t>F</w:t>
      </w:r>
      <w:r w:rsidR="005F5EA3">
        <w:rPr>
          <w:rFonts w:cs="Arial"/>
          <w:szCs w:val="19"/>
        </w:rPr>
        <w:t xml:space="preserve">inančná </w:t>
      </w:r>
      <w:r w:rsidR="001B3386" w:rsidRPr="00312E47">
        <w:rPr>
          <w:rFonts w:cs="Arial"/>
          <w:szCs w:val="19"/>
        </w:rPr>
        <w:t>kontrola VO sa považuje za ukončenú zaslaním správy z kontroly VO prijímateľovi.</w:t>
      </w:r>
      <w:r w:rsidR="001B3386">
        <w:rPr>
          <w:rFonts w:cs="Arial"/>
          <w:szCs w:val="19"/>
        </w:rPr>
        <w:t xml:space="preserve"> </w:t>
      </w:r>
    </w:p>
    <w:p w14:paraId="50023097" w14:textId="26C2FBE3" w:rsidR="001B3386" w:rsidRPr="00703E20" w:rsidRDefault="001B3386" w:rsidP="001B3386">
      <w:pPr>
        <w:spacing w:before="120" w:after="120" w:line="288" w:lineRule="auto"/>
        <w:jc w:val="both"/>
        <w:rPr>
          <w:rFonts w:cs="Arial"/>
          <w:szCs w:val="19"/>
          <w:lang w:eastAsia="x-none"/>
        </w:rPr>
      </w:pPr>
      <w:r w:rsidRPr="00703E20">
        <w:rPr>
          <w:rFonts w:cs="Arial"/>
          <w:szCs w:val="19"/>
          <w:lang w:eastAsia="x-none"/>
        </w:rPr>
        <w:t xml:space="preserve">Ak </w:t>
      </w:r>
      <w:r>
        <w:rPr>
          <w:rFonts w:cs="Arial"/>
          <w:szCs w:val="19"/>
          <w:lang w:eastAsia="x-none"/>
        </w:rPr>
        <w:t xml:space="preserve">poskytovateľ </w:t>
      </w:r>
      <w:r w:rsidRPr="00703E20">
        <w:rPr>
          <w:rFonts w:cs="Arial"/>
          <w:szCs w:val="19"/>
          <w:lang w:eastAsia="x-none"/>
        </w:rPr>
        <w:t xml:space="preserve">pri kontrole </w:t>
      </w:r>
      <w:r>
        <w:rPr>
          <w:rFonts w:cs="Arial"/>
          <w:szCs w:val="19"/>
          <w:lang w:eastAsia="x-none"/>
        </w:rPr>
        <w:t>dodatku</w:t>
      </w:r>
      <w:r w:rsidRPr="00703E20">
        <w:rPr>
          <w:rFonts w:cs="Arial"/>
          <w:szCs w:val="19"/>
          <w:lang w:eastAsia="x-none"/>
        </w:rPr>
        <w:t xml:space="preserve"> zistí porušenie princípov a postupov VO, resp. porušenie pravidiel a ustanovení legislatívy SR a EÚ, pričom rozsah a závažnosť týchto zistení má taký charakter, že mali alebo mohli mať vplyv na výsledok VO, v tomto prípade:</w:t>
      </w:r>
    </w:p>
    <w:p w14:paraId="7F0EFD20" w14:textId="77777777" w:rsidR="001B3386" w:rsidRPr="00703E20" w:rsidRDefault="001B3386" w:rsidP="001B3386">
      <w:pPr>
        <w:pStyle w:val="Bulletslevel2"/>
        <w:spacing w:after="120" w:line="288" w:lineRule="auto"/>
        <w:ind w:left="567" w:hanging="283"/>
        <w:jc w:val="both"/>
        <w:rPr>
          <w:rFonts w:cs="Arial"/>
          <w:szCs w:val="19"/>
          <w:lang w:val="sk-SK"/>
        </w:rPr>
      </w:pPr>
      <w:r w:rsidRPr="00703E20">
        <w:rPr>
          <w:rFonts w:cs="Arial"/>
          <w:szCs w:val="19"/>
          <w:lang w:val="sk-SK"/>
        </w:rPr>
        <w:t>v záver</w:t>
      </w:r>
      <w:r>
        <w:rPr>
          <w:rFonts w:cs="Arial"/>
          <w:szCs w:val="19"/>
          <w:lang w:val="sk-SK"/>
        </w:rPr>
        <w:t>och kontroly VO nepripustí výdavky</w:t>
      </w:r>
      <w:r w:rsidRPr="00666AC8">
        <w:rPr>
          <w:lang w:val="sk-SK"/>
        </w:rPr>
        <w:t xml:space="preserve"> </w:t>
      </w:r>
      <w:r w:rsidRPr="001B3386">
        <w:rPr>
          <w:rFonts w:cs="Arial"/>
          <w:szCs w:val="19"/>
          <w:lang w:val="sk-SK"/>
        </w:rPr>
        <w:t>týkajúce sa predmetu zákazky zadávanej na základe kontrolovaného VO do financovania v plnom rozsahu, alebo</w:t>
      </w:r>
    </w:p>
    <w:p w14:paraId="7D11A085" w14:textId="4FE41BCF" w:rsidR="001B3386" w:rsidRPr="00703E20" w:rsidRDefault="001B3386" w:rsidP="001B3386">
      <w:pPr>
        <w:pStyle w:val="Bulletslevel2"/>
        <w:spacing w:after="120" w:line="288" w:lineRule="auto"/>
        <w:ind w:left="567" w:hanging="283"/>
        <w:rPr>
          <w:rFonts w:cs="Arial"/>
          <w:szCs w:val="19"/>
          <w:lang w:val="sk-SK"/>
        </w:rPr>
      </w:pPr>
      <w:r w:rsidRPr="00703E20">
        <w:rPr>
          <w:rFonts w:cs="Arial"/>
          <w:szCs w:val="19"/>
          <w:lang w:val="sk-SK"/>
        </w:rPr>
        <w:t xml:space="preserve">postupuje podľa metodického pokynu CKO č. 5, ktorý upravuje postup pri určení </w:t>
      </w:r>
      <w:r w:rsidR="00D519DF">
        <w:rPr>
          <w:rFonts w:cs="Arial"/>
          <w:szCs w:val="19"/>
          <w:lang w:val="sk-SK"/>
        </w:rPr>
        <w:t>finančných opráv</w:t>
      </w:r>
      <w:r w:rsidRPr="00703E20">
        <w:rPr>
          <w:rFonts w:cs="Arial"/>
          <w:szCs w:val="19"/>
          <w:lang w:val="sk-SK"/>
        </w:rPr>
        <w:t xml:space="preserve"> za VO. </w:t>
      </w:r>
    </w:p>
    <w:p w14:paraId="112A6E3B" w14:textId="2847FDBD" w:rsidR="001B3386" w:rsidRPr="009F4290" w:rsidRDefault="001B3386" w:rsidP="009718D5">
      <w:pPr>
        <w:tabs>
          <w:tab w:val="left" w:pos="1014"/>
        </w:tabs>
        <w:spacing w:line="276" w:lineRule="auto"/>
        <w:contextualSpacing/>
        <w:jc w:val="both"/>
        <w:rPr>
          <w:rFonts w:cs="Arial"/>
          <w:b/>
          <w:szCs w:val="19"/>
        </w:rPr>
      </w:pPr>
      <w:r w:rsidRPr="00703E20">
        <w:rPr>
          <w:rFonts w:cs="Arial"/>
          <w:szCs w:val="19"/>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03E20">
        <w:rPr>
          <w:rFonts w:cs="Arial"/>
          <w:szCs w:val="19"/>
        </w:rPr>
        <w:t>prvej alebo druhej odrážky</w:t>
      </w:r>
      <w:r w:rsidRPr="00703E20">
        <w:rPr>
          <w:rFonts w:cs="Arial"/>
          <w:szCs w:val="19"/>
          <w:lang w:eastAsia="x-none"/>
        </w:rPr>
        <w:t xml:space="preserve"> predchádzajúceho odseku závisí od rozsahu, závažnosti a momentu zistenia nedostatkov.</w:t>
      </w:r>
    </w:p>
    <w:p w14:paraId="2353460D" w14:textId="77777777" w:rsidR="009F4290" w:rsidRDefault="009F4290" w:rsidP="009D7F63">
      <w:pPr>
        <w:tabs>
          <w:tab w:val="left" w:pos="1014"/>
        </w:tabs>
        <w:spacing w:before="120" w:after="120" w:line="288" w:lineRule="auto"/>
        <w:jc w:val="both"/>
        <w:rPr>
          <w:b/>
          <w:i/>
          <w:color w:val="00B0F0"/>
        </w:rPr>
      </w:pPr>
    </w:p>
    <w:p w14:paraId="7A55D32F" w14:textId="53AB1A7C" w:rsidR="009D7F63" w:rsidRDefault="009D7F63" w:rsidP="009D7F63">
      <w:pPr>
        <w:tabs>
          <w:tab w:val="left" w:pos="1014"/>
        </w:tabs>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overuje pri kontrole zákaziek </w:t>
      </w:r>
      <w:r w:rsidR="009718D5">
        <w:t>s nízkou hodnotou</w:t>
      </w:r>
      <w:r w:rsidRPr="0073389C">
        <w:t>, či vynaložené náklady na obstaranie predmetu zákazky boli primerané kvalite a cene. Zároveň poskytovateľ overí, či pri obstarávaní neboli porušené základné princípy VO a postupy uvedené v tejto kapitole.</w:t>
      </w:r>
    </w:p>
    <w:p w14:paraId="6C6B70D6" w14:textId="716FA1B3" w:rsidR="00B32509" w:rsidRPr="0073389C" w:rsidRDefault="00B32509" w:rsidP="009D7F63">
      <w:pPr>
        <w:tabs>
          <w:tab w:val="left" w:pos="1014"/>
        </w:tabs>
        <w:spacing w:before="120" w:after="120" w:line="288" w:lineRule="auto"/>
        <w:jc w:val="both"/>
      </w:pPr>
      <w:r w:rsidRPr="00B32509">
        <w:t>V prípade, že predmetom obstarávania je tovar, stavebná práca alebo služba, ktorá nie je bežne dostupná na trhu, prijímateľ je povinný zadávať zákazku podľa nasledovných postupov.</w:t>
      </w:r>
    </w:p>
    <w:p w14:paraId="7A55D330" w14:textId="6623F9AF" w:rsidR="009D7F63" w:rsidRPr="0073389C" w:rsidRDefault="009D7F63" w:rsidP="009D7F63">
      <w:pPr>
        <w:tabs>
          <w:tab w:val="left" w:pos="1014"/>
        </w:tabs>
        <w:spacing w:before="120" w:after="120" w:line="288" w:lineRule="auto"/>
        <w:jc w:val="both"/>
      </w:pPr>
      <w:r w:rsidRPr="0073389C">
        <w:t xml:space="preserve">Zákazky </w:t>
      </w:r>
      <w:r w:rsidR="009718D5">
        <w:t>s nízkou hodnotou</w:t>
      </w:r>
      <w:r w:rsidRPr="0073389C">
        <w:t xml:space="preserve"> sa v zmysle tejto kapitoly delia na: </w:t>
      </w:r>
    </w:p>
    <w:p w14:paraId="7A55D33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lastRenderedPageBreak/>
        <w:t xml:space="preserve">zákazky, ktorých predpokladaná hodnota bez DPH sa rovná, alebo presahuje 5 000 EUR (ďalej len „zákazky nad 5 000 EUR“); </w:t>
      </w:r>
    </w:p>
    <w:p w14:paraId="7A55D332" w14:textId="527F7145"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zákazky, ktorých predpokladaná hodnota bez DPH je nižšia ako 5 000 EUR (ďalej len „zákazky do 5 000 EUR“)</w:t>
      </w:r>
      <w:r w:rsidR="000E2751">
        <w:rPr>
          <w:rFonts w:cs="Arial"/>
          <w:szCs w:val="19"/>
          <w:lang w:val="sk-SK"/>
        </w:rPr>
        <w:t>.</w:t>
      </w:r>
      <w:r w:rsidRPr="0073389C">
        <w:rPr>
          <w:rFonts w:cs="Arial"/>
          <w:szCs w:val="19"/>
          <w:lang w:val="sk-SK"/>
        </w:rPr>
        <w:t xml:space="preserve"> </w:t>
      </w:r>
    </w:p>
    <w:p w14:paraId="15FB5CE2" w14:textId="31F5E6F5" w:rsidR="009F4290" w:rsidRDefault="009F4290" w:rsidP="009D7F63">
      <w:pPr>
        <w:tabs>
          <w:tab w:val="left" w:pos="1014"/>
        </w:tabs>
        <w:spacing w:before="120" w:after="120" w:line="288" w:lineRule="auto"/>
        <w:jc w:val="both"/>
        <w:rPr>
          <w:b/>
        </w:rPr>
      </w:pPr>
    </w:p>
    <w:p w14:paraId="12CBDD4F" w14:textId="576EAB8A" w:rsidR="009F4290" w:rsidRDefault="009F4290" w:rsidP="009D7F63">
      <w:pPr>
        <w:tabs>
          <w:tab w:val="left" w:pos="1014"/>
        </w:tabs>
        <w:spacing w:before="120" w:after="120" w:line="288" w:lineRule="auto"/>
        <w:jc w:val="both"/>
        <w:rPr>
          <w:b/>
        </w:rPr>
      </w:pPr>
      <w:r w:rsidRPr="009F4290">
        <w:rPr>
          <w:b/>
          <w:i/>
          <w:color w:val="FF0000"/>
        </w:rPr>
        <w:t>Povinnosť prijímateľa:</w:t>
      </w:r>
      <w:r w:rsidRPr="009F4290">
        <w:rPr>
          <w:b/>
          <w:color w:val="FF0000"/>
        </w:rPr>
        <w:t xml:space="preserve"> </w:t>
      </w:r>
      <w:r w:rsidR="00B32509" w:rsidRPr="00A57E12">
        <w:t>Prijímateľ  je povinný uzavrieť s úspešným uchádzačom písomnú zmluvu pri všetkých typoch zákaziek, s výnimkou zákaziek do 5 000 EUR. Pri zákazkách do 5 000 EUR je postačujúce vytvoriť zmluvný vzťah na základe objednávky, ktorá</w:t>
      </w:r>
      <w:r w:rsidR="00B32509">
        <w:rPr>
          <w:b/>
          <w:color w:val="FF0000"/>
        </w:rPr>
        <w:t xml:space="preserve"> </w:t>
      </w:r>
      <w:r w:rsidRPr="009F4290">
        <w:t>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p>
    <w:p w14:paraId="7A55D334" w14:textId="77777777" w:rsidR="009D7F63" w:rsidRPr="0073389C" w:rsidRDefault="009D7F63" w:rsidP="009D7F63">
      <w:pPr>
        <w:tabs>
          <w:tab w:val="left" w:pos="1014"/>
        </w:tabs>
        <w:spacing w:before="120" w:after="120" w:line="288" w:lineRule="auto"/>
        <w:jc w:val="both"/>
        <w:rPr>
          <w:b/>
        </w:rPr>
      </w:pPr>
      <w:r w:rsidRPr="0073389C">
        <w:rPr>
          <w:b/>
        </w:rPr>
        <w:t>Zákazky nad 5 000 EUR</w:t>
      </w:r>
    </w:p>
    <w:p w14:paraId="7A55D335" w14:textId="77777777" w:rsidR="009D7F63" w:rsidRPr="0073389C" w:rsidRDefault="009D7F63" w:rsidP="009D7F63">
      <w:pPr>
        <w:tabs>
          <w:tab w:val="left" w:pos="1014"/>
        </w:tabs>
        <w:spacing w:before="120" w:after="120" w:line="288" w:lineRule="auto"/>
        <w:jc w:val="both"/>
      </w:pPr>
      <w:r w:rsidRPr="0073389C">
        <w:t xml:space="preserve">Ak ide o zákazky nad 5 000 EUR a zároveň je splnená podmienka, že takáto zákazka </w:t>
      </w:r>
      <w:r w:rsidRPr="00F877F0">
        <w:rPr>
          <w:b/>
        </w:rPr>
        <w:t>nie je zadávaná cez elektronické trhovisko</w:t>
      </w:r>
      <w:r w:rsidRPr="0073389C">
        <w:t xml:space="preserve">, t. j. v danom prípade ide o tovar, stavebnú prácu alebo službu, ktorá nie je bežne dostupná na trhu, prijímateľ musí vykonať všetky ďalej uvedené úkony, ktoré majú zabezpečiť získanie čo najvyššieho počtu písomných ponúk na obstaranie tovarov, stavebných prác alebo služieb. </w:t>
      </w:r>
    </w:p>
    <w:p w14:paraId="7D090E95" w14:textId="0D2EAB55" w:rsidR="00F877F0" w:rsidRPr="0073389C" w:rsidRDefault="00F877F0"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V prípade, že predmetom obstarávania je tovar, stavebná práca alebo služba, ktorá je bežne dostupná na trhu, prijímateľ je povinný zadávať zákazku prostredníctvom elektronického trhoviska podľa § </w:t>
      </w:r>
      <w:r w:rsidR="0058112B">
        <w:t>108</w:t>
      </w:r>
      <w:r w:rsidR="0058112B" w:rsidRPr="0073389C">
        <w:t xml:space="preserve"> </w:t>
      </w:r>
      <w:r w:rsidRPr="0073389C">
        <w:t>ods. 1 písm. a) ZVO a nie postupmi uvedenými v tejto kapitole.</w:t>
      </w:r>
    </w:p>
    <w:p w14:paraId="7A55D336" w14:textId="5433F1C9" w:rsidR="009D7F63" w:rsidRPr="0073389C" w:rsidRDefault="009D7F63" w:rsidP="009D7F63">
      <w:pPr>
        <w:tabs>
          <w:tab w:val="left" w:pos="1014"/>
        </w:tabs>
        <w:spacing w:before="120" w:after="120" w:line="288" w:lineRule="auto"/>
        <w:jc w:val="both"/>
      </w:pPr>
    </w:p>
    <w:p w14:paraId="7A55D337" w14:textId="5F3C5D30" w:rsidR="009D7F63" w:rsidRPr="0073389C" w:rsidRDefault="009D7F63" w:rsidP="009D7F63">
      <w:pPr>
        <w:tabs>
          <w:tab w:val="left" w:pos="1014"/>
        </w:tabs>
        <w:spacing w:before="120" w:after="120" w:line="288" w:lineRule="auto"/>
        <w:jc w:val="both"/>
      </w:pPr>
      <w:r w:rsidRPr="0073389C">
        <w:t xml:space="preserve">Prijímateľ určí správny postup a to s ohľadom na určenú </w:t>
      </w:r>
      <w:r w:rsidR="00903459">
        <w:t>PHZ</w:t>
      </w:r>
      <w:r w:rsidRPr="0073389C">
        <w:t xml:space="preserve"> (určenú v súlade s § </w:t>
      </w:r>
      <w:r w:rsidR="0058112B">
        <w:t>6</w:t>
      </w:r>
      <w:r w:rsidR="0058112B" w:rsidRPr="0073389C">
        <w:t xml:space="preserve"> </w:t>
      </w:r>
      <w:r w:rsidRPr="0073389C">
        <w:t xml:space="preserve">ZVO - najmä s § </w:t>
      </w:r>
      <w:r w:rsidR="0058112B">
        <w:t>6</w:t>
      </w:r>
      <w:r w:rsidR="0058112B" w:rsidRPr="0073389C">
        <w:t xml:space="preserve"> </w:t>
      </w:r>
      <w:r w:rsidRPr="0073389C">
        <w:t xml:space="preserve">ods.1 ZVO a § </w:t>
      </w:r>
      <w:r w:rsidR="0058112B">
        <w:t>6</w:t>
      </w:r>
      <w:r w:rsidR="0058112B" w:rsidRPr="0073389C">
        <w:t xml:space="preserve"> </w:t>
      </w:r>
      <w:r w:rsidRPr="0073389C">
        <w:t>ods. 1</w:t>
      </w:r>
      <w:r w:rsidR="0058112B">
        <w:t>8</w:t>
      </w:r>
      <w:r w:rsidRPr="0073389C">
        <w:t xml:space="preserve"> ZVO) a s ohľadom na skutočnosť, či ide o tovar, stavebnú prácu alebo službu, ktorá nie je bežne dostupná na trhu. </w:t>
      </w:r>
    </w:p>
    <w:p w14:paraId="150EC3BF" w14:textId="6C1DBB02" w:rsidR="00B32509" w:rsidRDefault="00B32509" w:rsidP="009D7F63">
      <w:pPr>
        <w:tabs>
          <w:tab w:val="left" w:pos="1014"/>
        </w:tabs>
        <w:spacing w:before="120" w:after="120" w:line="288" w:lineRule="auto"/>
        <w:jc w:val="both"/>
      </w:pPr>
    </w:p>
    <w:p w14:paraId="7A55D338" w14:textId="270C4293" w:rsidR="009D7F63" w:rsidRPr="0073389C" w:rsidRDefault="009D7F63" w:rsidP="009D7F63">
      <w:pPr>
        <w:tabs>
          <w:tab w:val="left" w:pos="1014"/>
        </w:tabs>
        <w:spacing w:before="120" w:after="120" w:line="288" w:lineRule="auto"/>
        <w:jc w:val="both"/>
      </w:pPr>
      <w:r w:rsidRPr="0073389C">
        <w:t xml:space="preserve">Následne prijímateľ vypracuje </w:t>
      </w:r>
      <w:r w:rsidR="00D76DD9">
        <w:t>v</w:t>
      </w:r>
      <w:r w:rsidRPr="0073389C">
        <w:t xml:space="preserve">ýzvu na </w:t>
      </w:r>
      <w:r w:rsidR="00B32509">
        <w:t>predloženie ponuky</w:t>
      </w:r>
      <w:r w:rsidR="00B32509" w:rsidRPr="0073389C">
        <w:t xml:space="preserve"> </w:t>
      </w:r>
      <w:r w:rsidRPr="0073389C">
        <w:t xml:space="preserve">(príloha č. </w:t>
      </w:r>
      <w:r w:rsidR="00D72CCC" w:rsidRPr="0073389C">
        <w:t>2</w:t>
      </w:r>
      <w:r w:rsidR="00506C97">
        <w:t>4</w:t>
      </w:r>
      <w:r w:rsidRPr="0073389C">
        <w:t xml:space="preserve">), v rámci ktorej uvedie najmä svoju identifikáciu, jednoznačnú a úplnú špecifikáciu predmetu zákazky opísanú nediskriminačným spôsobom v súlade s § </w:t>
      </w:r>
      <w:r w:rsidR="0058112B">
        <w:t>42</w:t>
      </w:r>
      <w:r w:rsidRPr="0073389C">
        <w:t xml:space="preserve"> ods. </w:t>
      </w:r>
      <w:r w:rsidR="0058112B">
        <w:t>3</w:t>
      </w:r>
      <w:r w:rsidRPr="0073389C">
        <w:t xml:space="preserve"> ZVO, podmienky účasti (ak ich stanovuje), </w:t>
      </w:r>
      <w:r w:rsidR="002F693B">
        <w:t>PHZ</w:t>
      </w:r>
      <w:r w:rsidRPr="0073389C">
        <w:t xml:space="preserve">, podmienky realizácie zmluvy (najmä lehotu na realizáciu zmluvy a miesto jej realizácie), kritériá na vyhodnotenie ponúk, presnú lehotu a adresu na predkladanie ponúk. </w:t>
      </w:r>
    </w:p>
    <w:p w14:paraId="7A55D33A" w14:textId="25D6419E"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Túto </w:t>
      </w:r>
      <w:r w:rsidR="00D76DD9">
        <w:t>v</w:t>
      </w:r>
      <w:r w:rsidRPr="0073389C">
        <w:t xml:space="preserve">ýzvu na </w:t>
      </w:r>
      <w:r w:rsidR="00B32509">
        <w:t>predloženie ponuky</w:t>
      </w:r>
      <w:r w:rsidR="00B32509" w:rsidRPr="0073389C">
        <w:t xml:space="preserve"> </w:t>
      </w:r>
      <w:r w:rsidRPr="0073389C">
        <w:t xml:space="preserve">zverejní prijímateľ na svojom webovom sídle </w:t>
      </w:r>
      <w:r w:rsidR="00B32509" w:rsidRPr="00B32509">
        <w:t>alebo inom vhodnom webovom sídle alebo v printových médiách</w:t>
      </w:r>
      <w:r w:rsidR="00B32509" w:rsidRPr="00B32509">
        <w:rPr>
          <w:b/>
        </w:rPr>
        <w:t xml:space="preserve"> </w:t>
      </w:r>
      <w:r w:rsidRPr="0073389C">
        <w:rPr>
          <w:b/>
        </w:rPr>
        <w:t xml:space="preserve">minimálne 5 pracovných dní pred dňom </w:t>
      </w:r>
      <w:r w:rsidR="00950C3C">
        <w:rPr>
          <w:b/>
        </w:rPr>
        <w:t xml:space="preserve">uplynutia lehoty na </w:t>
      </w:r>
      <w:r w:rsidRPr="0073389C">
        <w:rPr>
          <w:b/>
        </w:rPr>
        <w:t>predkladani</w:t>
      </w:r>
      <w:r w:rsidR="00950C3C">
        <w:rPr>
          <w:b/>
        </w:rPr>
        <w:t>e</w:t>
      </w:r>
      <w:r w:rsidRPr="0073389C">
        <w:rPr>
          <w:b/>
        </w:rPr>
        <w:t xml:space="preserve"> ponúk</w:t>
      </w:r>
      <w:r w:rsidRPr="0073389C">
        <w:t xml:space="preserve"> (do lehoty sa nezapočítava deň zverejnenia) a zdokumentuje toto zverejnenie hodnoverným spôsobom, t.j. v deň zverejnenia </w:t>
      </w:r>
      <w:r w:rsidR="00D76DD9">
        <w:t>v</w:t>
      </w:r>
      <w:r w:rsidRPr="0073389C">
        <w:t xml:space="preserve">ýzvy na </w:t>
      </w:r>
      <w:r w:rsidR="00950C3C">
        <w:t>predloženie ponuky</w:t>
      </w:r>
      <w:r w:rsidR="00950C3C" w:rsidRPr="0073389C">
        <w:t xml:space="preserve"> </w:t>
      </w:r>
      <w:r w:rsidRPr="0073389C">
        <w:t>na svojom alebo inom vhodnom webovom sídle</w:t>
      </w:r>
      <w:r w:rsidR="00950C3C">
        <w:t xml:space="preserve"> alebo v printových médiách</w:t>
      </w:r>
      <w:r w:rsidRPr="0073389C">
        <w:t xml:space="preserve"> zašle e</w:t>
      </w:r>
      <w:r w:rsidR="00506C97">
        <w:t>-</w:t>
      </w:r>
      <w:r w:rsidRPr="0073389C">
        <w:t>mailom informáciu o tomto zverejnení</w:t>
      </w:r>
      <w:r w:rsidR="00950C3C">
        <w:t xml:space="preserve"> </w:t>
      </w:r>
      <w:r w:rsidR="00950C3C" w:rsidRPr="00950C3C">
        <w:t xml:space="preserve">vo forme podľa prílohy č. 23 </w:t>
      </w:r>
      <w:r w:rsidRPr="0073389C">
        <w:t xml:space="preserve">na </w:t>
      </w:r>
      <w:r w:rsidR="00950C3C" w:rsidRPr="00950C3C">
        <w:t xml:space="preserve">e-mail zakazkycko@vlada.gov.sk a súčasne na e-mail </w:t>
      </w:r>
      <w:hyperlink r:id="rId23" w:history="1">
        <w:r w:rsidR="00D76DD9" w:rsidRPr="00B76EA0">
          <w:rPr>
            <w:rStyle w:val="Hypertextovprepojenie"/>
          </w:rPr>
          <w:t>vo.sep@minv.sk</w:t>
        </w:r>
      </w:hyperlink>
      <w:r w:rsidR="001D3CAE" w:rsidRPr="001E3C46">
        <w:rPr>
          <w:color w:val="EEECE1" w:themeColor="background2"/>
        </w:rPr>
        <w:t xml:space="preserve"> </w:t>
      </w:r>
      <w:r w:rsidRPr="00950C3C">
        <w:rPr>
          <w:b/>
        </w:rPr>
        <w:t xml:space="preserve">Prijímateľ je povinný ponechať výzvu zverejnenú na svojom webovom sídle do </w:t>
      </w:r>
      <w:r w:rsidR="000E2751" w:rsidRPr="000E2751">
        <w:rPr>
          <w:b/>
        </w:rPr>
        <w:t>uplynutia lehoty na archiváciu dokumentácie k projektu uvedenej v Zmluve o NFP.</w:t>
      </w:r>
    </w:p>
    <w:p w14:paraId="7A55D33B" w14:textId="2739B79A"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V prípade, že sa prijímateľ omešká so zaslaním informácie CKO a poskytovateľ</w:t>
      </w:r>
      <w:r w:rsidR="005C00EC">
        <w:t>ovi</w:t>
      </w:r>
      <w:r w:rsidRPr="0073389C">
        <w:t xml:space="preserve">, je povinný </w:t>
      </w:r>
      <w:r w:rsidRPr="0073389C">
        <w:rPr>
          <w:b/>
        </w:rPr>
        <w:t>predĺžiť lehotu</w:t>
      </w:r>
      <w:r w:rsidRPr="0073389C">
        <w:t xml:space="preserve"> na predkladanie ponúk o dobu omeškania zaslania informácie na e-mail CKO (informácia zaslaná na CKO už bude obsahovať túto predĺženú lehotu). Pokiaľ prijímateľ nesplní túto oznamovaciu povinnosť, bude poskytovateľ posudzovať túto skutočnosť ako porušenie princípu transparentnosti a výdavky z predmetného VO nebudú zo strany poskytovateľa pripustené do financovania. </w:t>
      </w:r>
    </w:p>
    <w:p w14:paraId="7A55D33C" w14:textId="456D0BE7" w:rsidR="009D7F63" w:rsidRPr="0073389C" w:rsidRDefault="009D7F63" w:rsidP="009D7F63">
      <w:pPr>
        <w:tabs>
          <w:tab w:val="left" w:pos="1014"/>
        </w:tabs>
        <w:spacing w:before="120" w:after="120" w:line="288" w:lineRule="auto"/>
        <w:jc w:val="both"/>
      </w:pPr>
      <w:r w:rsidRPr="0073389C">
        <w:rPr>
          <w:b/>
          <w:i/>
          <w:color w:val="FF0000"/>
        </w:rPr>
        <w:lastRenderedPageBreak/>
        <w:t>Povinnosť prijímateľa:</w:t>
      </w:r>
      <w:r w:rsidRPr="0073389C">
        <w:rPr>
          <w:color w:val="FF0000"/>
        </w:rPr>
        <w:t xml:space="preserve"> </w:t>
      </w:r>
      <w:r w:rsidRPr="0073389C">
        <w:t xml:space="preserve">Prijímateľ je zároveň povinný zaslať túto výzvu minimálne </w:t>
      </w:r>
      <w:r w:rsidR="000E2751">
        <w:t>3</w:t>
      </w:r>
      <w:r w:rsidR="000E2751" w:rsidRPr="0073389C">
        <w:t xml:space="preserve"> </w:t>
      </w:r>
      <w:r w:rsidRPr="0073389C">
        <w:t xml:space="preserve">vybraným záujemcom. Oslovení záujemcovia musia byť subjekty, ktoré sú oprávnené dodávať službu, tovar alebo prácu v rozsahu predmetu zákazky (identifikácia prebieha najmä cez informácie verejne uvedené </w:t>
      </w:r>
      <w:r w:rsidR="005C00EC">
        <w:t xml:space="preserve">v </w:t>
      </w:r>
      <w:r w:rsidRPr="0073389C">
        <w:t>obchodnom registri alebo</w:t>
      </w:r>
      <w:r w:rsidR="005C00EC">
        <w:t xml:space="preserve"> v</w:t>
      </w:r>
      <w:r w:rsidRPr="0073389C">
        <w:t xml:space="preserve"> živnostenskom registri). Výber úspešného uchádzača prebieha na základe vyhodnotenia informácií a dokumentácie predloženej záujemcami, pričom prijímateľ je povinný vyhodnotiť ponuky v súlade s podmienkami a kritériami, ktoré si pre tento účel určil. Vo výnimočných prípadoch, kedy môže ísť o jedinečný predmet zákazky, môže prijímateľ osloviť aj menej ako </w:t>
      </w:r>
      <w:r w:rsidR="000E2751" w:rsidRPr="000E2751">
        <w:t>troch</w:t>
      </w:r>
      <w:r w:rsidRPr="0073389C">
        <w:t xml:space="preserve"> záujemcov, pričom táto výnimka musí byť zo strany prijímateľa riadne zdôvodnená a podložená. </w:t>
      </w:r>
    </w:p>
    <w:p w14:paraId="7A55D33D" w14:textId="6C454AE3"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Ak prijímateľovi nebude zo strany oslovených subjektov predložená žiadna ponuka, pričom splnil všetky postupy uvedené v predchádzajúcich odsekoch, je oprávnený vyzvať na rokovanie jedného alebo viacerých záujemcov, s ktorými rokuje o zadaní zákazky. Predmetom týchto rokovaní však nemôže byť zúženie predmetu zákazky, úprava podmienok účasti, podmienok realizácie zmluvy ani kritérií na vyhodnotenie ponúk uvedených vo výzve na </w:t>
      </w:r>
      <w:r w:rsidR="005C00EC">
        <w:t>predloženie ponuky</w:t>
      </w:r>
      <w:r w:rsidRPr="0073389C">
        <w:t xml:space="preserve">. </w:t>
      </w:r>
    </w:p>
    <w:p w14:paraId="7A55D33E" w14:textId="3956CC4B"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 rokovania je prijímateľ povinný vyhotoviť zápis ako aj zdôvodniť výber záujemcu alebo záujemcov, ktorí boli vyzvaní na rokovanie. Za písomnú ponuku sa pokladá aj ponuka podaná elektronicky. Súčasťou dokumentácie musia byť doklady potvrdzujúce kroky uchádzačov v súlade s časovým harmonogramom uvedeným vo výzve na </w:t>
      </w:r>
      <w:r w:rsidR="005C00EC">
        <w:t>predloženie ponuky</w:t>
      </w:r>
      <w:r w:rsidRPr="0073389C">
        <w:t xml:space="preserve">. Celý postup zadávania zákazky  zhrnie prijímateľ v zápise z prieskumu trhu (príloha č. </w:t>
      </w:r>
      <w:r w:rsidR="001A6E82" w:rsidRPr="0073389C">
        <w:t>2</w:t>
      </w:r>
      <w:r w:rsidR="001A6E82">
        <w:t>5</w:t>
      </w:r>
      <w:r w:rsidRPr="0073389C">
        <w:t>).</w:t>
      </w:r>
    </w:p>
    <w:p w14:paraId="7A55D33F" w14:textId="61A3BB7C"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Podrobné pravidlá zadávania zákaziek nad 5 000 EUR upravuje Metodický pokyn CKO č. 14</w:t>
      </w:r>
      <w:r w:rsidR="005C00EC">
        <w:t xml:space="preserve"> </w:t>
      </w:r>
      <w:r w:rsidR="005C00EC" w:rsidRPr="005C00EC">
        <w:t>k zadávaniu zákaziek v hodnote nad 5 000 EUR</w:t>
      </w:r>
      <w:r w:rsidRPr="0073389C">
        <w:t>.</w:t>
      </w:r>
    </w:p>
    <w:p w14:paraId="4C5C457F" w14:textId="77777777" w:rsidR="005C00EC" w:rsidRDefault="005C00EC" w:rsidP="009D7F63">
      <w:pPr>
        <w:tabs>
          <w:tab w:val="left" w:pos="1014"/>
        </w:tabs>
        <w:spacing w:before="120" w:after="120" w:line="288" w:lineRule="auto"/>
        <w:jc w:val="both"/>
        <w:rPr>
          <w:b/>
        </w:rPr>
      </w:pPr>
    </w:p>
    <w:p w14:paraId="7A55D340" w14:textId="77777777" w:rsidR="009D7F63" w:rsidRPr="0073389C" w:rsidRDefault="009D7F63" w:rsidP="009D7F63">
      <w:pPr>
        <w:tabs>
          <w:tab w:val="left" w:pos="1014"/>
        </w:tabs>
        <w:spacing w:before="120" w:after="120" w:line="288" w:lineRule="auto"/>
        <w:jc w:val="both"/>
        <w:rPr>
          <w:b/>
        </w:rPr>
      </w:pPr>
      <w:r w:rsidRPr="0073389C">
        <w:rPr>
          <w:b/>
        </w:rPr>
        <w:t>Zákazky do 5 000 EUR</w:t>
      </w:r>
    </w:p>
    <w:p w14:paraId="7A55D341" w14:textId="036E6B86"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V prípade zákaziek do 5 000 EUR </w:t>
      </w:r>
      <w:r w:rsidR="00C12A2D" w:rsidRPr="00C12A2D">
        <w:t xml:space="preserve">nie </w:t>
      </w:r>
      <w:r w:rsidRPr="0073389C">
        <w:t>je potrebné, aby prijímateľ predložil písomné ponuky</w:t>
      </w:r>
      <w:r w:rsidR="005C00EC">
        <w:t>.</w:t>
      </w:r>
      <w:r w:rsidRPr="0073389C">
        <w:t xml:space="preserve"> </w:t>
      </w:r>
      <w:r w:rsidR="005C00EC">
        <w:t>P</w:t>
      </w:r>
      <w:r w:rsidRPr="0073389C">
        <w:t xml:space="preserve">rijímateľ musí </w:t>
      </w:r>
      <w:r w:rsidR="00C12A2D" w:rsidRPr="00C12A2D">
        <w:t>odôvodniť</w:t>
      </w:r>
      <w:r w:rsidRPr="0073389C">
        <w:t xml:space="preserve"> výber úspešného uchádzača na základe </w:t>
      </w:r>
      <w:r w:rsidRPr="0073389C">
        <w:rPr>
          <w:b/>
        </w:rPr>
        <w:t>prieskumu trhu</w:t>
      </w:r>
      <w:r w:rsidRPr="0073389C">
        <w:t xml:space="preserve"> (napr. formou faxu, web</w:t>
      </w:r>
      <w:r w:rsidR="00C12A2D">
        <w:t>ovej</w:t>
      </w:r>
      <w:r w:rsidRPr="0073389C">
        <w:t xml:space="preserve"> stránky, katalógov, cenových ponúk, atď., </w:t>
      </w:r>
      <w:r w:rsidRPr="0073389C">
        <w:rPr>
          <w:b/>
        </w:rPr>
        <w:t>okrem telefonického prieskumu</w:t>
      </w:r>
      <w:r w:rsidRPr="0073389C">
        <w:t xml:space="preserve">). </w:t>
      </w:r>
    </w:p>
    <w:p w14:paraId="7A55D342" w14:textId="6EBBAA05"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Prieskum trhu musí byť riadne zdokumentovaný </w:t>
      </w:r>
      <w:r w:rsidR="00C12A2D" w:rsidRPr="00F659B0">
        <w:t>(prijímateľ predloží poskytovateľovi podľa spôsobu vykonania prieskumu trhu printscreeny, e-mailovú komunikáciu, resp. fotografie a iné</w:t>
      </w:r>
      <w:r w:rsidR="00C12A2D" w:rsidRPr="002102B1">
        <w:t xml:space="preserve"> hmotne zaznamenané dôkazy, preukazujúce príslušné ponuky na trhu)</w:t>
      </w:r>
      <w:r w:rsidR="00C12A2D" w:rsidRPr="00C12A2D">
        <w:t xml:space="preserve"> </w:t>
      </w:r>
      <w:r w:rsidRPr="0073389C">
        <w:t xml:space="preserve">a musí byť z neho hodnoverne zrejmý výsledok výberu úspešného uchádzača. Pri tomto type zákaziek je prijímateľ povinný osloviť minimálne 5 potenciálnych záujemcov alebo identifikovať minimálne </w:t>
      </w:r>
      <w:r w:rsidR="00C12A2D">
        <w:t>3</w:t>
      </w:r>
      <w:r w:rsidR="00C12A2D" w:rsidRPr="0073389C">
        <w:t xml:space="preserve"> </w:t>
      </w:r>
      <w:r w:rsidRPr="0073389C">
        <w:t xml:space="preserve">potenciálnych dodávateľov </w:t>
      </w:r>
      <w:r w:rsidR="00C12A2D" w:rsidRPr="00C12A2D">
        <w:t xml:space="preserve">na trhu </w:t>
      </w:r>
      <w:r w:rsidRPr="0073389C">
        <w:t>(napr. cez webové rozhranie</w:t>
      </w:r>
      <w:r w:rsidR="00C12A2D" w:rsidRPr="00C12A2D">
        <w:rPr>
          <w:rFonts w:cs="Arial"/>
          <w:szCs w:val="19"/>
        </w:rPr>
        <w:t xml:space="preserve"> </w:t>
      </w:r>
      <w:r w:rsidR="00C12A2D">
        <w:rPr>
          <w:rFonts w:cs="Arial"/>
          <w:szCs w:val="19"/>
        </w:rPr>
        <w:t>a pod.</w:t>
      </w:r>
      <w:r w:rsidRPr="0073389C">
        <w:t xml:space="preserve">). Oslovení alebo identifikovaní dodávatelia musia byť subjekty, ktoré sú oprávnené dodávať službu, tovar alebo prácu v rozsahu predmetu zákazky (identifikácia prebieha najmä </w:t>
      </w:r>
      <w:r w:rsidR="00C12A2D" w:rsidRPr="00C12A2D">
        <w:t>prostredníctvom informácií verejne dostupných</w:t>
      </w:r>
      <w:r w:rsidRPr="0073389C">
        <w:t xml:space="preserve"> </w:t>
      </w:r>
      <w:r w:rsidR="005C00EC">
        <w:t xml:space="preserve">v </w:t>
      </w:r>
      <w:r w:rsidRPr="0073389C">
        <w:t xml:space="preserve">obchodnom registri alebo </w:t>
      </w:r>
      <w:r w:rsidR="005C00EC">
        <w:t xml:space="preserve">v </w:t>
      </w:r>
      <w:r w:rsidRPr="0073389C">
        <w:t xml:space="preserve">živnostenskom registri). Výber úspešného uchádzača prebieha na základe vyhodnotenia informácií a dokumentácie predloženej záujemcami, alebo informácií </w:t>
      </w:r>
      <w:r w:rsidR="00C12A2D" w:rsidRPr="00C12A2D">
        <w:t>zistených</w:t>
      </w:r>
      <w:r w:rsidRPr="0073389C">
        <w:t xml:space="preserve"> inými spôsobmi ako je predloženie ponuky (napr. údajmi na webových sídlach záujemcov, informáciami identifikovanými v katalógoch a pod.), pričom prijímateľ je povinný vyhodnotiť ponuky v súlade s podmienkami a kritériami, ktoré si pre tento účel určil. Vo výnimočných prípadoch, kedy môže ísť o jedinečný predmet zákazky, môže prijímateľ osloviť/identifikovať aj menej ako </w:t>
      </w:r>
      <w:r w:rsidR="00C12A2D">
        <w:t>troch</w:t>
      </w:r>
      <w:r w:rsidR="00C12A2D" w:rsidRPr="0073389C">
        <w:t xml:space="preserve"> </w:t>
      </w:r>
      <w:r w:rsidRPr="0073389C">
        <w:t xml:space="preserve">záujemcov, pričom táto výnimka musí byť zo strany prijímateľa riadne zdôvodnená a podložená. </w:t>
      </w:r>
    </w:p>
    <w:p w14:paraId="7A55D344" w14:textId="2CDF4799" w:rsidR="009D7F63" w:rsidRPr="0073389C" w:rsidRDefault="009D7F63" w:rsidP="009D7F63">
      <w:pPr>
        <w:tabs>
          <w:tab w:val="left" w:pos="1014"/>
        </w:tabs>
        <w:spacing w:before="120" w:after="120" w:line="288" w:lineRule="auto"/>
        <w:jc w:val="both"/>
      </w:pPr>
      <w:r w:rsidRPr="0073389C">
        <w:t xml:space="preserve">Celý postup zadávania zákazky zhrnie prijímateľ v zápise z prieskumu trhu (príloha č. </w:t>
      </w:r>
      <w:r w:rsidR="001A6E82" w:rsidRPr="0073389C">
        <w:t>2</w:t>
      </w:r>
      <w:r w:rsidR="001A6E82">
        <w:t>5</w:t>
      </w:r>
      <w:r w:rsidRPr="0073389C">
        <w:t>)</w:t>
      </w:r>
      <w:r w:rsidR="005C00EC">
        <w:t>.</w:t>
      </w:r>
    </w:p>
    <w:p w14:paraId="41AD9D3F" w14:textId="77777777" w:rsidR="005C00EC" w:rsidRDefault="005C00EC" w:rsidP="009D7F63">
      <w:pPr>
        <w:tabs>
          <w:tab w:val="left" w:pos="1014"/>
        </w:tabs>
        <w:spacing w:before="120" w:after="120" w:line="288" w:lineRule="auto"/>
        <w:jc w:val="both"/>
        <w:rPr>
          <w:b/>
        </w:rPr>
      </w:pPr>
    </w:p>
    <w:p w14:paraId="5D1EC02B" w14:textId="77777777" w:rsidR="00A57E12" w:rsidRDefault="00A57E12" w:rsidP="00A57E12">
      <w:pPr>
        <w:tabs>
          <w:tab w:val="left" w:pos="1014"/>
        </w:tabs>
        <w:spacing w:before="120" w:after="120" w:line="288" w:lineRule="auto"/>
        <w:jc w:val="both"/>
      </w:pPr>
    </w:p>
    <w:p w14:paraId="5AA54348" w14:textId="7FBF2887" w:rsidR="00A57E12" w:rsidRPr="00A57E12" w:rsidRDefault="00A57E12" w:rsidP="00A57E12">
      <w:pPr>
        <w:tabs>
          <w:tab w:val="left" w:pos="1014"/>
        </w:tabs>
        <w:spacing w:before="120" w:after="120" w:line="288" w:lineRule="auto"/>
        <w:jc w:val="both"/>
        <w:rPr>
          <w:b/>
        </w:rPr>
      </w:pPr>
      <w:r w:rsidRPr="00A57E12">
        <w:rPr>
          <w:b/>
        </w:rPr>
        <w:t>Nadlimitné zákazky a podlimitné zákazky bez využitia elektronického trhoviska</w:t>
      </w:r>
    </w:p>
    <w:p w14:paraId="11130962" w14:textId="77777777" w:rsidR="00A57E12" w:rsidRPr="00A57E12" w:rsidRDefault="00A57E12" w:rsidP="00A57E12">
      <w:pPr>
        <w:tabs>
          <w:tab w:val="left" w:pos="1014"/>
        </w:tabs>
        <w:spacing w:before="120" w:after="120" w:line="288" w:lineRule="auto"/>
        <w:jc w:val="both"/>
        <w:rPr>
          <w:b/>
          <w:i/>
        </w:rPr>
      </w:pPr>
      <w:r w:rsidRPr="00A57E12">
        <w:rPr>
          <w:b/>
          <w:i/>
          <w:color w:val="FF0000"/>
        </w:rPr>
        <w:t>Povinnosť prijímateľa:</w:t>
      </w:r>
      <w:r>
        <w:t xml:space="preserve"> Pri zadávaní týchto zákaziek je prijímateľ povinný postupovať v súlade s príslušnými ustanoveniami ZVO. Prijímateľ predkladá dokumentáciu za účelom kontroly VO v závislosti od </w:t>
      </w:r>
      <w:r w:rsidRPr="00A57E12">
        <w:rPr>
          <w:b/>
          <w:i/>
        </w:rPr>
        <w:t>štádia predmetného VO a v zmysle zoznamu dokumentácie podľa kapitoly 2.5.6.</w:t>
      </w:r>
    </w:p>
    <w:p w14:paraId="225BC17B" w14:textId="77777777" w:rsidR="00A57E12" w:rsidRPr="00A57E12" w:rsidRDefault="00A57E12"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57E12">
        <w:rPr>
          <w:b/>
          <w:i/>
        </w:rPr>
        <w:lastRenderedPageBreak/>
        <w:t xml:space="preserve">Dôležité upozornenie: </w:t>
      </w:r>
      <w:r w:rsidRPr="00A57E12">
        <w:t>V súvislosti s vydaním výkladového stanoviska ÚVO k stanoveniu lehoty na prijímanie žiadostí o súťažné podklady, upozorňujeme prijímateľov, že nemôžu obmedzovať lehotu na prijímanie žiadostí o súťažné podklady, t.j. sú povinní ponechať lehotu na prijímanie žiadostí o súťažné podklady totožnú s lehotou na predkladanie ponúk.</w:t>
      </w:r>
    </w:p>
    <w:p w14:paraId="0FCDF353" w14:textId="77777777" w:rsidR="00A57E12" w:rsidRDefault="00A57E12" w:rsidP="00A57E12">
      <w:pPr>
        <w:tabs>
          <w:tab w:val="left" w:pos="1014"/>
        </w:tabs>
        <w:spacing w:before="120" w:after="120" w:line="288" w:lineRule="auto"/>
        <w:jc w:val="both"/>
      </w:pPr>
    </w:p>
    <w:p w14:paraId="4145C51E" w14:textId="77777777" w:rsidR="00A57E12" w:rsidRDefault="00A57E12" w:rsidP="00A57E12">
      <w:pPr>
        <w:tabs>
          <w:tab w:val="left" w:pos="1014"/>
        </w:tabs>
        <w:spacing w:before="120" w:after="120" w:line="288" w:lineRule="auto"/>
        <w:jc w:val="both"/>
      </w:pPr>
    </w:p>
    <w:p w14:paraId="2CA7D8F4" w14:textId="77777777" w:rsidR="00A57E12" w:rsidRPr="00697E52" w:rsidRDefault="00A57E12" w:rsidP="00A57E12">
      <w:pPr>
        <w:tabs>
          <w:tab w:val="left" w:pos="1014"/>
        </w:tabs>
        <w:spacing w:before="120" w:after="120" w:line="288" w:lineRule="auto"/>
        <w:jc w:val="both"/>
        <w:rPr>
          <w:b/>
        </w:rPr>
      </w:pPr>
      <w:r w:rsidRPr="00697E52">
        <w:rPr>
          <w:b/>
        </w:rPr>
        <w:t>Kontrola čiastkových zákaziek zadávaných na základe rámcových dohôd</w:t>
      </w:r>
    </w:p>
    <w:p w14:paraId="74A1F3C2" w14:textId="77777777" w:rsidR="00A57E12" w:rsidRDefault="00A57E12" w:rsidP="00A57E12">
      <w:pPr>
        <w:tabs>
          <w:tab w:val="left" w:pos="1014"/>
        </w:tabs>
        <w:spacing w:before="120" w:after="120" w:line="288" w:lineRule="auto"/>
        <w:jc w:val="both"/>
      </w:pPr>
      <w:r>
        <w:t>Predmetom kontroly je každá čiastková zmluva uzavretá z rámcovej dohody, na základe ktorej Prijímateľ nadobúda tovary/služby/stavebné práce, ktoré budú financované z prostriedkov NFP.</w:t>
      </w:r>
    </w:p>
    <w:p w14:paraId="25D8BA58" w14:textId="46708DFF" w:rsidR="00A57E12" w:rsidRDefault="00A57E12" w:rsidP="00A57E12">
      <w:pPr>
        <w:tabs>
          <w:tab w:val="left" w:pos="1014"/>
        </w:tabs>
        <w:spacing w:before="120" w:after="120" w:line="288" w:lineRule="auto"/>
        <w:jc w:val="both"/>
      </w:pPr>
      <w:r>
        <w:t xml:space="preserve">Rámcové dohody sa podľa § </w:t>
      </w:r>
      <w:r w:rsidR="0058112B">
        <w:t xml:space="preserve">83 </w:t>
      </w:r>
      <w:r>
        <w:t xml:space="preserve">ods. 5 ZVO delia na rámcové dohody bez opätovného otvárania súťaže (tzv. uzavreté rámcové dohody) a s opätovným otváraním súťaže (tzv. otvorené rámcové dohody). </w:t>
      </w:r>
    </w:p>
    <w:p w14:paraId="2CFD5EE8" w14:textId="77777777" w:rsidR="00C12A2D" w:rsidRPr="00C12A2D" w:rsidRDefault="00C12A2D" w:rsidP="00C12A2D">
      <w:pPr>
        <w:tabs>
          <w:tab w:val="left" w:pos="1014"/>
        </w:tabs>
        <w:spacing w:before="120" w:after="120" w:line="288" w:lineRule="auto"/>
        <w:jc w:val="both"/>
      </w:pPr>
      <w:r w:rsidRPr="00C12A2D">
        <w:t>Nižšie uvedené členenie rámcových dohôd sa posudzuje podľa finančného limitu vzťahujúceho sa podľa ZVO na osobu, ktorá predmetné VO uskutočnila.</w:t>
      </w:r>
    </w:p>
    <w:p w14:paraId="6D2E3E5F" w14:textId="77777777" w:rsidR="00697E52" w:rsidRDefault="00697E52" w:rsidP="00A57E12">
      <w:pPr>
        <w:tabs>
          <w:tab w:val="left" w:pos="1014"/>
        </w:tabs>
        <w:spacing w:before="120" w:after="120" w:line="288" w:lineRule="auto"/>
        <w:jc w:val="both"/>
      </w:pPr>
    </w:p>
    <w:p w14:paraId="4F2B491B" w14:textId="77777777" w:rsidR="00A57E12" w:rsidRPr="00697E52" w:rsidRDefault="00A57E12" w:rsidP="00697E52">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rPr>
          <w:b/>
          <w:i/>
        </w:rPr>
      </w:pPr>
      <w:r w:rsidRPr="00697E52">
        <w:rPr>
          <w:b/>
          <w:i/>
        </w:rPr>
        <w:t xml:space="preserve">Odporúčanie pre prijímateľa: </w:t>
      </w:r>
      <w:r w:rsidRPr="00697E52">
        <w:t>Prijímateľ čiastkovú zmluvu predkladá na kontrolu Poskytovateľovi až po ukončení kontroly verejného obstarávania, výsledkom ktorého je uzavretie rámcovej dohody, na základe ktorej sa čiastková zmluva zadáva.</w:t>
      </w:r>
      <w:r w:rsidRPr="00697E52">
        <w:rPr>
          <w:b/>
          <w:i/>
        </w:rPr>
        <w:t xml:space="preserve">   </w:t>
      </w:r>
    </w:p>
    <w:p w14:paraId="4AA05E22" w14:textId="77777777" w:rsidR="00A57E12" w:rsidRDefault="00A57E12" w:rsidP="00A57E12">
      <w:pPr>
        <w:tabs>
          <w:tab w:val="left" w:pos="1014"/>
        </w:tabs>
        <w:spacing w:before="120" w:after="120" w:line="288" w:lineRule="auto"/>
        <w:jc w:val="both"/>
      </w:pPr>
    </w:p>
    <w:p w14:paraId="05482994" w14:textId="77777777" w:rsidR="00A57E12" w:rsidRPr="00697E52" w:rsidRDefault="00A57E12" w:rsidP="00697E5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V prípade, ak bola čiastková zmluva uzatvorená ešte pred nadobudnutím účinnosti Zmluvy o NFP, predkladá ju Prijímateľ na kontrolu Poskytovateľovi spolu s dokumentáciou k verejnému obstarávaniu, výsledkom ktorého bolo uzatvorenie rámcovej dohody, na základe ktorej sa predmetná čiastková zmluva zadala. </w:t>
      </w:r>
    </w:p>
    <w:p w14:paraId="3C6FC378" w14:textId="77777777" w:rsidR="00A57E12" w:rsidRDefault="00A57E12" w:rsidP="00A57E12">
      <w:pPr>
        <w:tabs>
          <w:tab w:val="left" w:pos="1014"/>
        </w:tabs>
        <w:spacing w:before="120" w:after="120" w:line="288" w:lineRule="auto"/>
        <w:jc w:val="both"/>
      </w:pPr>
    </w:p>
    <w:p w14:paraId="26AAAEFB" w14:textId="573869C3" w:rsidR="00A57E12" w:rsidRPr="00697E52" w:rsidRDefault="00A57E12" w:rsidP="00697E5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Prijímateľ je povinný do rámcových dohôd s úspešnými uchádzačmi uvádzať všetky povinné náležitosti vyplývajúce z § </w:t>
      </w:r>
      <w:r w:rsidR="0058112B">
        <w:t>43 ods. 13 až 15</w:t>
      </w:r>
      <w:r w:rsidR="0058112B" w:rsidRPr="00697E52">
        <w:t xml:space="preserve"> </w:t>
      </w:r>
      <w:r w:rsidRPr="00697E52">
        <w:t xml:space="preserve">ZVO a § </w:t>
      </w:r>
      <w:r w:rsidR="0058112B">
        <w:t xml:space="preserve">83 </w:t>
      </w:r>
      <w:r w:rsidRPr="00697E52">
        <w:t>ZVO (najmä povinnosť uvádzania možnosti výpovede z dôvodov uvedených v predmetných ustanoveniach ZVO a pravidlá zadávania čiastkových zákaziek z rámcových dohôd).</w:t>
      </w:r>
    </w:p>
    <w:p w14:paraId="1A55D3BC" w14:textId="77777777" w:rsidR="00697E52" w:rsidRDefault="00697E52" w:rsidP="00A57E12">
      <w:pPr>
        <w:tabs>
          <w:tab w:val="left" w:pos="1014"/>
        </w:tabs>
        <w:spacing w:before="120" w:after="120" w:line="288" w:lineRule="auto"/>
        <w:jc w:val="both"/>
      </w:pPr>
    </w:p>
    <w:p w14:paraId="7D07AB98" w14:textId="4EFB43A2" w:rsidR="00A57E12" w:rsidRPr="00697E52" w:rsidRDefault="00A57E12" w:rsidP="009A78AB">
      <w:pPr>
        <w:pStyle w:val="Odsekzoznamu"/>
        <w:numPr>
          <w:ilvl w:val="0"/>
          <w:numId w:val="94"/>
        </w:numPr>
        <w:spacing w:before="120" w:after="120" w:line="288" w:lineRule="auto"/>
        <w:jc w:val="both"/>
        <w:rPr>
          <w:b/>
        </w:rPr>
      </w:pPr>
      <w:r w:rsidRPr="00697E52">
        <w:rPr>
          <w:b/>
        </w:rPr>
        <w:t>Uzavreté rámcové dohody</w:t>
      </w:r>
    </w:p>
    <w:p w14:paraId="5B1A3DA0" w14:textId="77777777" w:rsidR="005F5EA3" w:rsidRDefault="005F5EA3" w:rsidP="00A57E12">
      <w:pPr>
        <w:tabs>
          <w:tab w:val="left" w:pos="1014"/>
        </w:tabs>
        <w:spacing w:before="120" w:after="120" w:line="288" w:lineRule="auto"/>
        <w:jc w:val="both"/>
        <w:rPr>
          <w:b/>
        </w:rPr>
      </w:pPr>
    </w:p>
    <w:p w14:paraId="2A4EF34F" w14:textId="77777777" w:rsidR="00A57E12" w:rsidRPr="005F5EA3" w:rsidRDefault="00A57E12" w:rsidP="00A57E12">
      <w:pPr>
        <w:tabs>
          <w:tab w:val="left" w:pos="1014"/>
        </w:tabs>
        <w:spacing w:before="120" w:after="120" w:line="288" w:lineRule="auto"/>
        <w:jc w:val="both"/>
        <w:rPr>
          <w:b/>
        </w:rPr>
      </w:pPr>
      <w:r w:rsidRPr="005F5EA3">
        <w:rPr>
          <w:b/>
        </w:rPr>
        <w:t xml:space="preserve">Čiastková zmluva, ktorej hodnota je rovnaká alebo vyššia ako finančný limit nadlimitnej zákazky </w:t>
      </w:r>
    </w:p>
    <w:p w14:paraId="31D8F8BD" w14:textId="77777777" w:rsidR="00A57E12" w:rsidRDefault="00A57E12" w:rsidP="00A57E12">
      <w:pPr>
        <w:tabs>
          <w:tab w:val="left" w:pos="1014"/>
        </w:tabs>
        <w:spacing w:before="120" w:after="120" w:line="288" w:lineRule="auto"/>
        <w:jc w:val="both"/>
      </w:pPr>
      <w:r>
        <w:t>Poskytovateľ kontroluje postup zadávania čiastkových zákaziek z rámcovej dohody na základe dokumentácie predloženej prijímateľom vo fáze pred aj po uzatvorení čiastkovej zmluvy (resp. zadaní a akceptácii objednávky) s úspešným uchádzačom.</w:t>
      </w:r>
    </w:p>
    <w:p w14:paraId="6E4C6879" w14:textId="77777777" w:rsidR="00A57E12" w:rsidRDefault="00A57E12" w:rsidP="00A57E12">
      <w:pPr>
        <w:tabs>
          <w:tab w:val="left" w:pos="1014"/>
        </w:tabs>
        <w:spacing w:before="120" w:after="120" w:line="288" w:lineRule="auto"/>
        <w:jc w:val="both"/>
      </w:pPr>
      <w:r>
        <w:t xml:space="preserve">Prijímateľ predkladá Poskytovateľovi dokumentáciu zo zadávania čiastkovej zákazky na kontrolu v plnom rozsahu. </w:t>
      </w:r>
    </w:p>
    <w:p w14:paraId="2E5F4236" w14:textId="77777777" w:rsidR="00A57E12" w:rsidRDefault="00A57E12" w:rsidP="00A57E12">
      <w:pPr>
        <w:tabs>
          <w:tab w:val="left" w:pos="1014"/>
        </w:tabs>
        <w:spacing w:before="120" w:after="120" w:line="288" w:lineRule="auto"/>
        <w:jc w:val="both"/>
      </w:pPr>
      <w:r>
        <w:t xml:space="preserve">Predmetom kontroly pred podpisom čiastkovej zmluvy a po podpise čiastkovej zmluvy s dodávateľom, vykonávanej Poskytovateľom sú: </w:t>
      </w:r>
    </w:p>
    <w:p w14:paraId="177BF008" w14:textId="407C8EA8" w:rsidR="00A57E12" w:rsidRDefault="00A57E12" w:rsidP="009A78AB">
      <w:pPr>
        <w:pStyle w:val="Odsekzoznamu"/>
        <w:numPr>
          <w:ilvl w:val="0"/>
          <w:numId w:val="95"/>
        </w:numPr>
        <w:tabs>
          <w:tab w:val="left" w:pos="1014"/>
        </w:tabs>
        <w:spacing w:before="120" w:after="120" w:line="288" w:lineRule="auto"/>
        <w:jc w:val="both"/>
      </w:pPr>
      <w:r>
        <w:t xml:space="preserve">čiastkové zmluvy (resp. objednávky) uzatvárané na základe rámcových dohôd bez opätovného otvárania súťaže a </w:t>
      </w:r>
    </w:p>
    <w:p w14:paraId="08B4114A" w14:textId="7A5DAD7F" w:rsidR="00A57E12" w:rsidRDefault="00A57E12" w:rsidP="009A78AB">
      <w:pPr>
        <w:pStyle w:val="Odsekzoznamu"/>
        <w:numPr>
          <w:ilvl w:val="0"/>
          <w:numId w:val="95"/>
        </w:numPr>
        <w:tabs>
          <w:tab w:val="left" w:pos="1014"/>
        </w:tabs>
        <w:spacing w:before="120" w:after="120" w:line="288" w:lineRule="auto"/>
        <w:jc w:val="both"/>
      </w:pPr>
      <w:r>
        <w:t xml:space="preserve">postup vedúci k uzatvoreniu čiastkových zmlúv na základe rámcovej dohody s jedným alebo s viacerými uchádzačmi. </w:t>
      </w:r>
    </w:p>
    <w:p w14:paraId="7F080810" w14:textId="77777777" w:rsidR="00A57E12" w:rsidRDefault="00A57E12" w:rsidP="00A57E12">
      <w:pPr>
        <w:tabs>
          <w:tab w:val="left" w:pos="1014"/>
        </w:tabs>
        <w:spacing w:before="120" w:after="120" w:line="288" w:lineRule="auto"/>
        <w:jc w:val="both"/>
      </w:pPr>
    </w:p>
    <w:p w14:paraId="722A5940" w14:textId="77777777" w:rsidR="00A57E12" w:rsidRDefault="00A57E12" w:rsidP="00A57E12">
      <w:pPr>
        <w:tabs>
          <w:tab w:val="left" w:pos="1014"/>
        </w:tabs>
        <w:spacing w:before="120" w:after="120" w:line="288" w:lineRule="auto"/>
        <w:jc w:val="both"/>
      </w:pPr>
      <w:r w:rsidRPr="00697E52">
        <w:rPr>
          <w:b/>
          <w:i/>
          <w:color w:val="FF0000"/>
        </w:rPr>
        <w:lastRenderedPageBreak/>
        <w:t>Povinnosť Prijímateľa:</w:t>
      </w:r>
      <w:r>
        <w:t xml:space="preserve"> Prijímateľ predkladá dokumentáciu zo zadávania čiastkových zákaziek na kontrolu pred podpisom čiastkovej zmluvy najneskôr do 10 pracovných dní po dni, v rámci ktorého by už bol oprávnený podpísať zmluvu s dodávateľom. Poskytovateľ vykoná kontrolu pred podpisom čiastkovej zmluvy v lehote 20 pracovných dní od doručenia dokumentácie prijímateľom.</w:t>
      </w:r>
    </w:p>
    <w:p w14:paraId="5DAEEDCD" w14:textId="77777777" w:rsidR="00A57E12" w:rsidRDefault="00A57E12" w:rsidP="00A57E12">
      <w:pPr>
        <w:tabs>
          <w:tab w:val="left" w:pos="1014"/>
        </w:tabs>
        <w:spacing w:before="120" w:after="120" w:line="288" w:lineRule="auto"/>
        <w:jc w:val="both"/>
      </w:pPr>
    </w:p>
    <w:p w14:paraId="1AE5AD90" w14:textId="77777777" w:rsidR="00A57E12" w:rsidRDefault="00A57E12" w:rsidP="00A57E12">
      <w:pPr>
        <w:tabs>
          <w:tab w:val="left" w:pos="1014"/>
        </w:tabs>
        <w:spacing w:before="120" w:after="120" w:line="288" w:lineRule="auto"/>
        <w:jc w:val="both"/>
      </w:pPr>
      <w:r w:rsidRPr="00697E52">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dodávateľom, resp. v prípade zadávania čiastkových objednávok do 10 pracovných dní po zadaní a akceptácii takejto objednávky. Kontrolu po podpise čiastkovej zmluvy vykoná Poskytovateľ v lehote 7 pracovných dní.</w:t>
      </w:r>
    </w:p>
    <w:p w14:paraId="5F9124E1" w14:textId="77777777" w:rsidR="00697E52" w:rsidRDefault="00697E52" w:rsidP="00A57E12">
      <w:pPr>
        <w:tabs>
          <w:tab w:val="left" w:pos="1014"/>
        </w:tabs>
        <w:spacing w:before="120" w:after="120" w:line="288" w:lineRule="auto"/>
        <w:jc w:val="both"/>
      </w:pPr>
    </w:p>
    <w:p w14:paraId="50928768" w14:textId="77777777" w:rsidR="00A57E12" w:rsidRPr="00697E52" w:rsidRDefault="00A57E12" w:rsidP="00A57E12">
      <w:pPr>
        <w:tabs>
          <w:tab w:val="left" w:pos="1014"/>
        </w:tabs>
        <w:spacing w:before="120" w:after="120" w:line="288" w:lineRule="auto"/>
        <w:jc w:val="both"/>
        <w:rPr>
          <w:b/>
        </w:rPr>
      </w:pPr>
      <w:r w:rsidRPr="00697E52">
        <w:rPr>
          <w:b/>
        </w:rPr>
        <w:t xml:space="preserve">Čiastková zmluva, ktorej hodnota je nižšia ako finančný limit nadlimitnej zákazky </w:t>
      </w:r>
    </w:p>
    <w:p w14:paraId="20617A53" w14:textId="77777777" w:rsidR="00A57E12" w:rsidRDefault="00A57E12" w:rsidP="00A57E12">
      <w:pPr>
        <w:tabs>
          <w:tab w:val="left" w:pos="1014"/>
        </w:tabs>
        <w:spacing w:before="120" w:after="120" w:line="288" w:lineRule="auto"/>
        <w:jc w:val="both"/>
      </w:pPr>
    </w:p>
    <w:p w14:paraId="569E77F3" w14:textId="77777777" w:rsidR="00A57E12" w:rsidRDefault="00A57E12" w:rsidP="00A57E12">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po uzatvorení čiastkovej zmluvy (resp. zadaní a akceptácii objednávky) s dodávateľom, pričom táto čiastková zmluva je už platná a  účinná.  </w:t>
      </w:r>
    </w:p>
    <w:p w14:paraId="17BC97E6" w14:textId="77777777" w:rsidR="00A57E12" w:rsidRDefault="00A57E12" w:rsidP="00A57E12">
      <w:pPr>
        <w:tabs>
          <w:tab w:val="left" w:pos="1014"/>
        </w:tabs>
        <w:spacing w:before="120" w:after="120" w:line="288" w:lineRule="auto"/>
        <w:jc w:val="both"/>
      </w:pPr>
      <w:r>
        <w:t xml:space="preserve">Prijímateľ predkladá  Poskytovateľovi dokumentáciu zo zadávania čiastkovej zákazky na kontrolu v plnom rozsahu. </w:t>
      </w:r>
    </w:p>
    <w:p w14:paraId="391C0608" w14:textId="77777777" w:rsidR="00A57E12" w:rsidRDefault="00A57E12" w:rsidP="00A57E12">
      <w:pPr>
        <w:tabs>
          <w:tab w:val="left" w:pos="1014"/>
        </w:tabs>
        <w:spacing w:before="120" w:after="120" w:line="288" w:lineRule="auto"/>
        <w:jc w:val="both"/>
      </w:pPr>
    </w:p>
    <w:p w14:paraId="03203295" w14:textId="77777777" w:rsidR="00A57E12" w:rsidRDefault="00A57E12" w:rsidP="00A57E12">
      <w:pPr>
        <w:tabs>
          <w:tab w:val="left" w:pos="1014"/>
        </w:tabs>
        <w:spacing w:before="120" w:after="120" w:line="288" w:lineRule="auto"/>
        <w:jc w:val="both"/>
      </w:pPr>
      <w:r>
        <w:t xml:space="preserve">Predmetom kontroly po podpise čiastkovej zmluvy s dodávateľom, vykonávanej Poskytovateľom sú: </w:t>
      </w:r>
    </w:p>
    <w:p w14:paraId="05413129" w14:textId="7FD7DB4A" w:rsidR="00A57E12" w:rsidRDefault="00A57E12" w:rsidP="009A78AB">
      <w:pPr>
        <w:pStyle w:val="Odsekzoznamu"/>
        <w:numPr>
          <w:ilvl w:val="0"/>
          <w:numId w:val="95"/>
        </w:numPr>
        <w:tabs>
          <w:tab w:val="left" w:pos="1014"/>
        </w:tabs>
        <w:spacing w:before="120" w:after="120" w:line="288" w:lineRule="auto"/>
        <w:jc w:val="both"/>
      </w:pPr>
      <w:r>
        <w:t xml:space="preserve">čiastkové zmluvy (resp. objednávky) uzatvárané na základe rámcových dohôd bez opätovného otvárania súťaže a </w:t>
      </w:r>
    </w:p>
    <w:p w14:paraId="310799C3" w14:textId="689B05BD" w:rsidR="00A57E12" w:rsidRDefault="00A57E12" w:rsidP="009A78AB">
      <w:pPr>
        <w:pStyle w:val="Odsekzoznamu"/>
        <w:numPr>
          <w:ilvl w:val="0"/>
          <w:numId w:val="95"/>
        </w:numPr>
        <w:tabs>
          <w:tab w:val="left" w:pos="1014"/>
        </w:tabs>
        <w:spacing w:before="120" w:after="120" w:line="288" w:lineRule="auto"/>
        <w:jc w:val="both"/>
      </w:pPr>
      <w:r>
        <w:t>postup vedúci k uzatvoreniu čiastkových zmlúv na základe rámcovej dohody s jedným alebo s viacerými uchádzačmi.</w:t>
      </w:r>
    </w:p>
    <w:p w14:paraId="0BA28A3A" w14:textId="77777777" w:rsidR="00A57E12" w:rsidRDefault="00A57E12" w:rsidP="00A57E12">
      <w:pPr>
        <w:tabs>
          <w:tab w:val="left" w:pos="1014"/>
        </w:tabs>
        <w:spacing w:before="120" w:after="120" w:line="288" w:lineRule="auto"/>
        <w:jc w:val="both"/>
      </w:pPr>
      <w:r w:rsidRPr="00697E52">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úspešným uchádzačom, resp. v prípade zadávania čiastkových objednávok do 10 pracovných dní po zadaní a akceptácii takejto objednávky. Poskytovateľ vykoná túto kontrolu v lehote 20 pracovných dní od doručenia dokumentácie prijímateľom. </w:t>
      </w:r>
    </w:p>
    <w:p w14:paraId="759D86BB" w14:textId="77777777" w:rsidR="00A57E12" w:rsidRDefault="00A57E12" w:rsidP="00A57E12">
      <w:pPr>
        <w:tabs>
          <w:tab w:val="left" w:pos="1014"/>
        </w:tabs>
        <w:spacing w:before="120" w:after="120" w:line="288" w:lineRule="auto"/>
        <w:jc w:val="both"/>
      </w:pPr>
    </w:p>
    <w:p w14:paraId="3746AA35" w14:textId="539B5614" w:rsidR="00A57E12" w:rsidRPr="00697E52" w:rsidRDefault="00A57E12" w:rsidP="009A78AB">
      <w:pPr>
        <w:pStyle w:val="Odsekzoznamu"/>
        <w:numPr>
          <w:ilvl w:val="0"/>
          <w:numId w:val="94"/>
        </w:numPr>
        <w:tabs>
          <w:tab w:val="left" w:pos="1014"/>
        </w:tabs>
        <w:spacing w:before="120" w:after="120" w:line="288" w:lineRule="auto"/>
        <w:jc w:val="both"/>
        <w:rPr>
          <w:b/>
        </w:rPr>
      </w:pPr>
      <w:r w:rsidRPr="00697E52">
        <w:rPr>
          <w:b/>
        </w:rPr>
        <w:t xml:space="preserve">Otvorené rámcové dohody </w:t>
      </w:r>
    </w:p>
    <w:p w14:paraId="2CFC95A3" w14:textId="77777777" w:rsidR="00A57E12" w:rsidRDefault="00A57E12" w:rsidP="00A57E12">
      <w:pPr>
        <w:tabs>
          <w:tab w:val="left" w:pos="1014"/>
        </w:tabs>
        <w:spacing w:before="120" w:after="120" w:line="288" w:lineRule="auto"/>
        <w:jc w:val="both"/>
      </w:pPr>
    </w:p>
    <w:p w14:paraId="710554A5" w14:textId="77777777" w:rsidR="00A57E12" w:rsidRDefault="00A57E12" w:rsidP="00A57E12">
      <w:pPr>
        <w:tabs>
          <w:tab w:val="left" w:pos="1014"/>
        </w:tabs>
        <w:spacing w:before="120" w:after="120" w:line="288" w:lineRule="auto"/>
        <w:jc w:val="both"/>
      </w:pPr>
      <w:r w:rsidRPr="00164E19">
        <w:rPr>
          <w:b/>
        </w:rPr>
        <w:t>Čiastková zmluva, ktorej hodnota je rovnaká alebo vyššia ako finančný limit nadlimitnej zákazky</w:t>
      </w:r>
      <w:r>
        <w:t xml:space="preserve"> </w:t>
      </w:r>
    </w:p>
    <w:p w14:paraId="748D3440" w14:textId="77777777" w:rsidR="00A57E12" w:rsidRDefault="00A57E12" w:rsidP="00A57E12">
      <w:pPr>
        <w:tabs>
          <w:tab w:val="left" w:pos="1014"/>
        </w:tabs>
        <w:spacing w:before="120" w:after="120" w:line="288" w:lineRule="auto"/>
        <w:jc w:val="both"/>
      </w:pPr>
    </w:p>
    <w:p w14:paraId="681A7442" w14:textId="77777777" w:rsidR="00A57E12" w:rsidRDefault="00A57E12" w:rsidP="00A57E12">
      <w:pPr>
        <w:tabs>
          <w:tab w:val="left" w:pos="1014"/>
        </w:tabs>
        <w:spacing w:before="120" w:after="120" w:line="288" w:lineRule="auto"/>
        <w:jc w:val="both"/>
      </w:pPr>
      <w:r>
        <w:t>Poskytovateľ kontroluje postup zadávania čiastkových zákaziek z rámcovej dohody na základe dokumentácie predloženej prijímateľom vo fáze pred aj po uzatvorení čiastkovej zmluvy (resp. zadaní a akceptácii objednávky) s úspešným uchádzačom.</w:t>
      </w:r>
    </w:p>
    <w:p w14:paraId="24EB4952" w14:textId="77777777" w:rsidR="00A57E12" w:rsidRDefault="00A57E12" w:rsidP="00A57E12">
      <w:pPr>
        <w:tabs>
          <w:tab w:val="left" w:pos="1014"/>
        </w:tabs>
        <w:spacing w:before="120" w:after="120" w:line="288" w:lineRule="auto"/>
        <w:jc w:val="both"/>
      </w:pPr>
      <w:r>
        <w:t xml:space="preserve">Prijímateľ predkladá Poskytovateľovi dokumentáciu zo zadávania čiastkovej zákazky na kontrolu v plnom rozsahu. Predmetom kontroly pred podpisom čiastkovej zmluvy a po podpise čiastkovej zmluvy s dodávateľom, vykonávanej Poskytovateľom sú: </w:t>
      </w:r>
    </w:p>
    <w:p w14:paraId="71689B4A" w14:textId="404B552A" w:rsidR="00A57E12" w:rsidRDefault="00A57E12" w:rsidP="009A78AB">
      <w:pPr>
        <w:pStyle w:val="Odsekzoznamu"/>
        <w:numPr>
          <w:ilvl w:val="0"/>
          <w:numId w:val="95"/>
        </w:numPr>
        <w:tabs>
          <w:tab w:val="left" w:pos="1014"/>
        </w:tabs>
        <w:spacing w:before="120" w:after="120" w:line="288" w:lineRule="auto"/>
        <w:jc w:val="both"/>
      </w:pPr>
      <w:r>
        <w:t xml:space="preserve">čiastkové zmluvy (resp. objednávky) uzatvárané na základe rámcových dohôd s opätovným otváraním súťaže a </w:t>
      </w:r>
    </w:p>
    <w:p w14:paraId="551A512E" w14:textId="65228796" w:rsidR="00A57E12" w:rsidRDefault="00A57E12" w:rsidP="009A78AB">
      <w:pPr>
        <w:pStyle w:val="Odsekzoznamu"/>
        <w:numPr>
          <w:ilvl w:val="0"/>
          <w:numId w:val="95"/>
        </w:numPr>
        <w:tabs>
          <w:tab w:val="left" w:pos="1014"/>
        </w:tabs>
        <w:spacing w:before="120" w:after="120" w:line="288" w:lineRule="auto"/>
        <w:jc w:val="both"/>
      </w:pPr>
      <w:r>
        <w:t xml:space="preserve">postup vedúci k uzatvoreniu čiastkových zmlúv na základe rámcovej dohody. </w:t>
      </w:r>
    </w:p>
    <w:p w14:paraId="6DA92FBE" w14:textId="77777777" w:rsidR="00A57E12" w:rsidRDefault="00A57E12" w:rsidP="00A57E12">
      <w:pPr>
        <w:tabs>
          <w:tab w:val="left" w:pos="1014"/>
        </w:tabs>
        <w:spacing w:before="120" w:after="120" w:line="288" w:lineRule="auto"/>
        <w:jc w:val="both"/>
      </w:pPr>
    </w:p>
    <w:p w14:paraId="0E998AA8" w14:textId="77777777" w:rsidR="00A57E12" w:rsidRDefault="00A57E12" w:rsidP="00A57E12">
      <w:pPr>
        <w:tabs>
          <w:tab w:val="left" w:pos="1014"/>
        </w:tabs>
        <w:spacing w:before="120" w:after="120" w:line="288" w:lineRule="auto"/>
        <w:jc w:val="both"/>
      </w:pPr>
      <w:r w:rsidRPr="00164E19">
        <w:rPr>
          <w:b/>
          <w:i/>
          <w:color w:val="FF0000"/>
        </w:rPr>
        <w:lastRenderedPageBreak/>
        <w:t>Povinnosť Prijímateľa:</w:t>
      </w:r>
      <w:r>
        <w:t xml:space="preserve"> Prijímateľ predkladá dokumentáciu zo zadávania čiastkových zákaziek na kontrolu pred podpisom čiastkovej zmluvy najneskôr do 10 pracovných dní po dni, v rámci ktorého by už bol oprávnený podpísať zmluvu s dodávateľom. Poskytovateľ vykoná kontrolu pred podpisom čiastkovej zmluvy v lehote 20 pracovných dní od doručenia dokumentácie prijímateľom.</w:t>
      </w:r>
    </w:p>
    <w:p w14:paraId="3369019C" w14:textId="77777777" w:rsidR="00A57E12" w:rsidRDefault="00A57E12" w:rsidP="00A57E12">
      <w:pPr>
        <w:tabs>
          <w:tab w:val="left" w:pos="1014"/>
        </w:tabs>
        <w:spacing w:before="120" w:after="120" w:line="288" w:lineRule="auto"/>
        <w:jc w:val="both"/>
      </w:pPr>
    </w:p>
    <w:p w14:paraId="5E6F8873" w14:textId="77777777" w:rsidR="00A57E12" w:rsidRDefault="00A57E12" w:rsidP="00A57E12">
      <w:pPr>
        <w:tabs>
          <w:tab w:val="left" w:pos="1014"/>
        </w:tabs>
        <w:spacing w:before="120" w:after="120" w:line="288" w:lineRule="auto"/>
        <w:jc w:val="both"/>
      </w:pPr>
      <w:r w:rsidRPr="00164E19">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dodávateľom, resp. v prípade zadávania čiastkových objednávok do 10 pracovných dní po zadaní a akceptácii takejto objednávky. Kontrolu po podpise čiastkovej zmluvy vykoná Poskytovateľ v lehote 7 pracovných dní. </w:t>
      </w:r>
    </w:p>
    <w:p w14:paraId="77D28841" w14:textId="77777777" w:rsidR="00A57E12" w:rsidRDefault="00A57E12" w:rsidP="00A57E12">
      <w:pPr>
        <w:tabs>
          <w:tab w:val="left" w:pos="1014"/>
        </w:tabs>
        <w:spacing w:before="120" w:after="120" w:line="288" w:lineRule="auto"/>
        <w:jc w:val="both"/>
      </w:pPr>
    </w:p>
    <w:p w14:paraId="62C215B4" w14:textId="77777777" w:rsidR="00A57E12" w:rsidRDefault="00A57E12" w:rsidP="00A57E12">
      <w:pPr>
        <w:tabs>
          <w:tab w:val="left" w:pos="1014"/>
        </w:tabs>
        <w:spacing w:before="120" w:after="120" w:line="288" w:lineRule="auto"/>
        <w:jc w:val="both"/>
      </w:pPr>
      <w:r w:rsidRPr="00164E19">
        <w:rPr>
          <w:b/>
        </w:rPr>
        <w:t>Čiastková zmluva, ktorej hodnota je nižšia ako finančný limit nadlimitnej zákazky</w:t>
      </w:r>
      <w:r>
        <w:t xml:space="preserve"> </w:t>
      </w:r>
    </w:p>
    <w:p w14:paraId="4AC79067" w14:textId="77777777" w:rsidR="00A57E12" w:rsidRDefault="00A57E12" w:rsidP="00A57E12">
      <w:pPr>
        <w:tabs>
          <w:tab w:val="left" w:pos="1014"/>
        </w:tabs>
        <w:spacing w:before="120" w:after="120" w:line="288" w:lineRule="auto"/>
        <w:jc w:val="both"/>
      </w:pPr>
    </w:p>
    <w:p w14:paraId="64FB9C7A" w14:textId="77777777" w:rsidR="00A57E12" w:rsidRDefault="00A57E12" w:rsidP="00A57E12">
      <w:pPr>
        <w:tabs>
          <w:tab w:val="left" w:pos="1014"/>
        </w:tabs>
        <w:spacing w:before="120" w:after="120" w:line="288" w:lineRule="auto"/>
        <w:jc w:val="both"/>
      </w:pPr>
      <w:r>
        <w:t xml:space="preserve">Poskytovateľ kontroluje postup zadávania čiastkových zákaziek na základe rámcovej dohody na základe dokumentácie predloženej prijímateľom vo fáze po uzatvorení čiastkovej zmluvy (resp. zadaní a akceptácii objednávky) s dodávateľom, pričom táto čiastková zmluva je už platná a  účinná.  </w:t>
      </w:r>
    </w:p>
    <w:p w14:paraId="079764FF" w14:textId="77777777" w:rsidR="00A57E12" w:rsidRDefault="00A57E12" w:rsidP="00A57E12">
      <w:pPr>
        <w:tabs>
          <w:tab w:val="left" w:pos="1014"/>
        </w:tabs>
        <w:spacing w:before="120" w:after="120" w:line="288" w:lineRule="auto"/>
        <w:jc w:val="both"/>
      </w:pPr>
      <w:r>
        <w:t xml:space="preserve">Prijímateľ predkladá Poskytovateľovi dokumentáciu zo zadávania čiastkovej zákazky na kontrolu v plnom rozsahu. Čiastkové zmluvy (resp. objednávky) uzatvárané na základe rámcových dohôd s opätovným otváraním súťaže a postup vedúci k uzatvoreniu čiastkových zmlúv na základe rámcovej dohody s viacerými uchádzačmi sú predmetom kontroly zadávania čiastkových zmlúv s dodávateľom po podpise. </w:t>
      </w:r>
    </w:p>
    <w:p w14:paraId="2D8BE3E4" w14:textId="62AA2872" w:rsidR="00A57E12" w:rsidRDefault="00A57E12" w:rsidP="00A57E12">
      <w:pPr>
        <w:tabs>
          <w:tab w:val="left" w:pos="1014"/>
        </w:tabs>
        <w:spacing w:before="120" w:after="120" w:line="288" w:lineRule="auto"/>
        <w:jc w:val="both"/>
      </w:pPr>
      <w:r w:rsidRPr="00164E19">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úspešným uchádzačom, resp. v prípade zadávania čiastkových objednávok do 10 pracovných dní po zadaní a akceptácii takejto objednávky. Poskytovateľ vykoná túto kontrolu v lehote 20 pracovných dní od doručenia dokumentácie prijímateľom .</w:t>
      </w:r>
    </w:p>
    <w:p w14:paraId="7A55D362" w14:textId="77777777" w:rsidR="009D7F63" w:rsidRPr="0073389C" w:rsidRDefault="009D7F63" w:rsidP="009D7F63">
      <w:pPr>
        <w:tabs>
          <w:tab w:val="left" w:pos="1014"/>
        </w:tabs>
        <w:spacing w:before="120" w:after="120" w:line="288" w:lineRule="auto"/>
        <w:jc w:val="both"/>
      </w:pPr>
    </w:p>
    <w:p w14:paraId="7A55D363" w14:textId="77777777" w:rsidR="009D7F63" w:rsidRPr="0073389C" w:rsidRDefault="009D7F63" w:rsidP="009D7F63">
      <w:pPr>
        <w:pStyle w:val="Nadpis3"/>
        <w:ind w:left="567" w:firstLine="0"/>
        <w:rPr>
          <w:lang w:val="sk-SK"/>
        </w:rPr>
      </w:pPr>
      <w:bookmarkStart w:id="306" w:name="_Toc440372886"/>
      <w:bookmarkStart w:id="307" w:name="_Toc440636397"/>
      <w:r w:rsidRPr="0073389C">
        <w:rPr>
          <w:lang w:val="sk-SK"/>
        </w:rPr>
        <w:t>Zákazky nespadajúce pod zákon o verejnom obstarávaní</w:t>
      </w:r>
      <w:bookmarkEnd w:id="306"/>
      <w:bookmarkEnd w:id="307"/>
    </w:p>
    <w:p w14:paraId="7A55D364" w14:textId="2A3E39C7"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Aj v prípadoch, kedy zadávanie zákaziek na dodanie tovarov, prác alebo služieb nespadá pod ZVO, postupuje prijímateľ pri ich obstarávaní v súlade so Zmluvou o fungovaní EÚ a to najmä v súlade s jej princípmi ktorými sú - voľný pohyb tovaru, právo usadenia, voľný pohyb služieb, zákaz diskriminácie, rovnaké zaobchádzanie, transparentnosť, proporcionalita a vzájomné uznávanie dokladov. Rovnako dodržiava aj princíp zákonnosti. </w:t>
      </w:r>
    </w:p>
    <w:p w14:paraId="7A55D365" w14:textId="704F4F6D" w:rsidR="009D7F63" w:rsidRPr="0073389C" w:rsidRDefault="00A83F48" w:rsidP="00771817">
      <w:pPr>
        <w:tabs>
          <w:tab w:val="left" w:pos="567"/>
          <w:tab w:val="left" w:pos="1843"/>
        </w:tabs>
        <w:spacing w:before="120" w:after="120" w:line="288" w:lineRule="auto"/>
        <w:jc w:val="both"/>
      </w:pPr>
      <w:r w:rsidRPr="00A83F48">
        <w:t>V praxi ide o zákazky</w:t>
      </w:r>
      <w:r w:rsidR="009D7F63" w:rsidRPr="0073389C">
        <w:t xml:space="preserve">, ktoré podliehajú výnimke v zmysle § 1 ods. 2 až </w:t>
      </w:r>
      <w:r w:rsidR="00372AD7">
        <w:t>12</w:t>
      </w:r>
      <w:r w:rsidR="00372AD7" w:rsidRPr="0073389C">
        <w:t xml:space="preserve"> </w:t>
      </w:r>
      <w:r w:rsidR="009D7F63" w:rsidRPr="0073389C">
        <w:t xml:space="preserve">ZVO (ďalej len „zákazky z výnimky“); </w:t>
      </w:r>
    </w:p>
    <w:p w14:paraId="7A55D367" w14:textId="14907E36" w:rsidR="009D7F63" w:rsidRPr="0073389C" w:rsidRDefault="009D7F63" w:rsidP="009D7F63">
      <w:pPr>
        <w:tabs>
          <w:tab w:val="left" w:pos="1014"/>
        </w:tabs>
        <w:spacing w:before="120" w:after="120" w:line="288" w:lineRule="auto"/>
        <w:jc w:val="both"/>
      </w:pPr>
      <w:r w:rsidRPr="0073389C">
        <w:t>Povinnosti a postupy pri realizácii a kontrole takýchto zákaziek CKO upravuje v metodickom pokyne č. 12</w:t>
      </w:r>
      <w:r w:rsidR="005C00EC">
        <w:t xml:space="preserve"> </w:t>
      </w:r>
      <w:r w:rsidR="005C00EC" w:rsidRPr="005C00EC">
        <w:t>k zadávaniu zákaziek nespadajúcich pod zákon o verejnom obstarávaní</w:t>
      </w:r>
      <w:r w:rsidRPr="0073389C">
        <w:t>.</w:t>
      </w:r>
    </w:p>
    <w:p w14:paraId="7A55D368" w14:textId="0175FBA6" w:rsidR="009D7F63" w:rsidRPr="0073389C" w:rsidRDefault="009D7F63" w:rsidP="009D7F63">
      <w:pPr>
        <w:tabs>
          <w:tab w:val="left" w:pos="1014"/>
        </w:tabs>
        <w:spacing w:before="120" w:after="120" w:line="288" w:lineRule="auto"/>
        <w:jc w:val="both"/>
      </w:pPr>
      <w:r w:rsidRPr="0073389C">
        <w:t xml:space="preserve">Pravidlá a povinnosti uvádzané v tejto kapitole ako aj v metodickom pokyne CKO č. 12 </w:t>
      </w:r>
      <w:r w:rsidR="005C00EC" w:rsidRPr="005C00EC">
        <w:t xml:space="preserve">k zadávaniu zákaziek nespadajúcich pod zákon o verejnom obstarávaní </w:t>
      </w:r>
      <w:r w:rsidRPr="0073389C">
        <w:t>sa vzťahujú na všetky zákazky nespadajúce pod ZVO, ktoré budú spolufinancované z fondov EFRR, ESF, KF, ENRF a programy EÚS, bez ohľadu na skutočnosť, či ich zrealizoval prijímateľ ešte pred schválením ŽoNFP, alebo až po schválení tejto ŽoNFP. Pokiaľ teda prijímateľ predloží poskytovateľovi</w:t>
      </w:r>
      <w:r w:rsidRPr="0073389C" w:rsidDel="008204A0">
        <w:t xml:space="preserve"> </w:t>
      </w:r>
      <w:r w:rsidRPr="0073389C">
        <w:t>zákazku, pri ktorej obstarávaní nepostupoval podľa pravidiel uvedených v tejto kapitole a pravidiel uvedených v metodickom pokyne CKO č. 12</w:t>
      </w:r>
      <w:r w:rsidR="005C00EC">
        <w:t xml:space="preserve"> </w:t>
      </w:r>
      <w:r w:rsidR="005C00EC" w:rsidRPr="005C00EC">
        <w:t>k zadávaniu zákaziek nespadajúcich pod zákon o verejnom obstarávaní</w:t>
      </w:r>
      <w:r w:rsidRPr="0073389C">
        <w:t>, poskytovateľ je povinný vylúčiť výdavky vyplývajúce z takéhoto obstarávania v plnom rozsahu.</w:t>
      </w:r>
    </w:p>
    <w:p w14:paraId="7A55D369"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Prijímateľ nesmie zadať zákazku v zmysle predchádzajúcich odsekov s cieľom vyhnúť sa použitiu pravidiel a postupov zadávania zákaziek podľa ZVO. V prípade, že poskytovateľ </w:t>
      </w:r>
      <w:r w:rsidRPr="0073389C">
        <w:lastRenderedPageBreak/>
        <w:t>identifikuje takéto neoprávnené použitie zadávania zákaziek, výdavky vyplývajúce z takéhoto obstarávania vylúči z financovania v plnom rozsahu.</w:t>
      </w:r>
    </w:p>
    <w:p w14:paraId="7A55D36A" w14:textId="77777777" w:rsidR="009D7F63" w:rsidRPr="0073389C" w:rsidRDefault="009D7F63" w:rsidP="009A78AB">
      <w:pPr>
        <w:pStyle w:val="Odsekzoznamu"/>
        <w:numPr>
          <w:ilvl w:val="0"/>
          <w:numId w:val="44"/>
        </w:numPr>
        <w:tabs>
          <w:tab w:val="left" w:pos="1014"/>
        </w:tabs>
        <w:spacing w:before="120" w:after="120" w:line="288" w:lineRule="auto"/>
        <w:ind w:left="0" w:firstLine="0"/>
        <w:contextualSpacing w:val="0"/>
        <w:jc w:val="both"/>
        <w:rPr>
          <w:b/>
        </w:rPr>
      </w:pPr>
      <w:r w:rsidRPr="0073389C">
        <w:rPr>
          <w:b/>
        </w:rPr>
        <w:t>Pravidlá uplatňujúce sa pri zadávaní a kontrole zákaziek z výnimky</w:t>
      </w:r>
    </w:p>
    <w:p w14:paraId="7A55D36B" w14:textId="33A4D8F0"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ZVO v § 1 ods. 2 až </w:t>
      </w:r>
      <w:r w:rsidR="00081D9F">
        <w:t>12</w:t>
      </w:r>
      <w:r w:rsidR="00081D9F" w:rsidRPr="0073389C">
        <w:t xml:space="preserve"> </w:t>
      </w:r>
      <w:r w:rsidRPr="0073389C">
        <w:t xml:space="preserve">uvádza prípady, na ktoré sa nevzťahuje povinný postup podľa ZVO. S ohľadom na dodržanie princípov uvedených v metodickom pokyne CKO č. 12 </w:t>
      </w:r>
      <w:r w:rsidR="005C00EC" w:rsidRPr="005C00EC">
        <w:t xml:space="preserve">k zadávaniu zákaziek nespadajúcich pod zákon o verejnom obstarávaní </w:t>
      </w:r>
      <w:r w:rsidRPr="0073389C">
        <w:t xml:space="preserve">prijímateľ zabezpečí aj pri takýchto zákazkách transparentnosť a preukázateľnosť všetkých úkonov ako aj hospodárnosť výdavkov. Každé použitie výnimky prijímateľ riadne zdôvodní, podloží relevantnou dokumentáciou a doloží relevantným dokladom preukazujúcim túto skutočnosť. </w:t>
      </w:r>
    </w:p>
    <w:p w14:paraId="4759437F" w14:textId="186D526B" w:rsidR="00AA6A7C" w:rsidRDefault="00AA6A7C" w:rsidP="009D7F63">
      <w:pPr>
        <w:tabs>
          <w:tab w:val="left" w:pos="1014"/>
        </w:tabs>
        <w:spacing w:before="120" w:after="120" w:line="288" w:lineRule="auto"/>
        <w:jc w:val="both"/>
      </w:pPr>
      <w:r w:rsidRPr="00AA6A7C">
        <w:t>Pravidlá uvedené v tejto časti sa nevzťahujú na uzatváranie pracovných zmlúv, dohôd o prácach vykonávaných mimo pracovného pomeru alebo obdobného pracovného vzťahu v zmysle § 1 ods. 2 písm. e) ZVO.</w:t>
      </w:r>
    </w:p>
    <w:p w14:paraId="7A55D36C" w14:textId="1ECCBFD5" w:rsidR="009D7F63" w:rsidRPr="0073389C" w:rsidRDefault="009D7F63" w:rsidP="009D7F63">
      <w:pPr>
        <w:tabs>
          <w:tab w:val="left" w:pos="1014"/>
        </w:tabs>
        <w:spacing w:before="120" w:after="120" w:line="288" w:lineRule="auto"/>
        <w:jc w:val="both"/>
      </w:pPr>
      <w:r w:rsidRPr="0073389C">
        <w:t xml:space="preserve">Je potrebné, aby prijímateľ vykonal prieskum trhu. Prijímateľ osloví minimálne </w:t>
      </w:r>
      <w:r w:rsidR="003D6254">
        <w:t>4</w:t>
      </w:r>
      <w:r w:rsidR="003D6254" w:rsidRPr="0073389C">
        <w:t xml:space="preserve"> </w:t>
      </w:r>
      <w:r w:rsidRPr="0073389C">
        <w:t>potenciálnych dodávateľov, pričom stanoví lehotu na predkladanie ponúk</w:t>
      </w:r>
      <w:r w:rsidR="003D6254">
        <w:t xml:space="preserve"> primerane,</w:t>
      </w:r>
      <w:r w:rsidRPr="0073389C">
        <w:t xml:space="preserve"> </w:t>
      </w:r>
      <w:r w:rsidR="003D6254">
        <w:t xml:space="preserve">avšak </w:t>
      </w:r>
      <w:r w:rsidRPr="0073389C">
        <w:t xml:space="preserve">minimálne </w:t>
      </w:r>
      <w:r w:rsidR="003D6254">
        <w:t>3</w:t>
      </w:r>
      <w:r w:rsidR="003D6254" w:rsidRPr="0073389C">
        <w:t xml:space="preserve"> pracovn</w:t>
      </w:r>
      <w:r w:rsidR="003D6254">
        <w:t>é</w:t>
      </w:r>
      <w:r w:rsidR="003D6254" w:rsidRPr="0073389C">
        <w:t xml:space="preserve"> </w:t>
      </w:r>
      <w:r w:rsidRPr="0073389C">
        <w:t>dn</w:t>
      </w:r>
      <w:r w:rsidR="003D6254">
        <w:t>i</w:t>
      </w:r>
      <w:r w:rsidRPr="0073389C">
        <w:t xml:space="preserve">. Výzva na predloženie ponuky (príloha č. </w:t>
      </w:r>
      <w:r w:rsidR="001A6E82" w:rsidRPr="0073389C">
        <w:t>2</w:t>
      </w:r>
      <w:r w:rsidR="001A6E82">
        <w:t>4</w:t>
      </w:r>
      <w:r w:rsidR="001A6E82" w:rsidRPr="0073389C">
        <w:t xml:space="preserve"> </w:t>
      </w:r>
      <w:r w:rsidRPr="0073389C">
        <w:t>) obsahuje najmä:</w:t>
      </w:r>
    </w:p>
    <w:p w14:paraId="7A55D36D" w14:textId="77777777" w:rsidR="009D7F63" w:rsidRPr="0073389C" w:rsidRDefault="009D7F63" w:rsidP="009A78AB">
      <w:pPr>
        <w:pStyle w:val="Odsekzoznamu"/>
        <w:numPr>
          <w:ilvl w:val="0"/>
          <w:numId w:val="57"/>
        </w:numPr>
        <w:tabs>
          <w:tab w:val="clear" w:pos="1070"/>
          <w:tab w:val="num" w:pos="1276"/>
        </w:tabs>
        <w:autoSpaceDE w:val="0"/>
        <w:autoSpaceDN w:val="0"/>
        <w:adjustRightInd w:val="0"/>
        <w:spacing w:before="120" w:after="120" w:line="288" w:lineRule="auto"/>
        <w:ind w:left="567" w:hanging="284"/>
        <w:contextualSpacing w:val="0"/>
      </w:pPr>
      <w:r w:rsidRPr="0073389C">
        <w:t>identifikačné údaje prijímateľa,</w:t>
      </w:r>
    </w:p>
    <w:p w14:paraId="7A55D36E" w14:textId="77777777" w:rsidR="009D7F63" w:rsidRPr="0073389C" w:rsidRDefault="009D7F63" w:rsidP="009A78AB">
      <w:pPr>
        <w:pStyle w:val="Odsekzoznamu"/>
        <w:numPr>
          <w:ilvl w:val="0"/>
          <w:numId w:val="57"/>
        </w:numPr>
        <w:tabs>
          <w:tab w:val="clear" w:pos="1070"/>
          <w:tab w:val="num" w:pos="1276"/>
        </w:tabs>
        <w:autoSpaceDE w:val="0"/>
        <w:autoSpaceDN w:val="0"/>
        <w:adjustRightInd w:val="0"/>
        <w:spacing w:before="120" w:after="120" w:line="288" w:lineRule="auto"/>
        <w:ind w:left="567" w:hanging="284"/>
        <w:contextualSpacing w:val="0"/>
        <w:jc w:val="both"/>
      </w:pPr>
      <w:r w:rsidRPr="0073389C">
        <w:t>opis predmetu zákazky,</w:t>
      </w:r>
    </w:p>
    <w:p w14:paraId="7A55D36F" w14:textId="77777777" w:rsidR="009D7F63" w:rsidRPr="0073389C" w:rsidRDefault="009D7F63" w:rsidP="009A78AB">
      <w:pPr>
        <w:pStyle w:val="Odsekzoznamu"/>
        <w:numPr>
          <w:ilvl w:val="0"/>
          <w:numId w:val="57"/>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kritérium na vyhodnotenie ponúk (najnižšia cena alebo ekonomicky najvýhodnejšia ponuka), </w:t>
      </w:r>
    </w:p>
    <w:p w14:paraId="7A55D370" w14:textId="77777777" w:rsidR="009D7F63" w:rsidRPr="0073389C" w:rsidRDefault="009D7F63" w:rsidP="009A78AB">
      <w:pPr>
        <w:pStyle w:val="Odsekzoznamu"/>
        <w:numPr>
          <w:ilvl w:val="0"/>
          <w:numId w:val="57"/>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podmienky účasti (pre takýto typ zákazky postačuje kópia dokladu o oprávnení dodať, poskytovať  alebo uskutočňovať predmet zákazky), </w:t>
      </w:r>
    </w:p>
    <w:p w14:paraId="7A55D371" w14:textId="763C7675" w:rsidR="009D7F63" w:rsidRPr="0073389C" w:rsidRDefault="00E8739A" w:rsidP="009A78AB">
      <w:pPr>
        <w:pStyle w:val="Odsekzoznamu"/>
        <w:numPr>
          <w:ilvl w:val="0"/>
          <w:numId w:val="57"/>
        </w:numPr>
        <w:tabs>
          <w:tab w:val="clear" w:pos="1070"/>
          <w:tab w:val="num" w:pos="1276"/>
        </w:tabs>
        <w:autoSpaceDE w:val="0"/>
        <w:autoSpaceDN w:val="0"/>
        <w:adjustRightInd w:val="0"/>
        <w:spacing w:before="120" w:after="120" w:line="288" w:lineRule="auto"/>
        <w:ind w:left="567" w:hanging="284"/>
        <w:contextualSpacing w:val="0"/>
        <w:jc w:val="both"/>
      </w:pPr>
      <w:r w:rsidRPr="00E8739A">
        <w:t>lehotu na predkladanie ponúk s uvedením adresy, na ktorú je ponuku potrebné predložiť.  Lehota na predkladanie ponúk musí byť primeraná predmetu zákazky a nesmie byť kratšia ako 3 pracovné dni odo dňa odoslania výzvy na predloženie ponuky</w:t>
      </w:r>
      <w:r w:rsidR="009D7F63" w:rsidRPr="0073389C">
        <w:t>,</w:t>
      </w:r>
    </w:p>
    <w:p w14:paraId="7A55D372" w14:textId="08994B83" w:rsidR="009D7F63" w:rsidRPr="0073389C" w:rsidRDefault="009D7F63" w:rsidP="009A78AB">
      <w:pPr>
        <w:pStyle w:val="Odsekzoznamu"/>
        <w:numPr>
          <w:ilvl w:val="0"/>
          <w:numId w:val="57"/>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spôsob označenia obalu s ponukou (adresa </w:t>
      </w:r>
      <w:r w:rsidR="000D28F2">
        <w:t>prijímateľa</w:t>
      </w:r>
      <w:r w:rsidRPr="0073389C">
        <w:t xml:space="preserve">, adresa uchádzača, označenie „Neotvárať“ a „názov zákazky“), </w:t>
      </w:r>
    </w:p>
    <w:p w14:paraId="7A55D373" w14:textId="6A32E480" w:rsidR="009D7F63" w:rsidRPr="0073389C" w:rsidRDefault="009D7F63" w:rsidP="009A78AB">
      <w:pPr>
        <w:pStyle w:val="Odsekzoznamu"/>
        <w:numPr>
          <w:ilvl w:val="0"/>
          <w:numId w:val="57"/>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dátum vyhotovenia </w:t>
      </w:r>
      <w:r w:rsidR="00D76DD9">
        <w:t>v</w:t>
      </w:r>
      <w:r w:rsidRPr="0073389C">
        <w:t>ýzvy na predkladanie ponúk,</w:t>
      </w:r>
    </w:p>
    <w:p w14:paraId="7A55D374" w14:textId="77777777" w:rsidR="009D7F63" w:rsidRPr="0073389C" w:rsidRDefault="009D7F63" w:rsidP="009A78AB">
      <w:pPr>
        <w:pStyle w:val="Odsekzoznamu"/>
        <w:numPr>
          <w:ilvl w:val="0"/>
          <w:numId w:val="57"/>
        </w:numPr>
        <w:tabs>
          <w:tab w:val="clear" w:pos="1070"/>
          <w:tab w:val="num" w:pos="1276"/>
        </w:tabs>
        <w:autoSpaceDE w:val="0"/>
        <w:autoSpaceDN w:val="0"/>
        <w:adjustRightInd w:val="0"/>
        <w:spacing w:before="120" w:after="120" w:line="288" w:lineRule="auto"/>
        <w:ind w:left="567" w:hanging="284"/>
        <w:contextualSpacing w:val="0"/>
        <w:jc w:val="both"/>
      </w:pPr>
      <w:r w:rsidRPr="0073389C">
        <w:t>podpis osoby zodpovednej za vykonanie prieskumu trhu.</w:t>
      </w:r>
    </w:p>
    <w:p w14:paraId="7A55D375" w14:textId="3D74F3B8" w:rsidR="009D7F63" w:rsidRPr="0073389C" w:rsidRDefault="009D7F63" w:rsidP="009D7F63">
      <w:pPr>
        <w:autoSpaceDE w:val="0"/>
        <w:autoSpaceDN w:val="0"/>
        <w:adjustRightInd w:val="0"/>
        <w:spacing w:before="120" w:after="120" w:line="288" w:lineRule="auto"/>
        <w:jc w:val="both"/>
      </w:pPr>
      <w:r w:rsidRPr="0073389C">
        <w:t xml:space="preserve">Prijímateľ postupuje pri vyhodnotení prieskumu trhu v súlade s vyššie uvedenými princípmi a skúma splnenie podmienok účasti a vyhodnocuje ponuky v súlade s kritériami stanovenými vo </w:t>
      </w:r>
      <w:r w:rsidR="00D76DD9">
        <w:t>v</w:t>
      </w:r>
      <w:r w:rsidRPr="0073389C">
        <w:t>ýzve na predkladanie ponúk. Prijímateľ vyhotoví zápis z prieskumu</w:t>
      </w:r>
      <w:r w:rsidRPr="0073389C">
        <w:rPr>
          <w:i/>
        </w:rPr>
        <w:t xml:space="preserve"> </w:t>
      </w:r>
      <w:r w:rsidRPr="0073389C">
        <w:t xml:space="preserve">(príloha č. </w:t>
      </w:r>
      <w:r w:rsidR="001A6E82" w:rsidRPr="0073389C">
        <w:t>2</w:t>
      </w:r>
      <w:r w:rsidR="001A6E82">
        <w:t>5</w:t>
      </w:r>
      <w:r w:rsidRPr="0073389C">
        <w:t xml:space="preserve">). </w:t>
      </w:r>
    </w:p>
    <w:p w14:paraId="7A55D376" w14:textId="2F4A5986"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040847">
        <w:t xml:space="preserve">bezodkladne písomne </w:t>
      </w:r>
      <w:r w:rsidRPr="0073389C">
        <w:t>informuje o výsledku vyhodnotenia ponúk všetkých uchádzačov</w:t>
      </w:r>
      <w:r w:rsidR="00D642ED">
        <w:t xml:space="preserve"> (potenciálnych dodávateľov)</w:t>
      </w:r>
      <w:r w:rsidRPr="0073389C">
        <w:t xml:space="preserve">.  </w:t>
      </w:r>
    </w:p>
    <w:p w14:paraId="7A55D377" w14:textId="1B4C9A79"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vykonáva </w:t>
      </w:r>
      <w:r w:rsidR="005F5EA3">
        <w:t xml:space="preserve">finančnú </w:t>
      </w:r>
      <w:r w:rsidRPr="0073389C">
        <w:t>kontrolu týchto zákaziek pred podpisom zmluvy s úspešným uchádzačom</w:t>
      </w:r>
      <w:r w:rsidR="00D642ED">
        <w:t xml:space="preserve"> (dodávateľom)</w:t>
      </w:r>
      <w:r w:rsidRPr="0073389C">
        <w:t xml:space="preserve"> a po podpise zmluvy s úspešným uchádzačom. </w:t>
      </w:r>
    </w:p>
    <w:p w14:paraId="7A55D378" w14:textId="172BD26E"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predloží na kontrolu zákazky po vykonaní prieskumu trhu, v ktorých ponuka úspešného uchádzača je rovná alebo vyššia ako 5 000 EUR bez DPH. Zákazky s touto hodnotou sa predkladajú na </w:t>
      </w:r>
      <w:r w:rsidR="005F5EA3">
        <w:t>finančnú</w:t>
      </w:r>
      <w:r w:rsidRPr="0073389C">
        <w:t xml:space="preserve"> kontrolu </w:t>
      </w:r>
      <w:r w:rsidR="00D642ED">
        <w:t xml:space="preserve">VO </w:t>
      </w:r>
      <w:r w:rsidRPr="0073389C">
        <w:rPr>
          <w:b/>
        </w:rPr>
        <w:t>pred podpisom zmluvy</w:t>
      </w:r>
      <w:r w:rsidRPr="0073389C">
        <w:t xml:space="preserve"> s úspešným uchádzačom</w:t>
      </w:r>
      <w:r w:rsidR="00D642ED">
        <w:t xml:space="preserve"> </w:t>
      </w:r>
      <w:r w:rsidR="00D642ED" w:rsidRPr="00D642ED">
        <w:t>analogicky k druhej ex-ante kontrole a </w:t>
      </w:r>
      <w:r w:rsidR="00D642ED" w:rsidRPr="00D642ED">
        <w:rPr>
          <w:b/>
        </w:rPr>
        <w:t>po podpise zmluvy</w:t>
      </w:r>
      <w:r w:rsidR="00D642ED" w:rsidRPr="00D642ED">
        <w:t xml:space="preserve"> analogicky k následnej ex-post kontrole. Ak ponuka úspešného uchádzača je nižšia ako 5 000 EUR bez DPH, prijímateľ takúto zákazku predkladá na kontrolu VO až po podpise zmluvy s úspešným uchádzačom analogicky k postupu pri štandardnej ex-post kontrole</w:t>
      </w:r>
      <w:r w:rsidRPr="0073389C">
        <w:t xml:space="preserve">. </w:t>
      </w:r>
    </w:p>
    <w:p w14:paraId="7A55D379" w14:textId="076D9DF6" w:rsidR="009D7F63" w:rsidRPr="0073389C" w:rsidRDefault="009D7F63" w:rsidP="009D7F63">
      <w:pPr>
        <w:autoSpaceDE w:val="0"/>
        <w:autoSpaceDN w:val="0"/>
        <w:adjustRightInd w:val="0"/>
        <w:spacing w:before="120" w:after="120" w:line="288" w:lineRule="auto"/>
        <w:jc w:val="both"/>
      </w:pPr>
      <w:r w:rsidRPr="0073389C">
        <w:t xml:space="preserve">Rozsah predkladanej dokumentácie na </w:t>
      </w:r>
      <w:r w:rsidR="005F5EA3">
        <w:t>finančnú</w:t>
      </w:r>
      <w:r w:rsidRPr="0073389C">
        <w:t xml:space="preserve"> kontrolu</w:t>
      </w:r>
      <w:r w:rsidR="00D642ED">
        <w:t xml:space="preserve"> VO</w:t>
      </w:r>
      <w:r w:rsidRPr="0073389C">
        <w:t xml:space="preserve"> pred podpisom zmluvy:</w:t>
      </w:r>
    </w:p>
    <w:p w14:paraId="7A55D37A" w14:textId="77777777" w:rsidR="009D7F63" w:rsidRPr="0073389C" w:rsidRDefault="009D7F63" w:rsidP="009A78AB">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riadne zdôvodnenie použitej výnimky podložené relevantnou dokumentáciou,</w:t>
      </w:r>
    </w:p>
    <w:p w14:paraId="7A55D37B" w14:textId="77777777" w:rsidR="009D7F63" w:rsidRPr="0073389C" w:rsidRDefault="009D7F63" w:rsidP="009A78AB">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výzva na predkladanie ponúk, vrátane potvrdenia o doručení dodávateľom,</w:t>
      </w:r>
    </w:p>
    <w:p w14:paraId="7A55D37C" w14:textId="6CD0D4A1" w:rsidR="009D7F63" w:rsidRPr="0073389C" w:rsidRDefault="009D7F63" w:rsidP="009A78AB">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ponuky jednotlivých uchádzačov, vrátane dokladov preukazujúcich predloženie ponúk (dátum a čas)</w:t>
      </w:r>
      <w:r w:rsidR="00274E05">
        <w:t>,</w:t>
      </w:r>
    </w:p>
    <w:p w14:paraId="7A55D37D" w14:textId="77777777" w:rsidR="009D7F63" w:rsidRPr="0073389C" w:rsidRDefault="009D7F63" w:rsidP="009A78AB">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lastRenderedPageBreak/>
        <w:t>zápisnica z vyhodnotenia ponúk,</w:t>
      </w:r>
    </w:p>
    <w:p w14:paraId="7A55D37E" w14:textId="77777777" w:rsidR="009D7F63" w:rsidRPr="0073389C" w:rsidRDefault="009D7F63" w:rsidP="009A78AB">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návrh zmluvy s úspešným uchádzačom,</w:t>
      </w:r>
    </w:p>
    <w:p w14:paraId="7A55D37F" w14:textId="77777777" w:rsidR="009D7F63" w:rsidRPr="0073389C" w:rsidRDefault="009D7F63" w:rsidP="009A78AB">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oznámenie o výsledku a potvrdenie o jeho doručení všetkým uchádzačom.</w:t>
      </w:r>
    </w:p>
    <w:p w14:paraId="7A55D380" w14:textId="1351980C" w:rsidR="009D7F63" w:rsidRPr="0073389C" w:rsidRDefault="009D7F63" w:rsidP="009D7F63">
      <w:pPr>
        <w:autoSpaceDE w:val="0"/>
        <w:autoSpaceDN w:val="0"/>
        <w:adjustRightInd w:val="0"/>
        <w:spacing w:before="120" w:after="120" w:line="288" w:lineRule="auto"/>
      </w:pPr>
      <w:r w:rsidRPr="0073389C">
        <w:t xml:space="preserve">Rozsah predkladanej dokumentácie na </w:t>
      </w:r>
      <w:r w:rsidR="005F5EA3">
        <w:t xml:space="preserve">finančnú </w:t>
      </w:r>
      <w:r w:rsidRPr="0073389C">
        <w:t>kontrolu</w:t>
      </w:r>
      <w:r w:rsidR="00D642ED">
        <w:t xml:space="preserve"> VO</w:t>
      </w:r>
      <w:r w:rsidRPr="0073389C">
        <w:t xml:space="preserve"> po podpise zmluvy:</w:t>
      </w:r>
    </w:p>
    <w:p w14:paraId="7A55D381" w14:textId="77777777" w:rsidR="009D7F63" w:rsidRPr="0073389C" w:rsidRDefault="009D7F63" w:rsidP="009A78AB">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Zmluva  uzavretá medzi prijímateľom a úspešným uchádzačom,</w:t>
      </w:r>
    </w:p>
    <w:p w14:paraId="7A55D382" w14:textId="4F14BD10" w:rsidR="009D7F63" w:rsidRPr="0073389C" w:rsidRDefault="009D7F63" w:rsidP="009A78AB">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potvrdenie o zverejnení uzavretej zmluvy medzi prijímateľom a úspešným uchádzačom v C</w:t>
      </w:r>
      <w:r w:rsidR="00A672FF">
        <w:t>RZ</w:t>
      </w:r>
      <w:r w:rsidRPr="0073389C">
        <w:t xml:space="preserve">, resp. na webovom sídle prijímateľa (uvedené zdokladuje napr. predložením „print screenu“), </w:t>
      </w:r>
    </w:p>
    <w:p w14:paraId="7A55D383" w14:textId="77777777" w:rsidR="009D7F63" w:rsidRPr="0073389C" w:rsidRDefault="009D7F63" w:rsidP="009A78AB">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ďalšie relevantné doklady.</w:t>
      </w:r>
    </w:p>
    <w:p w14:paraId="25F3BB6B" w14:textId="77777777" w:rsidR="00D642ED" w:rsidRDefault="00D642ED" w:rsidP="009D7F63">
      <w:pPr>
        <w:autoSpaceDE w:val="0"/>
        <w:autoSpaceDN w:val="0"/>
        <w:adjustRightInd w:val="0"/>
        <w:spacing w:before="120" w:after="120" w:line="288" w:lineRule="auto"/>
        <w:jc w:val="both"/>
      </w:pPr>
      <w:r w:rsidRPr="00D642ED">
        <w:t>Pri zákazkách, v ktorých ponuka úspešného uchádzača je rovná alebo vyššia ako 5 000 EUR bez DPH, predkladá prijímateľ na druhú ex-ante kontrolu dokumentáciu, ktorá dokladuje vykonanie prieskumu trhu a ďalšiu súvisiacu dokumentáciu podľa požiadaviek poskytovateľa, ešte pred podpisom zmluvy s úspešným dodávateľom. V tomto prípade je prijímateľ povinný predložiť príslušnú dokumentáciu po podpise zmluvy poskytovateľovi na výkon následnej ex-post kontroly. Pri zákazkách, v ktorých ponuka úspešného uchádzača je nižšia ako 5 000 EUR bez DPH, predkladá prijímateľ túto dokumentáciu až po podpise zmluvy, vrátane výslednej zmluvy s dodávateľom, na štandartnú ex-post kontrolu poskytovateľovi najneskôr do 30 dní odo dňa podpisu tejto zmluvy oboma zmluvnými stranami. V prípade zmluvných vzťahov, ktoré už existovali pred momentom účinnosti zmluvy o NFP (resp. Rozhodnutia o schválení ŽoNFP), predkladá prijímateľ dokumentáciu na kontrolu VO najneskôr pred predložením prvej žiadosti o platbu obsahujúcej výdavky vychádzajúce z tejto zmluvy.</w:t>
      </w:r>
    </w:p>
    <w:p w14:paraId="7A55D385" w14:textId="3C42C83F" w:rsidR="009D7F63" w:rsidRDefault="009D7F63" w:rsidP="009D7F63">
      <w:pPr>
        <w:autoSpaceDE w:val="0"/>
        <w:autoSpaceDN w:val="0"/>
        <w:adjustRightInd w:val="0"/>
        <w:spacing w:before="120" w:after="120" w:line="288" w:lineRule="auto"/>
        <w:jc w:val="both"/>
      </w:pPr>
      <w:r w:rsidRPr="0073389C">
        <w:t xml:space="preserve">Poskytovateľ postupuje pri výkone </w:t>
      </w:r>
      <w:r w:rsidR="005F5EA3">
        <w:t xml:space="preserve">finančnej </w:t>
      </w:r>
      <w:r w:rsidRPr="0073389C">
        <w:t>kontroly analogicky vo vzťahu k druhej ex-ante kontrole a k štandardnej/následnej ex-post kontrole, v závislosti od hodnoty zákazky.</w:t>
      </w:r>
    </w:p>
    <w:p w14:paraId="0EB3F94C" w14:textId="77777777" w:rsidR="005F5EA3" w:rsidRPr="0073389C" w:rsidRDefault="005F5EA3" w:rsidP="009D7F63">
      <w:pPr>
        <w:autoSpaceDE w:val="0"/>
        <w:autoSpaceDN w:val="0"/>
        <w:adjustRightInd w:val="0"/>
        <w:spacing w:before="120" w:after="120" w:line="288" w:lineRule="auto"/>
        <w:jc w:val="both"/>
      </w:pPr>
    </w:p>
    <w:p w14:paraId="7A55D386" w14:textId="77777777" w:rsidR="009D7F63" w:rsidRPr="0073389C" w:rsidRDefault="009D7F63" w:rsidP="009A78AB">
      <w:pPr>
        <w:pStyle w:val="Odsekzoznamu"/>
        <w:numPr>
          <w:ilvl w:val="0"/>
          <w:numId w:val="44"/>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zadávaných vnútorným obstarávaním</w:t>
      </w:r>
    </w:p>
    <w:p w14:paraId="7A55D387" w14:textId="6908E217" w:rsidR="009D7F63" w:rsidRPr="0073389C" w:rsidRDefault="00A62A29" w:rsidP="009D7F63">
      <w:pPr>
        <w:autoSpaceDE w:val="0"/>
        <w:autoSpaceDN w:val="0"/>
        <w:adjustRightInd w:val="0"/>
        <w:spacing w:before="120" w:after="120" w:line="288" w:lineRule="auto"/>
        <w:jc w:val="both"/>
      </w:pPr>
      <w:r w:rsidRPr="00A62A29">
        <w:t>V zmysle MP CKO č. 12 k zadávaniu zákaziek nespadajúcich pod zákon o verejnom obstarávaní</w:t>
      </w:r>
      <w:r>
        <w:t xml:space="preserve"> v</w:t>
      </w:r>
      <w:r w:rsidR="009D7F63" w:rsidRPr="0073389C">
        <w:t>nútorné obstarávanie („in-house contract“) predstavuje zákazku zadávanú medzi dvoma verejnými obstarávateľmi (alebo dvoma obstarávateľmi), pri ktorej verejný obstarávateľ využíva pri výkone zverených úloh vo verejnom záujme vlastné, technické a iné zdroje.</w:t>
      </w:r>
    </w:p>
    <w:p w14:paraId="7A55D388" w14:textId="5ABEF0E7" w:rsidR="009D7F63" w:rsidRPr="0073389C" w:rsidRDefault="009D7F63" w:rsidP="009D7F63">
      <w:pPr>
        <w:autoSpaceDE w:val="0"/>
        <w:autoSpaceDN w:val="0"/>
        <w:adjustRightInd w:val="0"/>
        <w:spacing w:before="120" w:after="120" w:line="288" w:lineRule="auto"/>
        <w:jc w:val="both"/>
      </w:pPr>
      <w:r w:rsidRPr="0073389C">
        <w:t xml:space="preserve">Pokiaľ by malo dôjsť medzi verejnými obstarávateľmi k </w:t>
      </w:r>
      <w:r w:rsidR="00A62A29">
        <w:t>realizácii</w:t>
      </w:r>
      <w:r w:rsidR="00A62A29" w:rsidRPr="0073389C">
        <w:t xml:space="preserve"> </w:t>
      </w:r>
      <w:r w:rsidRPr="0073389C">
        <w:t>zákazky s peňažným plnením (za odplatu) je pre posúdenie možnosti neaplikovania ZVO potrebné kumulatívne splniť nasledovné podmienky:</w:t>
      </w:r>
    </w:p>
    <w:p w14:paraId="7A55D389" w14:textId="520682CA" w:rsidR="009D7F63" w:rsidRPr="0073389C" w:rsidRDefault="009D7F63" w:rsidP="009A78AB">
      <w:pPr>
        <w:pStyle w:val="Odsekzoznamu"/>
        <w:numPr>
          <w:ilvl w:val="1"/>
          <w:numId w:val="53"/>
        </w:numPr>
        <w:tabs>
          <w:tab w:val="left" w:pos="284"/>
        </w:tabs>
        <w:autoSpaceDE w:val="0"/>
        <w:autoSpaceDN w:val="0"/>
        <w:adjustRightInd w:val="0"/>
        <w:spacing w:before="120" w:after="120" w:line="288" w:lineRule="auto"/>
        <w:ind w:left="567" w:hanging="283"/>
        <w:contextualSpacing w:val="0"/>
        <w:jc w:val="both"/>
      </w:pPr>
      <w:r w:rsidRPr="0073389C">
        <w:t>právnická osoba, ktorej je zadaná zákazka (ďalej len „subjekt“) je v</w:t>
      </w:r>
      <w:r w:rsidR="008F2E18">
        <w:t> </w:t>
      </w:r>
      <w:r w:rsidRPr="0073389C">
        <w:t>100</w:t>
      </w:r>
      <w:r w:rsidR="008F2E18">
        <w:t xml:space="preserve"> </w:t>
      </w:r>
      <w:r w:rsidRPr="0073389C">
        <w:t xml:space="preserve">% vlastníctve </w:t>
      </w:r>
      <w:r w:rsidR="00A62A29">
        <w:t>prijímateľa</w:t>
      </w:r>
      <w:r w:rsidRPr="0073389C">
        <w:t xml:space="preserve"> zadávajúceho zákazku (t.j. je vylúčený súkromný kapitál tretej strany),</w:t>
      </w:r>
    </w:p>
    <w:p w14:paraId="7A55D38A" w14:textId="5ED45EB1" w:rsidR="009D7F63" w:rsidRPr="0073389C" w:rsidRDefault="009D7F63" w:rsidP="009A78AB">
      <w:pPr>
        <w:pStyle w:val="Odsekzoznamu"/>
        <w:numPr>
          <w:ilvl w:val="1"/>
          <w:numId w:val="53"/>
        </w:numPr>
        <w:tabs>
          <w:tab w:val="left" w:pos="284"/>
        </w:tabs>
        <w:autoSpaceDE w:val="0"/>
        <w:autoSpaceDN w:val="0"/>
        <w:adjustRightInd w:val="0"/>
        <w:spacing w:before="120" w:after="120" w:line="288" w:lineRule="auto"/>
        <w:ind w:left="567" w:hanging="283"/>
        <w:contextualSpacing w:val="0"/>
        <w:jc w:val="both"/>
      </w:pPr>
      <w:r w:rsidRPr="0073389C">
        <w:t xml:space="preserve">verejný </w:t>
      </w:r>
      <w:r w:rsidR="00A62A29">
        <w:t>prijímateľ</w:t>
      </w:r>
      <w:r w:rsidR="00A62A29" w:rsidRPr="0073389C">
        <w:t xml:space="preserve"> </w:t>
      </w:r>
      <w:r w:rsidRPr="0073389C">
        <w:t>vykonáva nad subjektom  kontrolu podobnú kontrole, ktorú vykonáva nad vlastnými organizačnými zložkami,</w:t>
      </w:r>
    </w:p>
    <w:p w14:paraId="7A55D38B" w14:textId="144187F1" w:rsidR="009D7F63" w:rsidRPr="0073389C" w:rsidRDefault="009D7F63" w:rsidP="009A78AB">
      <w:pPr>
        <w:pStyle w:val="Odsekzoznamu"/>
        <w:numPr>
          <w:ilvl w:val="1"/>
          <w:numId w:val="53"/>
        </w:numPr>
        <w:tabs>
          <w:tab w:val="left" w:pos="284"/>
        </w:tabs>
        <w:autoSpaceDE w:val="0"/>
        <w:autoSpaceDN w:val="0"/>
        <w:adjustRightInd w:val="0"/>
        <w:spacing w:before="120" w:after="120" w:line="288" w:lineRule="auto"/>
        <w:ind w:left="567" w:hanging="283"/>
        <w:contextualSpacing w:val="0"/>
        <w:jc w:val="both"/>
      </w:pPr>
      <w:r w:rsidRPr="0073389C">
        <w:t>tento subjekt súčasne  vykonáva základnú  časť svojich činností pre</w:t>
      </w:r>
      <w:r w:rsidR="00A62A29" w:rsidRPr="00A62A29">
        <w:rPr>
          <w:rFonts w:cs="Arial"/>
          <w:szCs w:val="19"/>
        </w:rPr>
        <w:t xml:space="preserve"> </w:t>
      </w:r>
      <w:r w:rsidR="00A62A29" w:rsidRPr="00A62A29">
        <w:t>prijímateľa vykonávajúceho nad ním kontrolu podľa písm. b) tohto odseku</w:t>
      </w:r>
      <w:r w:rsidRPr="0073389C">
        <w:t>,</w:t>
      </w:r>
    </w:p>
    <w:p w14:paraId="7A55D38C" w14:textId="77777777" w:rsidR="009D7F63" w:rsidRPr="0073389C" w:rsidRDefault="009D7F63" w:rsidP="009A78AB">
      <w:pPr>
        <w:pStyle w:val="Odsekzoznamu"/>
        <w:numPr>
          <w:ilvl w:val="1"/>
          <w:numId w:val="53"/>
        </w:numPr>
        <w:tabs>
          <w:tab w:val="left" w:pos="284"/>
        </w:tabs>
        <w:autoSpaceDE w:val="0"/>
        <w:autoSpaceDN w:val="0"/>
        <w:adjustRightInd w:val="0"/>
        <w:spacing w:before="120" w:after="120" w:line="288" w:lineRule="auto"/>
        <w:ind w:left="567" w:hanging="283"/>
        <w:contextualSpacing w:val="0"/>
        <w:jc w:val="both"/>
      </w:pPr>
      <w:r w:rsidRPr="0073389C">
        <w:t>subjekt je povinný postupovať podľa ZVO pokiaľ ide o jeho vlastné obstarávanie.</w:t>
      </w:r>
    </w:p>
    <w:p w14:paraId="7A55D38D" w14:textId="3BF1B801" w:rsidR="009D7F63" w:rsidRPr="0073389C" w:rsidRDefault="009D7F63" w:rsidP="009D7F63">
      <w:pPr>
        <w:autoSpaceDE w:val="0"/>
        <w:autoSpaceDN w:val="0"/>
        <w:adjustRightInd w:val="0"/>
        <w:spacing w:before="120" w:after="120" w:line="288" w:lineRule="auto"/>
        <w:jc w:val="both"/>
      </w:pPr>
      <w:r w:rsidRPr="0073389C">
        <w:t>Splnenie uvedených podmienok je potrebné posudzovať podľa pokynov a pravidiel, stanovených v metodickom pokyne CKO č. 12</w:t>
      </w:r>
      <w:r w:rsidR="00A62A29">
        <w:t xml:space="preserve"> </w:t>
      </w:r>
      <w:r w:rsidR="00A62A29" w:rsidRPr="00A62A29">
        <w:t>k zadávaniu zákaziek nespadajúcich pod zákon o verejnom obstarávaní</w:t>
      </w:r>
      <w:r w:rsidRPr="0073389C">
        <w:t xml:space="preserve">. </w:t>
      </w:r>
    </w:p>
    <w:p w14:paraId="7A55D38E" w14:textId="36152241"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Monitorovanie skutočností </w:t>
      </w:r>
      <w:r w:rsidR="00A62A29">
        <w:t xml:space="preserve">pri 100 %-nom vlastníctve subjektu </w:t>
      </w:r>
      <w:r w:rsidRPr="0073389C">
        <w:t xml:space="preserve">podľa kapitoly 4.1.1 bod 1 písm. c) metodického pokynu CKO č. 12 </w:t>
      </w:r>
      <w:r w:rsidR="00A62A29" w:rsidRPr="00A62A29">
        <w:t>k zadávaniu zákaziek nespadajúcich pod zákon o verejnom obstarávaní</w:t>
      </w:r>
      <w:r w:rsidR="00A62A29">
        <w:t xml:space="preserve"> </w:t>
      </w:r>
      <w:r w:rsidRPr="0073389C">
        <w:t>poskytovateľ zabezpečí v rámci realizácie projektu nasledovne:</w:t>
      </w:r>
    </w:p>
    <w:p w14:paraId="7A55D38F" w14:textId="1BB8CD67" w:rsidR="009D7F63" w:rsidRPr="0073389C" w:rsidRDefault="009D7F63" w:rsidP="009A78AB">
      <w:pPr>
        <w:pStyle w:val="Odsekzoznamu"/>
        <w:numPr>
          <w:ilvl w:val="0"/>
          <w:numId w:val="54"/>
        </w:numPr>
        <w:tabs>
          <w:tab w:val="left" w:pos="284"/>
        </w:tabs>
        <w:autoSpaceDE w:val="0"/>
        <w:autoSpaceDN w:val="0"/>
        <w:adjustRightInd w:val="0"/>
        <w:spacing w:before="120" w:after="120" w:line="288" w:lineRule="auto"/>
        <w:ind w:left="567" w:hanging="283"/>
        <w:contextualSpacing w:val="0"/>
        <w:jc w:val="both"/>
      </w:pPr>
      <w:r w:rsidRPr="0073389C">
        <w:t>prijímateľ je povinný bezodkladne informovať poskytovateľa o  prípadnom vstupe súkromného kapitálu do subjektu, pričom od  momentu vstupu súkromného kapitálu do subjektu sa všetky výdavky vyplývajúce z danej zákazky budú pokladať za neoprávnené,</w:t>
      </w:r>
    </w:p>
    <w:p w14:paraId="7A55D390" w14:textId="77777777" w:rsidR="009D7F63" w:rsidRPr="0073389C" w:rsidRDefault="009D7F63" w:rsidP="009A78AB">
      <w:pPr>
        <w:pStyle w:val="Odsekzoznamu"/>
        <w:numPr>
          <w:ilvl w:val="0"/>
          <w:numId w:val="54"/>
        </w:numPr>
        <w:tabs>
          <w:tab w:val="left" w:pos="284"/>
        </w:tabs>
        <w:autoSpaceDE w:val="0"/>
        <w:autoSpaceDN w:val="0"/>
        <w:adjustRightInd w:val="0"/>
        <w:spacing w:before="120" w:after="120" w:line="288" w:lineRule="auto"/>
        <w:ind w:left="567" w:hanging="283"/>
        <w:contextualSpacing w:val="0"/>
        <w:jc w:val="both"/>
      </w:pPr>
      <w:r w:rsidRPr="0073389C">
        <w:lastRenderedPageBreak/>
        <w:t>v rámci každej monitorovacej správy v rámci realizácie projektu a ŽOP predloží prijímateľ čestné vyhlásenie o tom, že nenastala skutočnosť podľa bodu a),</w:t>
      </w:r>
    </w:p>
    <w:p w14:paraId="7A55D391" w14:textId="14D677F5" w:rsidR="009D7F63" w:rsidRDefault="001874BF" w:rsidP="009A78AB">
      <w:pPr>
        <w:pStyle w:val="Odsekzoznamu"/>
        <w:numPr>
          <w:ilvl w:val="0"/>
          <w:numId w:val="54"/>
        </w:numPr>
        <w:tabs>
          <w:tab w:val="left" w:pos="284"/>
        </w:tabs>
        <w:autoSpaceDE w:val="0"/>
        <w:autoSpaceDN w:val="0"/>
        <w:adjustRightInd w:val="0"/>
        <w:spacing w:before="120" w:after="120" w:line="288" w:lineRule="auto"/>
        <w:ind w:left="567" w:hanging="283"/>
        <w:contextualSpacing w:val="0"/>
        <w:jc w:val="both"/>
      </w:pPr>
      <w:r>
        <w:t>p</w:t>
      </w:r>
      <w:r w:rsidR="009D7F63" w:rsidRPr="0073389C">
        <w:t xml:space="preserve">oskytovateľ je oprávnený vyžadovať v rámci </w:t>
      </w:r>
      <w:r w:rsidR="005F5EA3">
        <w:t xml:space="preserve">finančnej </w:t>
      </w:r>
      <w:r w:rsidR="009D7F63" w:rsidRPr="0073389C">
        <w:t xml:space="preserve">kontroly od prijímateľa preukázanie splnenia tejto skutočnosti počas celého obdobia plnenia predmetu zmluvy, ktorá je výsledkom zadania zákazky vo vzťahu k realizácii projektu. </w:t>
      </w:r>
    </w:p>
    <w:p w14:paraId="3D1EE8FA" w14:textId="77777777" w:rsidR="005F5EA3" w:rsidRPr="0073389C" w:rsidRDefault="005F5EA3" w:rsidP="005F5EA3">
      <w:pPr>
        <w:pStyle w:val="Odsekzoznamu"/>
        <w:tabs>
          <w:tab w:val="left" w:pos="284"/>
        </w:tabs>
        <w:autoSpaceDE w:val="0"/>
        <w:autoSpaceDN w:val="0"/>
        <w:adjustRightInd w:val="0"/>
        <w:spacing w:before="120" w:after="120" w:line="288" w:lineRule="auto"/>
        <w:ind w:left="567"/>
        <w:contextualSpacing w:val="0"/>
        <w:jc w:val="both"/>
      </w:pPr>
    </w:p>
    <w:p w14:paraId="7A55D392" w14:textId="77777777" w:rsidR="009D7F63" w:rsidRPr="0073389C" w:rsidRDefault="009D7F63" w:rsidP="009A78AB">
      <w:pPr>
        <w:pStyle w:val="Odsekzoznamu"/>
        <w:numPr>
          <w:ilvl w:val="0"/>
          <w:numId w:val="44"/>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na základe horizontálnej spolupráce</w:t>
      </w:r>
    </w:p>
    <w:p w14:paraId="7A55D393" w14:textId="77777777" w:rsidR="009D7F63" w:rsidRPr="0073389C" w:rsidRDefault="009D7F63" w:rsidP="009D7F63">
      <w:pPr>
        <w:autoSpaceDE w:val="0"/>
        <w:autoSpaceDN w:val="0"/>
        <w:adjustRightInd w:val="0"/>
        <w:spacing w:before="120" w:after="120" w:line="288" w:lineRule="auto"/>
        <w:jc w:val="both"/>
      </w:pPr>
      <w:r w:rsidRPr="0073389C">
        <w:t>V rámci tohto typu spolupráce medzi verejnými obstarávateľmi je pre neaplikovanie postupov a pravidiel ZVO pri uzavretí vzájomnej zmluvy potrebné kumulatívne splniť tieto podmienky:</w:t>
      </w:r>
    </w:p>
    <w:p w14:paraId="7A55D394" w14:textId="77777777" w:rsidR="009D7F63" w:rsidRPr="0073389C" w:rsidRDefault="009D7F63" w:rsidP="009A78AB">
      <w:pPr>
        <w:pStyle w:val="Odsekzoznamu"/>
        <w:numPr>
          <w:ilvl w:val="1"/>
          <w:numId w:val="55"/>
        </w:numPr>
        <w:tabs>
          <w:tab w:val="left" w:pos="284"/>
        </w:tabs>
        <w:autoSpaceDE w:val="0"/>
        <w:autoSpaceDN w:val="0"/>
        <w:adjustRightInd w:val="0"/>
        <w:spacing w:before="120" w:after="120" w:line="288" w:lineRule="auto"/>
        <w:ind w:left="567" w:hanging="283"/>
        <w:contextualSpacing w:val="0"/>
        <w:jc w:val="both"/>
      </w:pPr>
      <w:r w:rsidRPr="0073389C">
        <w:t>zmluvou sa ustanovuje alebo vykonáva spolupráca medzi zúčastnenými verejnými obstarávateľmi s cieľom zabezpečiť, aby sa služby vo verejnom záujme, ktoré musia poskytovať, poskytovali v záujme dosahovania ich spoločných cieľov,</w:t>
      </w:r>
    </w:p>
    <w:p w14:paraId="7A55D395" w14:textId="77777777" w:rsidR="009D7F63" w:rsidRPr="0073389C" w:rsidRDefault="009D7F63" w:rsidP="009A78AB">
      <w:pPr>
        <w:pStyle w:val="Odsekzoznamu"/>
        <w:numPr>
          <w:ilvl w:val="1"/>
          <w:numId w:val="55"/>
        </w:numPr>
        <w:tabs>
          <w:tab w:val="left" w:pos="284"/>
        </w:tabs>
        <w:autoSpaceDE w:val="0"/>
        <w:autoSpaceDN w:val="0"/>
        <w:adjustRightInd w:val="0"/>
        <w:spacing w:before="120" w:after="120" w:line="288" w:lineRule="auto"/>
        <w:ind w:left="567" w:hanging="283"/>
        <w:contextualSpacing w:val="0"/>
        <w:jc w:val="both"/>
      </w:pPr>
      <w:r w:rsidRPr="0073389C">
        <w:t>vykonávanie takejto spolupráce sa riadi výlučne aspektmi týkajúcimi sa verejného záujmu,</w:t>
      </w:r>
    </w:p>
    <w:p w14:paraId="7A55D396" w14:textId="77777777" w:rsidR="009D7F63" w:rsidRPr="0073389C" w:rsidRDefault="009D7F63" w:rsidP="009A78AB">
      <w:pPr>
        <w:pStyle w:val="Odsekzoznamu"/>
        <w:numPr>
          <w:ilvl w:val="1"/>
          <w:numId w:val="55"/>
        </w:numPr>
        <w:tabs>
          <w:tab w:val="left" w:pos="284"/>
        </w:tabs>
        <w:autoSpaceDE w:val="0"/>
        <w:autoSpaceDN w:val="0"/>
        <w:adjustRightInd w:val="0"/>
        <w:spacing w:before="120" w:after="120" w:line="288" w:lineRule="auto"/>
        <w:ind w:left="567" w:hanging="283"/>
        <w:contextualSpacing w:val="0"/>
        <w:jc w:val="both"/>
      </w:pPr>
      <w:r w:rsidRPr="0073389C">
        <w:t>zúčastnení verejní obstarávatelia vykonávajú na otvorenom trhu menej ako 20 % činností, ktorých sa spolupráca týka.</w:t>
      </w:r>
    </w:p>
    <w:p w14:paraId="7A55D397" w14:textId="22AA1A26" w:rsidR="005F5EA3" w:rsidRDefault="009D7F63" w:rsidP="009D7F63">
      <w:pPr>
        <w:autoSpaceDE w:val="0"/>
        <w:autoSpaceDN w:val="0"/>
        <w:adjustRightInd w:val="0"/>
        <w:spacing w:before="120" w:after="120" w:line="288" w:lineRule="auto"/>
        <w:jc w:val="both"/>
      </w:pPr>
      <w:r w:rsidRPr="0073389C">
        <w:t>Podrobnejšie pravidlá upravuje metodický pokyn CKO č. 12</w:t>
      </w:r>
      <w:r w:rsidR="00A62A29">
        <w:t xml:space="preserve"> </w:t>
      </w:r>
      <w:r w:rsidR="00A62A29" w:rsidRPr="00A62A29">
        <w:t>k zadávaniu zákaziek nespadajúcich pod zákon o verejnom obstarávaní</w:t>
      </w:r>
      <w:r w:rsidRPr="0073389C">
        <w:t xml:space="preserve">. </w:t>
      </w:r>
    </w:p>
    <w:p w14:paraId="174438CD" w14:textId="77777777" w:rsidR="005F5EA3" w:rsidRPr="0073389C" w:rsidRDefault="005F5EA3" w:rsidP="009D7F63">
      <w:pPr>
        <w:autoSpaceDE w:val="0"/>
        <w:autoSpaceDN w:val="0"/>
        <w:adjustRightInd w:val="0"/>
        <w:spacing w:before="120" w:after="120" w:line="288" w:lineRule="auto"/>
        <w:jc w:val="both"/>
      </w:pPr>
    </w:p>
    <w:p w14:paraId="7A55D398" w14:textId="02C49F31" w:rsidR="009D7F63" w:rsidRPr="0073389C" w:rsidRDefault="009D7F63" w:rsidP="009A78AB">
      <w:pPr>
        <w:pStyle w:val="Odsekzoznamu"/>
        <w:numPr>
          <w:ilvl w:val="0"/>
          <w:numId w:val="44"/>
        </w:numPr>
        <w:autoSpaceDE w:val="0"/>
        <w:autoSpaceDN w:val="0"/>
        <w:adjustRightInd w:val="0"/>
        <w:spacing w:before="120" w:after="120" w:line="288" w:lineRule="auto"/>
        <w:ind w:left="0" w:firstLine="0"/>
        <w:contextualSpacing w:val="0"/>
        <w:jc w:val="both"/>
        <w:rPr>
          <w:b/>
        </w:rPr>
      </w:pPr>
      <w:r w:rsidRPr="0073389C">
        <w:rPr>
          <w:b/>
        </w:rPr>
        <w:t xml:space="preserve">Pravidlá pre predkladanie dokumentácie a postup poskytovateľa pri výkone </w:t>
      </w:r>
      <w:r w:rsidR="005F5EA3">
        <w:rPr>
          <w:b/>
        </w:rPr>
        <w:t xml:space="preserve">finančnej </w:t>
      </w:r>
      <w:r w:rsidRPr="0073389C">
        <w:rPr>
          <w:b/>
        </w:rPr>
        <w:t>kontroly „in-house“ zákaziek a horizontálnych zákaziek</w:t>
      </w:r>
    </w:p>
    <w:p w14:paraId="7A55D399" w14:textId="46174288" w:rsidR="009D7F63" w:rsidRPr="0073389C" w:rsidRDefault="009D7F63" w:rsidP="009D7F63">
      <w:pPr>
        <w:autoSpaceDE w:val="0"/>
        <w:autoSpaceDN w:val="0"/>
        <w:adjustRightInd w:val="0"/>
        <w:spacing w:before="120" w:after="120" w:line="288" w:lineRule="auto"/>
        <w:jc w:val="both"/>
        <w:rPr>
          <w:rFonts w:eastAsiaTheme="minorHAnsi"/>
        </w:rPr>
      </w:pPr>
      <w:r w:rsidRPr="0073389C">
        <w:rPr>
          <w:b/>
          <w:i/>
          <w:color w:val="FF0000"/>
        </w:rPr>
        <w:t>Povinnosť prijímateľa:</w:t>
      </w:r>
      <w:r w:rsidRPr="0073389C">
        <w:rPr>
          <w:color w:val="FF0000"/>
        </w:rPr>
        <w:t xml:space="preserve"> </w:t>
      </w:r>
      <w:r w:rsidR="00367E6F" w:rsidRPr="00367E6F">
        <w:rPr>
          <w:rFonts w:cs="Arial"/>
          <w:szCs w:val="19"/>
        </w:rPr>
        <w:t xml:space="preserve"> </w:t>
      </w:r>
      <w:r w:rsidR="00367E6F" w:rsidRPr="00367E6F">
        <w:t xml:space="preserve">Prijímateľ predloží na </w:t>
      </w:r>
      <w:r w:rsidR="005F5EA3">
        <w:t xml:space="preserve">finančnú </w:t>
      </w:r>
      <w:r w:rsidR="00367E6F" w:rsidRPr="00367E6F">
        <w:t xml:space="preserve">kontrolu VO zákazky po vykonaní prieskumu trhu, v ktorých ponuka úspešného uchádzača je rovná alebo vyššia ako 5 000 EUR bez DPH. Zákazky s touto hodnotou sa predkladajú na </w:t>
      </w:r>
      <w:r w:rsidR="005F5EA3">
        <w:t>finančnú</w:t>
      </w:r>
      <w:r w:rsidR="00367E6F" w:rsidRPr="00367E6F">
        <w:t xml:space="preserve"> kontrolu </w:t>
      </w:r>
      <w:r w:rsidR="00367E6F" w:rsidRPr="00367E6F">
        <w:rPr>
          <w:b/>
        </w:rPr>
        <w:t>pred podpisom zmluvy</w:t>
      </w:r>
      <w:r w:rsidR="00367E6F" w:rsidRPr="00367E6F">
        <w:t xml:space="preserve"> s úspešným uchádzačom analogicky k druhej ex-ante kontrole a </w:t>
      </w:r>
      <w:r w:rsidR="00367E6F" w:rsidRPr="00367E6F">
        <w:rPr>
          <w:b/>
        </w:rPr>
        <w:t>po podpise zmluvy</w:t>
      </w:r>
      <w:r w:rsidR="00367E6F" w:rsidRPr="00367E6F">
        <w:t xml:space="preserve"> analogicky k následnej ex-post kontrole. Ak ponuka úspešného uchádzača je nižšia ako 5 000 EUR bez DPH, prijímateľ takúto zákazku predkladá na </w:t>
      </w:r>
      <w:r w:rsidR="005F5EA3">
        <w:t>finančnú</w:t>
      </w:r>
      <w:r w:rsidR="00367E6F" w:rsidRPr="00367E6F">
        <w:t xml:space="preserve"> kontrolu VO až po podpise zmluvy s úspešným uchádzačom analogicky k postupu pri štandardnej ex-post kontrole.</w:t>
      </w:r>
      <w:r w:rsidRPr="0073389C">
        <w:t xml:space="preserve">  </w:t>
      </w:r>
      <w:r w:rsidR="00F877F0" w:rsidRPr="0073389C">
        <w:t xml:space="preserve">Prijímateľ predloží dokumentáciu na  </w:t>
      </w:r>
      <w:r w:rsidR="005F5EA3">
        <w:t xml:space="preserve">finančnú </w:t>
      </w:r>
      <w:r w:rsidR="00F877F0" w:rsidRPr="0073389C">
        <w:t xml:space="preserve">kontrolu obstarávania </w:t>
      </w:r>
      <w:r w:rsidR="00F877F0" w:rsidRPr="0073389C">
        <w:rPr>
          <w:rFonts w:eastAsiaTheme="minorHAnsi"/>
        </w:rPr>
        <w:t>najneskôr do 30 dní odo dňa podpisu zmluvy oboma zmluvnými stranami.</w:t>
      </w:r>
    </w:p>
    <w:p w14:paraId="7A55D39A" w14:textId="77777777" w:rsidR="009D7F63" w:rsidRPr="0073389C" w:rsidRDefault="009D7F63" w:rsidP="009D7F63">
      <w:pPr>
        <w:autoSpaceDE w:val="0"/>
        <w:autoSpaceDN w:val="0"/>
        <w:adjustRightInd w:val="0"/>
        <w:spacing w:before="120" w:after="120" w:line="288" w:lineRule="auto"/>
        <w:jc w:val="both"/>
      </w:pPr>
      <w:r w:rsidRPr="0073389C">
        <w:t xml:space="preserve">Súčasťou dokumentácie sú najmä nasledovné dokumenty: </w:t>
      </w:r>
    </w:p>
    <w:p w14:paraId="7A55D39B" w14:textId="77777777" w:rsidR="009D7F63" w:rsidRPr="0073389C" w:rsidRDefault="009D7F63"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zdôvodnenie zadávania zákazky formou in-house zákazky alebo horizontálnej zákazky,</w:t>
      </w:r>
    </w:p>
    <w:p w14:paraId="7A55D39C" w14:textId="346E16A8" w:rsidR="009D7F63" w:rsidRPr="0073389C" w:rsidRDefault="009D7F63"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návrh zmluvy (v prípade ex-ante kontroly) alebo výsledná zmluva so subjektom resp. verejným obstarávateľo</w:t>
      </w:r>
      <w:r w:rsidR="00367E6F">
        <w:t>m</w:t>
      </w:r>
      <w:r w:rsidRPr="0073389C">
        <w:t xml:space="preserve"> v prípade horizontálne</w:t>
      </w:r>
      <w:r w:rsidR="00F602E1">
        <w:t>j</w:t>
      </w:r>
      <w:r w:rsidRPr="0073389C">
        <w:t xml:space="preserve"> spolupráce, vrátane všetkých jej príloh a dodatkov,</w:t>
      </w:r>
    </w:p>
    <w:p w14:paraId="7A55D39D" w14:textId="22FF7E1B" w:rsidR="009D7F63" w:rsidRPr="0073389C" w:rsidRDefault="009D7F63"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100 % vlastníctvo subjektu podľa MP CKO č. 12 </w:t>
      </w:r>
      <w:r w:rsidR="00367E6F" w:rsidRPr="00367E6F">
        <w:t>k zadávaniu zákaziek nespadajúcich pod zákon o verejnom obstarávaní</w:t>
      </w:r>
      <w:r w:rsidRPr="0073389C">
        <w:t xml:space="preserve"> – napr. doklad potvrdzujúci právnu subjektivitu subjektu (napr. doklad o pridelení IČO, výpis z OR SR nie starší ako 3 mesiace ku dňu predloženia dokumentácie), zriaďovacia listina vrátane všetkých relevantných dodatkov, zakladateľská listina, spoločenská zmluva, výpis z centrálneho depozitára cenných papierov, </w:t>
      </w:r>
    </w:p>
    <w:p w14:paraId="7A55D39E" w14:textId="6BBF82D4" w:rsidR="009D7F63" w:rsidRPr="0073389C" w:rsidRDefault="009D7F63"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vykonávanie kontroly nad subjektom podľa MP CKO č. 12 </w:t>
      </w:r>
      <w:r w:rsidR="00367E6F" w:rsidRPr="00367E6F">
        <w:t xml:space="preserve">k zadávaniu zákaziek nespadajúcich pod zákon o verejnom obstarávaní </w:t>
      </w:r>
      <w:r w:rsidRPr="0073389C">
        <w:t xml:space="preserve">– napr. zriaďovacia listina vrátane všetkých relevantných dodatkov, výpis z OR SR nie starší ako 3 mesiace ku dňu predloženia dokumentácie, výpis z centrálneho depozitára cenných papierov, </w:t>
      </w:r>
    </w:p>
    <w:p w14:paraId="7A55D39F" w14:textId="1C72DECE" w:rsidR="009D7F63" w:rsidRPr="0073389C" w:rsidRDefault="009D7F63"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splnenia podmienky vykonávania základnej činnosti pre verejného obstarávateľa podľa MP CKO č. 12 </w:t>
      </w:r>
      <w:r w:rsidR="00367E6F" w:rsidRPr="00367E6F">
        <w:t xml:space="preserve">k zadávaniu zákaziek nespadajúcich pod zákon o verejnom obstarávaní </w:t>
      </w:r>
      <w:r w:rsidRPr="0073389C">
        <w:t xml:space="preserve">- napr. výročné správy, auditné správy, účtovná závierka, analytická evidencia v </w:t>
      </w:r>
      <w:r w:rsidRPr="0073389C">
        <w:lastRenderedPageBreak/>
        <w:t>účtovníctve a pod. za posledné tri ukončené účtovné obdobia, alebo podnikateľský plán v prípade, že tieto doklady nie sú z dôvodu momentu vzniku subjektu dostupné,</w:t>
      </w:r>
    </w:p>
    <w:p w14:paraId="7A55D3A0" w14:textId="54FDEB43" w:rsidR="009D7F63" w:rsidRPr="0073389C" w:rsidRDefault="009D7F63"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 xml:space="preserve">čestné vyhlásenie prijímateľa o splnení všetkých podmienok uvedených v MP CKO č. 12 </w:t>
      </w:r>
      <w:r w:rsidR="00367E6F" w:rsidRPr="00367E6F">
        <w:t xml:space="preserve">k zadávaniu zákaziek nespadajúcich pod zákon o verejnom obstarávaní </w:t>
      </w:r>
      <w:r w:rsidRPr="0073389C">
        <w:t xml:space="preserve">(príloha č. </w:t>
      </w:r>
      <w:r w:rsidR="001A6E82" w:rsidRPr="0073389C">
        <w:t>3</w:t>
      </w:r>
      <w:r w:rsidR="001A6E82">
        <w:t>0</w:t>
      </w:r>
      <w:r w:rsidRPr="0073389C">
        <w:t xml:space="preserve">), </w:t>
      </w:r>
    </w:p>
    <w:p w14:paraId="7A55D3A1" w14:textId="77777777" w:rsidR="009D7F63" w:rsidRPr="0073389C" w:rsidRDefault="009D7F63"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preukázanie určenia hodnoty zákazky z pohľadu hospodárnosti v nadväznosti na povinnosť hospodárnosti vyplývajúcej zo zákona o finančnej kontrole a zo zákona o rozpočtových pravidlách,</w:t>
      </w:r>
    </w:p>
    <w:p w14:paraId="7A55D3A2" w14:textId="68F81C65" w:rsidR="009D7F63" w:rsidRPr="0073389C" w:rsidRDefault="009D7F63"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doklady preukazujúce splnenie podmienky uvedenej v MP CKO č. 12</w:t>
      </w:r>
      <w:r w:rsidR="00367E6F" w:rsidRPr="00367E6F">
        <w:rPr>
          <w:rFonts w:cs="Arial"/>
          <w:szCs w:val="19"/>
        </w:rPr>
        <w:t xml:space="preserve"> </w:t>
      </w:r>
      <w:r w:rsidR="00367E6F" w:rsidRPr="00367E6F">
        <w:t>k zadávaniu zákaziek nespadajúcich pod zákon o verejnom obstarávaní</w:t>
      </w:r>
      <w:r w:rsidRPr="0073389C">
        <w:t xml:space="preserve">, (najmä preukázanie reálnej spolupráce a spoločného cieľa (napr. na základe schválenej žiadosti o NFP, dohody/memoranda o spolupráci, a pod.), preukázanie verejného záujmu (napr. preukázaním nekomerčnej povahy spolupráce, legislatívne určenými činnosťami subjektov a pod.), preukázanie nižšieho ako 20 % podielu činností na otvorenom trhu (napr. prostredníctvom dokladov uvedených v MP CKO č. 12), preukázanie výšky nákladov v zmysle MP CKO č. 12, </w:t>
      </w:r>
    </w:p>
    <w:p w14:paraId="7A55D3A3" w14:textId="1271B38D" w:rsidR="009D7F63" w:rsidRPr="0073389C" w:rsidRDefault="009D7F63"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dokumentáciu súvisiacu s postupom pri zadávaní vlastných potrieb subjektu v zmysle MP CKO č. 12</w:t>
      </w:r>
      <w:r w:rsidR="00367E6F" w:rsidRPr="00367E6F">
        <w:rPr>
          <w:rFonts w:cs="Arial"/>
          <w:szCs w:val="19"/>
        </w:rPr>
        <w:t xml:space="preserve"> </w:t>
      </w:r>
      <w:r w:rsidR="00367E6F" w:rsidRPr="00367E6F">
        <w:t>k zadávaniu zákaziek nespadajúcich pod zákon o verejnom obstarávaní</w:t>
      </w:r>
      <w:r w:rsidRPr="0073389C">
        <w:t xml:space="preserve"> nevyhnutných pre realizáciu činností v zmysle predmetu vnútorného obstarávania, ktoré sú financované z prostriedkov fondov EŠIF.</w:t>
      </w:r>
    </w:p>
    <w:p w14:paraId="7A55D3AD" w14:textId="1C373724" w:rsidR="009D7F63" w:rsidRPr="0073389C" w:rsidRDefault="00367E6F" w:rsidP="00AD3E78">
      <w:pPr>
        <w:autoSpaceDE w:val="0"/>
        <w:autoSpaceDN w:val="0"/>
        <w:adjustRightInd w:val="0"/>
        <w:spacing w:before="120" w:after="120" w:line="288" w:lineRule="auto"/>
        <w:ind w:left="284"/>
        <w:jc w:val="both"/>
      </w:pPr>
      <w:r w:rsidRPr="0073389C">
        <w:rPr>
          <w:b/>
          <w:i/>
          <w:color w:val="FF0000"/>
        </w:rPr>
        <w:t>Povinnosť prijímateľa:</w:t>
      </w:r>
      <w:r>
        <w:rPr>
          <w:b/>
          <w:i/>
          <w:color w:val="FF0000"/>
        </w:rPr>
        <w:t xml:space="preserve"> </w:t>
      </w:r>
      <w:r>
        <w:rPr>
          <w:color w:val="000000"/>
        </w:rPr>
        <w:t xml:space="preserve">Prijímateľ z dôvodu </w:t>
      </w:r>
      <w:r w:rsidR="009D7F63" w:rsidRPr="0073389C">
        <w:rPr>
          <w:color w:val="000000"/>
        </w:rPr>
        <w:t xml:space="preserve">preukázania hospodárnosti </w:t>
      </w:r>
      <w:r w:rsidR="00AD3E78" w:rsidRPr="00AD3E78">
        <w:rPr>
          <w:color w:val="000000"/>
        </w:rPr>
        <w:t xml:space="preserve">výdavkov súvisiacich so zadávaním in-house </w:t>
      </w:r>
      <w:r w:rsidR="009D7F63" w:rsidRPr="0073389C">
        <w:rPr>
          <w:color w:val="000000"/>
        </w:rPr>
        <w:t xml:space="preserve">zákaziek </w:t>
      </w:r>
      <w:r w:rsidR="00AD3E78" w:rsidRPr="00AD3E78">
        <w:rPr>
          <w:color w:val="000000"/>
        </w:rPr>
        <w:t xml:space="preserve">a horizontálnych zákaziek zrealizuje indikatívny </w:t>
      </w:r>
      <w:r w:rsidR="009D7F63" w:rsidRPr="0073389C">
        <w:rPr>
          <w:color w:val="000000"/>
        </w:rPr>
        <w:t>prieskum trhu</w:t>
      </w:r>
      <w:r w:rsidR="000E7C3B">
        <w:rPr>
          <w:color w:val="000000"/>
        </w:rPr>
        <w:t>,</w:t>
      </w:r>
      <w:r w:rsidR="009D7F63" w:rsidRPr="0073389C" w:rsidDel="00AD3E78">
        <w:rPr>
          <w:color w:val="000000"/>
        </w:rPr>
        <w:t xml:space="preserve"> </w:t>
      </w:r>
      <w:r w:rsidR="00AD3E78">
        <w:rPr>
          <w:color w:val="000000"/>
        </w:rPr>
        <w:t xml:space="preserve">v rámci ktorého </w:t>
      </w:r>
      <w:r w:rsidR="009D7F63" w:rsidRPr="0073389C">
        <w:rPr>
          <w:color w:val="000000"/>
        </w:rPr>
        <w:t xml:space="preserve">osloví minimálne </w:t>
      </w:r>
      <w:r w:rsidR="00AD3E78">
        <w:rPr>
          <w:color w:val="000000"/>
        </w:rPr>
        <w:t>3</w:t>
      </w:r>
      <w:r w:rsidR="00AD3E78" w:rsidRPr="0073389C">
        <w:rPr>
          <w:color w:val="000000"/>
        </w:rPr>
        <w:t xml:space="preserve"> </w:t>
      </w:r>
      <w:r w:rsidR="009D7F63" w:rsidRPr="0073389C">
        <w:rPr>
          <w:color w:val="000000"/>
        </w:rPr>
        <w:t>potenciálnych dodávateľov</w:t>
      </w:r>
      <w:r w:rsidR="00AD3E78">
        <w:rPr>
          <w:color w:val="000000"/>
        </w:rPr>
        <w:t xml:space="preserve">. </w:t>
      </w:r>
      <w:r w:rsidR="00AD3E78" w:rsidRPr="00AD3E78">
        <w:rPr>
          <w:color w:val="000000"/>
        </w:rPr>
        <w:t>Vyhodnotením ich indikatívnych ponúk prijímateľ preukazuje hospodárnosť predmetných výdavkov tak, že výdavky súvisiace so zadávaním in-house zákaziek a horizontálnych zákaziek musia byť nižšie ako hodnota zákazky zistená prieskumom trhu</w:t>
      </w:r>
    </w:p>
    <w:p w14:paraId="7A55D3AE" w14:textId="7B14F7B9"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Prijímateľ postupuje pri vyhodnotení prieskumu trhu v súlade s vyššie uvedenými princípmi</w:t>
      </w:r>
      <w:r w:rsidR="00B2422C">
        <w:rPr>
          <w:color w:val="000000"/>
        </w:rPr>
        <w:t>.</w:t>
      </w:r>
      <w:r w:rsidRPr="0073389C">
        <w:rPr>
          <w:color w:val="000000"/>
        </w:rPr>
        <w:t xml:space="preserve"> Prijímateľ vyhotoví zápis z</w:t>
      </w:r>
      <w:r w:rsidR="00B2422C">
        <w:rPr>
          <w:color w:val="000000"/>
        </w:rPr>
        <w:t xml:space="preserve"> indikatívneho </w:t>
      </w:r>
      <w:r w:rsidRPr="0073389C">
        <w:rPr>
          <w:color w:val="000000"/>
        </w:rPr>
        <w:t xml:space="preserve">prieskumu trhu. </w:t>
      </w:r>
    </w:p>
    <w:p w14:paraId="7A55D3B0" w14:textId="5840740A"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Poskytovateľ postupuje pri výkone </w:t>
      </w:r>
      <w:r w:rsidR="005F5EA3">
        <w:rPr>
          <w:color w:val="000000"/>
        </w:rPr>
        <w:t>finančnej</w:t>
      </w:r>
      <w:r w:rsidRPr="0073389C">
        <w:rPr>
          <w:color w:val="000000"/>
        </w:rPr>
        <w:t xml:space="preserve"> kontroly </w:t>
      </w:r>
      <w:r w:rsidR="00B2422C">
        <w:rPr>
          <w:color w:val="000000"/>
        </w:rPr>
        <w:t xml:space="preserve">VO </w:t>
      </w:r>
      <w:r w:rsidRPr="0073389C">
        <w:rPr>
          <w:color w:val="000000"/>
        </w:rPr>
        <w:t xml:space="preserve">analogicky vo vzťahu k druhej ex-ante kontrole a k štandardnej/následnej ex-post kontrole, v závislosti od hodnoty zákazky. </w:t>
      </w:r>
    </w:p>
    <w:p w14:paraId="7A55D3B1" w14:textId="4BF96A34"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V prípade, že poskytovateľ identifikuje pri kontrole takéhoto obstarávania nesplnenie podmienok uvedených v MP CKO č. 12 resp. iné porušenie právnych predpisov SR a EÚ s vplyvom na oprávnenosť výdavkov, vylúči výdavky takéhoto </w:t>
      </w:r>
      <w:r w:rsidR="007C0EC3">
        <w:rPr>
          <w:color w:val="000000"/>
        </w:rPr>
        <w:t>VO</w:t>
      </w:r>
      <w:r w:rsidRPr="0073389C">
        <w:rPr>
          <w:color w:val="000000"/>
        </w:rPr>
        <w:t xml:space="preserve"> z financovania v plnom rozsahu. Zároveň poskytovateľ odporučí prijímateľovi postupovať pri zadaní predmetnej zákazky v zmysle postupov a pravidiel ZVO.</w:t>
      </w:r>
    </w:p>
    <w:p w14:paraId="7A55D3B2" w14:textId="3BB08138" w:rsidR="009D7F63" w:rsidRPr="0073389C" w:rsidRDefault="009D7F63" w:rsidP="009D7F63">
      <w:pPr>
        <w:pStyle w:val="Nadpis3"/>
        <w:ind w:left="567" w:firstLine="0"/>
        <w:rPr>
          <w:lang w:val="sk-SK"/>
        </w:rPr>
      </w:pPr>
      <w:r w:rsidRPr="0073389C">
        <w:rPr>
          <w:lang w:val="sk-SK"/>
        </w:rPr>
        <w:t xml:space="preserve"> </w:t>
      </w:r>
      <w:bookmarkStart w:id="308" w:name="_Toc440372887"/>
      <w:bookmarkStart w:id="309" w:name="_Toc440636398"/>
      <w:r w:rsidRPr="0073389C">
        <w:rPr>
          <w:lang w:val="sk-SK"/>
        </w:rPr>
        <w:t>Konflikt záujmov</w:t>
      </w:r>
      <w:bookmarkEnd w:id="308"/>
      <w:bookmarkEnd w:id="309"/>
    </w:p>
    <w:p w14:paraId="1459F1AC" w14:textId="77777777" w:rsidR="00081D9F" w:rsidRPr="00B71B44" w:rsidRDefault="00081D9F" w:rsidP="00081D9F">
      <w:pPr>
        <w:autoSpaceDE w:val="0"/>
        <w:autoSpaceDN w:val="0"/>
        <w:adjustRightInd w:val="0"/>
        <w:spacing w:before="120" w:after="120" w:line="288" w:lineRule="auto"/>
        <w:jc w:val="both"/>
        <w:rPr>
          <w:rFonts w:cs="Arial"/>
          <w:color w:val="000000"/>
          <w:szCs w:val="19"/>
        </w:rPr>
      </w:pPr>
      <w:r w:rsidRPr="00B71B44">
        <w:rPr>
          <w:rFonts w:cs="Arial"/>
          <w:color w:val="000000"/>
          <w:szCs w:val="19"/>
        </w:rPr>
        <w:t>Podľa § 23 ods. 1 ZVO je verejný obstarávateľ povinný zabezpečiť, aby vo verejnom obstarávaní nedošlo ku konfliktu záujmov, ktorý by mohol narušiť alebo obmedziť hospodársku súťaž alebo porušiť princíp transparentnosti a princíp rovnakého zaobchádzania.</w:t>
      </w:r>
    </w:p>
    <w:p w14:paraId="619D2644" w14:textId="59990BD4" w:rsidR="00081D9F" w:rsidRDefault="00081D9F" w:rsidP="00081D9F">
      <w:pPr>
        <w:autoSpaceDE w:val="0"/>
        <w:autoSpaceDN w:val="0"/>
        <w:adjustRightInd w:val="0"/>
        <w:spacing w:before="120" w:after="120" w:line="288" w:lineRule="auto"/>
        <w:jc w:val="both"/>
        <w:rPr>
          <w:color w:val="000000"/>
        </w:rPr>
      </w:pPr>
      <w:r w:rsidRPr="00B71B44">
        <w:rPr>
          <w:rFonts w:cs="Arial"/>
          <w:color w:val="000000"/>
          <w:szCs w:val="19"/>
        </w:rPr>
        <w:t>Predmetom kontroly VO je aj skutočnosť, či bol v procese VO vylúčený konflikt záujmov podľa ustanovení §</w:t>
      </w:r>
      <w:r>
        <w:rPr>
          <w:rFonts w:cs="Arial"/>
          <w:color w:val="000000"/>
          <w:szCs w:val="19"/>
        </w:rPr>
        <w:t> </w:t>
      </w:r>
      <w:r w:rsidRPr="00B71B44">
        <w:rPr>
          <w:rFonts w:cs="Arial"/>
          <w:color w:val="000000"/>
          <w:szCs w:val="19"/>
        </w:rPr>
        <w:t>23 ZVO .</w:t>
      </w:r>
    </w:p>
    <w:p w14:paraId="7A55D3B3" w14:textId="1E8D245C"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Pojem konfliktu záujmov zahŕňa prinajmenšom každú situáciu, keď osoby na strane </w:t>
      </w:r>
      <w:r w:rsidR="00582010">
        <w:rPr>
          <w:color w:val="000000"/>
        </w:rPr>
        <w:t>prijímateľa</w:t>
      </w:r>
      <w:r w:rsidR="00582010" w:rsidRPr="0073389C">
        <w:rPr>
          <w:color w:val="000000"/>
        </w:rPr>
        <w:t xml:space="preserve"> </w:t>
      </w:r>
      <w:r w:rsidRPr="0073389C">
        <w:rPr>
          <w:color w:val="000000"/>
        </w:rPr>
        <w:t xml:space="preserve">alebo poskytovateľa obstarávacích služieb konajúceho v mene </w:t>
      </w:r>
      <w:r w:rsidR="00582010">
        <w:rPr>
          <w:color w:val="000000"/>
        </w:rPr>
        <w:t>prijímateľa</w:t>
      </w:r>
      <w:r w:rsidRPr="0073389C">
        <w:rPr>
          <w:color w:val="000000"/>
        </w:rPr>
        <w:t>,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14:paraId="7A55D3B4" w14:textId="01C447FE"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Finančný, ekonomický alebo iný osobný záujem (t.j. záujem odporujúci verejnému záujmu), ktorý možno vnímať ako ohrozenie nestrannosti a nezávislosti v súvislosti s daným postupom VO, sa týka v zmysle MP CKO č. 13 najmä:</w:t>
      </w:r>
    </w:p>
    <w:p w14:paraId="7A55D3B5" w14:textId="7272ACFF" w:rsidR="009D7F63" w:rsidRPr="0073389C" w:rsidRDefault="009D7F63" w:rsidP="009A78AB">
      <w:pPr>
        <w:pStyle w:val="Odsekzoznamu"/>
        <w:numPr>
          <w:ilvl w:val="1"/>
          <w:numId w:val="49"/>
        </w:numPr>
        <w:autoSpaceDE w:val="0"/>
        <w:autoSpaceDN w:val="0"/>
        <w:adjustRightInd w:val="0"/>
        <w:spacing w:before="120" w:after="120" w:line="288" w:lineRule="auto"/>
        <w:ind w:left="567" w:hanging="283"/>
        <w:contextualSpacing w:val="0"/>
        <w:jc w:val="both"/>
      </w:pPr>
      <w:r w:rsidRPr="0073389C">
        <w:lastRenderedPageBreak/>
        <w:t xml:space="preserve">zamestnancov </w:t>
      </w:r>
      <w:r w:rsidR="00582010">
        <w:t>prijímateľa</w:t>
      </w:r>
      <w:r w:rsidRPr="0073389C">
        <w:t xml:space="preserve">, uchádzača/záujemcu, a inej fyzickej alebo právnickej osoby oprávnenej na dodanie tovaru, vykonanie stavebných prác alebo služieb (ďalej len „subdodávateľ“), ktorí sa podieľajú na realizácii VO, </w:t>
      </w:r>
    </w:p>
    <w:p w14:paraId="7A55D3B6" w14:textId="34639611" w:rsidR="009D7F63" w:rsidRPr="0073389C" w:rsidRDefault="009D7F63" w:rsidP="009A78AB">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iných fyzických alebo právnických osôb, ktoré pre </w:t>
      </w:r>
      <w:r w:rsidR="00582010">
        <w:t>prijímateľa</w:t>
      </w:r>
      <w:r w:rsidRPr="0073389C">
        <w:t>, uchádzača/záujemcu, subdodávateľa vykonávajú úlohy na základe iného ako pracovnoprávneho vzťahu, ktorí sa podieľajú na realizácii VO,</w:t>
      </w:r>
    </w:p>
    <w:p w14:paraId="7A55D3B7" w14:textId="6B80E583" w:rsidR="009D7F63" w:rsidRPr="0073389C" w:rsidRDefault="009D7F63" w:rsidP="009A78AB">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štatutárneho orgánu/členov štatutárneho orgánu a členov orgánov </w:t>
      </w:r>
      <w:r w:rsidR="00A16592">
        <w:t>prijímateľa</w:t>
      </w:r>
      <w:r w:rsidRPr="0073389C">
        <w:t>, uchádzača/záujemcu a subdodávateľa, ktorí sa podieľajú na realizácii VO,</w:t>
      </w:r>
    </w:p>
    <w:p w14:paraId="7A55D3B8" w14:textId="77777777" w:rsidR="009D7F63" w:rsidRPr="0073389C" w:rsidRDefault="009D7F63" w:rsidP="009A78AB">
      <w:pPr>
        <w:pStyle w:val="Odsekzoznamu"/>
        <w:numPr>
          <w:ilvl w:val="1"/>
          <w:numId w:val="49"/>
        </w:numPr>
        <w:autoSpaceDE w:val="0"/>
        <w:autoSpaceDN w:val="0"/>
        <w:adjustRightInd w:val="0"/>
        <w:spacing w:before="120" w:after="120" w:line="288" w:lineRule="auto"/>
        <w:ind w:left="567" w:hanging="283"/>
        <w:contextualSpacing w:val="0"/>
        <w:jc w:val="both"/>
      </w:pPr>
      <w:r w:rsidRPr="0073389C">
        <w:t>iných osôb, u ktorých existuje predpoklad, že môžu ovplyvniť výsledok VO bez toho, aby sa nevyhnutne podieľali na jeho realizácii, ďalej len „zainteresované osoby“.</w:t>
      </w:r>
    </w:p>
    <w:p w14:paraId="7A55D3B9"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V zmysle § 46 ods. 2, zákona o príspevku z EŠIF uvádzame nasledovný zoznam zainteresovaných osôb:</w:t>
      </w:r>
    </w:p>
    <w:p w14:paraId="7A55D3BA" w14:textId="77777777" w:rsidR="009D7F63" w:rsidRPr="0073389C" w:rsidRDefault="009D7F63" w:rsidP="009A78AB">
      <w:pPr>
        <w:pStyle w:val="Odsekzoznamu"/>
        <w:numPr>
          <w:ilvl w:val="1"/>
          <w:numId w:val="50"/>
        </w:numPr>
        <w:autoSpaceDE w:val="0"/>
        <w:autoSpaceDN w:val="0"/>
        <w:adjustRightInd w:val="0"/>
        <w:spacing w:before="120" w:after="120" w:line="288" w:lineRule="auto"/>
        <w:ind w:left="567" w:hanging="283"/>
        <w:contextualSpacing w:val="0"/>
        <w:jc w:val="both"/>
      </w:pPr>
      <w:r w:rsidRPr="0073389C">
        <w:t>partner (partner prijímateľa, osoba ktorá sa podieľa na realizácii projektu);</w:t>
      </w:r>
    </w:p>
    <w:p w14:paraId="7A55D3BB" w14:textId="77777777" w:rsidR="009D7F63" w:rsidRPr="0073389C" w:rsidRDefault="009D7F63" w:rsidP="009A78AB">
      <w:pPr>
        <w:pStyle w:val="Odsekzoznamu"/>
        <w:numPr>
          <w:ilvl w:val="1"/>
          <w:numId w:val="50"/>
        </w:numPr>
        <w:autoSpaceDE w:val="0"/>
        <w:autoSpaceDN w:val="0"/>
        <w:adjustRightInd w:val="0"/>
        <w:spacing w:before="120" w:after="120" w:line="288" w:lineRule="auto"/>
        <w:ind w:left="567" w:hanging="283"/>
        <w:contextualSpacing w:val="0"/>
        <w:jc w:val="both"/>
      </w:pPr>
      <w:r w:rsidRPr="0073389C">
        <w:t>užívateľ (osoba, ktorej prijímateľ alebo partner poskytuje príspevok);</w:t>
      </w:r>
    </w:p>
    <w:p w14:paraId="7A55D3BC" w14:textId="026DC267" w:rsidR="009D7F63" w:rsidRPr="0073389C" w:rsidRDefault="009D7F63" w:rsidP="009A78AB">
      <w:pPr>
        <w:pStyle w:val="Odsekzoznamu"/>
        <w:numPr>
          <w:ilvl w:val="1"/>
          <w:numId w:val="50"/>
        </w:numPr>
        <w:autoSpaceDE w:val="0"/>
        <w:autoSpaceDN w:val="0"/>
        <w:adjustRightInd w:val="0"/>
        <w:spacing w:before="120" w:after="120" w:line="288" w:lineRule="auto"/>
        <w:ind w:left="567" w:hanging="283"/>
        <w:contextualSpacing w:val="0"/>
        <w:jc w:val="both"/>
      </w:pPr>
      <w:r w:rsidRPr="0073389C">
        <w:t xml:space="preserve">dodávateľ (osoba, ktorá dodáva </w:t>
      </w:r>
      <w:r w:rsidR="000314F5">
        <w:t>p</w:t>
      </w:r>
      <w:r w:rsidRPr="0073389C">
        <w:t xml:space="preserve">rijímateľovi zákazku na </w:t>
      </w:r>
      <w:r w:rsidR="000314F5">
        <w:t>p</w:t>
      </w:r>
      <w:r w:rsidRPr="0073389C">
        <w:t>rojekt);</w:t>
      </w:r>
    </w:p>
    <w:p w14:paraId="7A55D3BD" w14:textId="77777777" w:rsidR="009D7F63" w:rsidRPr="0073389C" w:rsidRDefault="009D7F63" w:rsidP="009A78AB">
      <w:pPr>
        <w:pStyle w:val="Odsekzoznamu"/>
        <w:numPr>
          <w:ilvl w:val="1"/>
          <w:numId w:val="50"/>
        </w:numPr>
        <w:autoSpaceDE w:val="0"/>
        <w:autoSpaceDN w:val="0"/>
        <w:adjustRightInd w:val="0"/>
        <w:spacing w:before="120" w:after="120" w:line="288" w:lineRule="auto"/>
        <w:ind w:left="567" w:hanging="283"/>
        <w:contextualSpacing w:val="0"/>
        <w:jc w:val="both"/>
      </w:pPr>
      <w:r w:rsidRPr="0073389C">
        <w:t>štatutárny orgán alebo člen štatutárneho orgánu, riadiaceho orgánu alebo dozorného orgánu žiadateľa, prijímateľa, užívateľa, dodávateľa alebo partnera;</w:t>
      </w:r>
    </w:p>
    <w:p w14:paraId="7A55D3BE" w14:textId="77777777" w:rsidR="009D7F63" w:rsidRPr="0073389C" w:rsidRDefault="009D7F63" w:rsidP="009A78AB">
      <w:pPr>
        <w:pStyle w:val="Odsekzoznamu"/>
        <w:numPr>
          <w:ilvl w:val="1"/>
          <w:numId w:val="50"/>
        </w:numPr>
        <w:autoSpaceDE w:val="0"/>
        <w:autoSpaceDN w:val="0"/>
        <w:adjustRightInd w:val="0"/>
        <w:spacing w:before="120" w:after="120" w:line="288" w:lineRule="auto"/>
        <w:ind w:left="567" w:hanging="283"/>
        <w:contextualSpacing w:val="0"/>
        <w:jc w:val="both"/>
      </w:pPr>
      <w:r w:rsidRPr="0073389C">
        <w:t>spoločník právnickej osoby, ktorá je žiadateľom, prijímateľom, užívateľom, dodávateľom alebo partnerom;</w:t>
      </w:r>
    </w:p>
    <w:p w14:paraId="7A55D3BF" w14:textId="77777777" w:rsidR="009D7F63" w:rsidRPr="0073389C" w:rsidRDefault="009D7F63" w:rsidP="009A78AB">
      <w:pPr>
        <w:pStyle w:val="Odsekzoznamu"/>
        <w:numPr>
          <w:ilvl w:val="1"/>
          <w:numId w:val="50"/>
        </w:numPr>
        <w:autoSpaceDE w:val="0"/>
        <w:autoSpaceDN w:val="0"/>
        <w:adjustRightInd w:val="0"/>
        <w:spacing w:before="120" w:after="120" w:line="288" w:lineRule="auto"/>
        <w:ind w:left="567" w:hanging="283"/>
        <w:contextualSpacing w:val="0"/>
        <w:jc w:val="both"/>
      </w:pPr>
      <w:r w:rsidRPr="0073389C">
        <w:t>osoba, ktorá je v pracovnoprávnom vzťahu k žiadateľovi, prijímateľovi, užívateľovi, dodávateľovi alebo partnerovi alebo v inom obdobnom vzťahu k žiadateľovi, prijímateľovi, užívateľovi, dodávateľovi alebo partnerovi;</w:t>
      </w:r>
    </w:p>
    <w:p w14:paraId="7A55D3C0" w14:textId="77777777" w:rsidR="009D7F63" w:rsidRPr="0073389C" w:rsidRDefault="009D7F63" w:rsidP="009A78AB">
      <w:pPr>
        <w:pStyle w:val="Odsekzoznamu"/>
        <w:numPr>
          <w:ilvl w:val="1"/>
          <w:numId w:val="50"/>
        </w:numPr>
        <w:autoSpaceDE w:val="0"/>
        <w:autoSpaceDN w:val="0"/>
        <w:adjustRightInd w:val="0"/>
        <w:spacing w:before="120" w:after="120" w:line="288" w:lineRule="auto"/>
        <w:ind w:left="567" w:hanging="283"/>
        <w:contextualSpacing w:val="0"/>
        <w:jc w:val="both"/>
      </w:pPr>
      <w:r w:rsidRPr="0073389C">
        <w:t>osoba, ktorá sa podieľala na vypracovaní alebo realizácii projektu pre žiadateľa alebo prijímateľa alebo ktorá prijala finančné prostriedky z rozpočtu projektu;</w:t>
      </w:r>
    </w:p>
    <w:p w14:paraId="7A55D3C1" w14:textId="77777777" w:rsidR="009D7F63" w:rsidRPr="0073389C" w:rsidRDefault="009D7F63" w:rsidP="009A78AB">
      <w:pPr>
        <w:pStyle w:val="Odsekzoznamu"/>
        <w:numPr>
          <w:ilvl w:val="1"/>
          <w:numId w:val="50"/>
        </w:numPr>
        <w:autoSpaceDE w:val="0"/>
        <w:autoSpaceDN w:val="0"/>
        <w:adjustRightInd w:val="0"/>
        <w:spacing w:before="120" w:after="120" w:line="288" w:lineRule="auto"/>
        <w:ind w:left="567" w:hanging="283"/>
        <w:contextualSpacing w:val="0"/>
        <w:jc w:val="both"/>
      </w:pPr>
      <w:r w:rsidRPr="0073389C">
        <w:t xml:space="preserve">osoba, ktorá je osobou blízkou podľa § 116 Občianskeho zákonníka žiadateľovi, prijímateľovi alebo osobe uvedenej v písmenách a) až g). </w:t>
      </w:r>
    </w:p>
    <w:p w14:paraId="7A55D3C3"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Upozorňujeme prijímateľa, že posudzovanie konfliktu záujmov bude v rámci kontroly VO spojené s procesom určovania finančných opráv, resp. s dôsledkom vylúčenia dotknutého VO z financovania v plnom rozsahu, v prípade ak predmetný identifikovaný konflikt záujmov mal, alebo mohol mať vplyv na výsledok VO.</w:t>
      </w:r>
    </w:p>
    <w:p w14:paraId="7A55D3C4" w14:textId="2897D42C"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000000"/>
        </w:rPr>
      </w:pPr>
      <w:r w:rsidRPr="0073389C">
        <w:rPr>
          <w:b/>
          <w:i/>
          <w:color w:val="000000"/>
        </w:rPr>
        <w:t>Dôležité upozornenie:</w:t>
      </w:r>
      <w:r w:rsidRPr="0073389C">
        <w:rPr>
          <w:color w:val="000000"/>
        </w:rPr>
        <w:t xml:space="preserve">  </w:t>
      </w:r>
      <w:r w:rsidRPr="0073389C">
        <w:rPr>
          <w:b/>
          <w:color w:val="000000"/>
        </w:rPr>
        <w:t>Poskytovateľ</w:t>
      </w:r>
      <w:r w:rsidRPr="0073389C">
        <w:rPr>
          <w:color w:val="000000"/>
        </w:rPr>
        <w:t xml:space="preserve"> na základe verejne dostupných informácií alebo na základe podnetov tretích strán a medializovaných prípadov pri kontrole VO </w:t>
      </w:r>
      <w:r w:rsidRPr="0073389C">
        <w:rPr>
          <w:b/>
          <w:color w:val="000000"/>
        </w:rPr>
        <w:t>preveruje prepojenosť</w:t>
      </w:r>
      <w:r w:rsidRPr="0073389C">
        <w:rPr>
          <w:color w:val="000000"/>
        </w:rPr>
        <w:t xml:space="preserve"> osôb vystupujúcich na strane </w:t>
      </w:r>
      <w:r w:rsidR="00380CB2">
        <w:rPr>
          <w:color w:val="000000"/>
        </w:rPr>
        <w:t>p</w:t>
      </w:r>
      <w:r w:rsidR="00380CB2" w:rsidRPr="0073389C">
        <w:rPr>
          <w:color w:val="000000"/>
        </w:rPr>
        <w:t xml:space="preserve">rijímateľa </w:t>
      </w:r>
      <w:r w:rsidRPr="0073389C">
        <w:rPr>
          <w:color w:val="000000"/>
        </w:rPr>
        <w:t>a </w:t>
      </w:r>
      <w:r w:rsidR="00380CB2">
        <w:rPr>
          <w:color w:val="000000"/>
        </w:rPr>
        <w:t>d</w:t>
      </w:r>
      <w:r w:rsidR="00380CB2" w:rsidRPr="0073389C">
        <w:rPr>
          <w:color w:val="000000"/>
        </w:rPr>
        <w:t>odávateľa</w:t>
      </w:r>
      <w:r w:rsidRPr="0073389C">
        <w:rPr>
          <w:color w:val="000000"/>
        </w:rPr>
        <w:t xml:space="preserve">, </w:t>
      </w:r>
      <w:r w:rsidR="00380CB2">
        <w:rPr>
          <w:color w:val="000000"/>
        </w:rPr>
        <w:t>p</w:t>
      </w:r>
      <w:r w:rsidR="00380CB2" w:rsidRPr="0073389C">
        <w:rPr>
          <w:color w:val="000000"/>
        </w:rPr>
        <w:t>artnera</w:t>
      </w:r>
      <w:r w:rsidRPr="0073389C">
        <w:rPr>
          <w:color w:val="000000"/>
        </w:rPr>
        <w:t xml:space="preserve">, </w:t>
      </w:r>
      <w:r w:rsidR="00380CB2">
        <w:rPr>
          <w:color w:val="000000"/>
        </w:rPr>
        <w:t>u</w:t>
      </w:r>
      <w:r w:rsidR="00380CB2" w:rsidRPr="0073389C">
        <w:rPr>
          <w:color w:val="000000"/>
        </w:rPr>
        <w:t xml:space="preserve">žívateľa </w:t>
      </w:r>
      <w:r w:rsidRPr="0073389C">
        <w:rPr>
          <w:color w:val="000000"/>
        </w:rPr>
        <w:t xml:space="preserve">(štatutárny orgán, konatelia, spoločníci, fyzické osoby). V prípade zistenia konfliktu záujmu bude </w:t>
      </w:r>
      <w:r w:rsidR="00380CB2">
        <w:rPr>
          <w:color w:val="000000"/>
        </w:rPr>
        <w:t>p</w:t>
      </w:r>
      <w:r w:rsidRPr="0073389C">
        <w:rPr>
          <w:color w:val="000000"/>
        </w:rPr>
        <w:t>oskytovateľ postupovať v zmysle ods. 12) §</w:t>
      </w:r>
      <w:r w:rsidR="00CC5712">
        <w:rPr>
          <w:color w:val="000000"/>
        </w:rPr>
        <w:t xml:space="preserve"> </w:t>
      </w:r>
      <w:r w:rsidRPr="0073389C">
        <w:rPr>
          <w:color w:val="000000"/>
        </w:rPr>
        <w:t>46 Zákona o príspevku z EŠIF.</w:t>
      </w:r>
    </w:p>
    <w:p w14:paraId="7A55D3C5"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Predchádzanie konfliktu záujmu začína už pri prieskume trhu. Prijímateľ sa musí snažiť získať čo najvýhodnejšiu ponuku a práve za týmto účelom musí aj konať. Nesmie sa dostať do konfliktu záujmov.</w:t>
      </w:r>
    </w:p>
    <w:p w14:paraId="7A55D3C6" w14:textId="03E9B921" w:rsidR="009D7F63" w:rsidRDefault="009D7F63" w:rsidP="009D7F63">
      <w:pPr>
        <w:autoSpaceDE w:val="0"/>
        <w:autoSpaceDN w:val="0"/>
        <w:adjustRightInd w:val="0"/>
        <w:spacing w:before="120" w:after="120" w:line="288" w:lineRule="auto"/>
        <w:jc w:val="both"/>
        <w:rPr>
          <w:color w:val="000000"/>
        </w:rPr>
      </w:pPr>
      <w:r w:rsidRPr="0073389C">
        <w:rPr>
          <w:color w:val="000000"/>
        </w:rPr>
        <w:t xml:space="preserve">Ďalšími osobami, ktoré prichádzajú do kontaktu s procesom </w:t>
      </w:r>
      <w:r w:rsidR="00101F35">
        <w:rPr>
          <w:color w:val="000000"/>
        </w:rPr>
        <w:t>VO</w:t>
      </w:r>
      <w:r w:rsidRPr="0073389C">
        <w:rPr>
          <w:color w:val="000000"/>
        </w:rPr>
        <w:t xml:space="preserve"> na strane </w:t>
      </w:r>
      <w:r w:rsidR="00101F35">
        <w:rPr>
          <w:color w:val="000000"/>
        </w:rPr>
        <w:t>p</w:t>
      </w:r>
      <w:r w:rsidR="00101F35" w:rsidRPr="0073389C">
        <w:rPr>
          <w:color w:val="000000"/>
        </w:rPr>
        <w:t xml:space="preserve">rijímateľa  </w:t>
      </w:r>
      <w:r w:rsidRPr="0073389C">
        <w:rPr>
          <w:color w:val="000000"/>
        </w:rPr>
        <w:t xml:space="preserve">sú členovia komisie na otváranie a na vyhodnocovanie ponúk (podľa ZVO). Tieto osoby sú taktiež povinné sa oboznámiť a na znak súhlasu podpísať čestné vyhlásenie členov komisie. </w:t>
      </w:r>
    </w:p>
    <w:p w14:paraId="249DB51A" w14:textId="77777777" w:rsidR="001325C0" w:rsidRDefault="001325C0" w:rsidP="009D7F63">
      <w:pPr>
        <w:autoSpaceDE w:val="0"/>
        <w:autoSpaceDN w:val="0"/>
        <w:adjustRightInd w:val="0"/>
        <w:spacing w:before="120" w:after="120" w:line="288" w:lineRule="auto"/>
        <w:jc w:val="both"/>
        <w:rPr>
          <w:color w:val="000000"/>
        </w:rPr>
      </w:pPr>
    </w:p>
    <w:p w14:paraId="1897F714" w14:textId="77777777" w:rsidR="001325C0" w:rsidRPr="00796597" w:rsidRDefault="001325C0" w:rsidP="001325C0">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rFonts w:cs="Arial"/>
          <w:szCs w:val="19"/>
        </w:rPr>
      </w:pPr>
      <w:r w:rsidRPr="00796597">
        <w:rPr>
          <w:rFonts w:cs="Arial"/>
          <w:b/>
          <w:i/>
          <w:szCs w:val="19"/>
        </w:rPr>
        <w:t xml:space="preserve">Dôležité upozornenie: </w:t>
      </w:r>
      <w:r w:rsidRPr="00796597">
        <w:rPr>
          <w:rFonts w:cs="Arial"/>
          <w:szCs w:val="19"/>
        </w:rPr>
        <w:t>Prijímateľ zabezpečí v každej etape postupu verejného obstarávania (príprava, hodnotenie a ukončenie), aby osoba zodpovedná za obstarávanie požiadala každú osobou (vrátane externých expertou zúčastňujúcich sa procese prípravy a realizácie VO), ktorá sa zúčastňuje na postupe verejného obstarávania, o podanie čestného vyhlásenia o neprítomnosti konfliktu záujmov a za zozbieranie týchto vyhlásení a predloženie vyššie uvedeného čestné vyhlásenie v dokumentácii k VO.</w:t>
      </w:r>
    </w:p>
    <w:p w14:paraId="60D7E9EE" w14:textId="77777777" w:rsidR="001325C0" w:rsidRPr="0073389C" w:rsidRDefault="001325C0" w:rsidP="009D7F63">
      <w:pPr>
        <w:autoSpaceDE w:val="0"/>
        <w:autoSpaceDN w:val="0"/>
        <w:adjustRightInd w:val="0"/>
        <w:spacing w:before="120" w:after="120" w:line="288" w:lineRule="auto"/>
        <w:jc w:val="both"/>
        <w:rPr>
          <w:color w:val="000000"/>
        </w:rPr>
      </w:pPr>
    </w:p>
    <w:p w14:paraId="7A55D3C7" w14:textId="77777777" w:rsidR="009D7F63" w:rsidRPr="0073389C" w:rsidRDefault="009D7F63" w:rsidP="009D7F63">
      <w:pPr>
        <w:autoSpaceDE w:val="0"/>
        <w:autoSpaceDN w:val="0"/>
        <w:adjustRightInd w:val="0"/>
        <w:spacing w:before="120" w:after="120" w:line="288" w:lineRule="auto"/>
        <w:jc w:val="both"/>
        <w:rPr>
          <w:b/>
        </w:rPr>
      </w:pPr>
      <w:r w:rsidRPr="0073389C">
        <w:rPr>
          <w:b/>
        </w:rPr>
        <w:lastRenderedPageBreak/>
        <w:t xml:space="preserve">Vzorové situácie pre konflikt záujmov: </w:t>
      </w:r>
    </w:p>
    <w:tbl>
      <w:tblPr>
        <w:tblStyle w:val="Deloittetable1"/>
        <w:tblW w:w="9242" w:type="dxa"/>
        <w:tblBorders>
          <w:top w:val="single" w:sz="4" w:space="0" w:color="9ACD66"/>
          <w:left w:val="single" w:sz="4" w:space="0" w:color="9ACD66"/>
          <w:bottom w:val="single" w:sz="4" w:space="0" w:color="9ACD66"/>
          <w:right w:val="single" w:sz="4" w:space="0" w:color="9ACD66"/>
          <w:insideH w:val="single" w:sz="4" w:space="0" w:color="9ACD66"/>
          <w:insideV w:val="single" w:sz="4" w:space="0" w:color="9ACD66"/>
        </w:tblBorders>
        <w:tblLook w:val="04A0" w:firstRow="1" w:lastRow="0" w:firstColumn="1" w:lastColumn="0" w:noHBand="0" w:noVBand="1"/>
      </w:tblPr>
      <w:tblGrid>
        <w:gridCol w:w="454"/>
        <w:gridCol w:w="4536"/>
        <w:gridCol w:w="4252"/>
      </w:tblGrid>
      <w:tr w:rsidR="009D7F63" w:rsidRPr="0073389C" w14:paraId="7A55D3CB"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8" w14:textId="77777777" w:rsidR="009D7F63" w:rsidRPr="0073389C" w:rsidRDefault="009D7F63" w:rsidP="009D7F63">
            <w:pPr>
              <w:rPr>
                <w:rFonts w:asciiTheme="minorHAnsi" w:hAnsiTheme="minorHAnsi"/>
                <w:b w:val="0"/>
              </w:rPr>
            </w:pPr>
          </w:p>
        </w:tc>
        <w:tc>
          <w:tcPr>
            <w:tcW w:w="4536" w:type="dxa"/>
            <w:vAlign w:val="center"/>
          </w:tcPr>
          <w:p w14:paraId="7A55D3C9" w14:textId="0DEF23F5"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Forma prepojenosti</w:t>
            </w:r>
            <w:r w:rsidR="001325C0">
              <w:rPr>
                <w:rStyle w:val="Odkaznapoznmkupodiarou"/>
              </w:rPr>
              <w:footnoteReference w:id="103"/>
            </w:r>
          </w:p>
        </w:tc>
        <w:tc>
          <w:tcPr>
            <w:tcW w:w="4252" w:type="dxa"/>
            <w:vAlign w:val="center"/>
          </w:tcPr>
          <w:p w14:paraId="7A55D3CA" w14:textId="77777777"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Prejav v dokumentácii k verejnému obstarávaniu</w:t>
            </w:r>
          </w:p>
        </w:tc>
      </w:tr>
      <w:tr w:rsidR="009D7F63" w:rsidRPr="0073389C" w14:paraId="7A55D3CF"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C" w14:textId="77777777" w:rsidR="009D7F63" w:rsidRPr="0073389C" w:rsidRDefault="009D7F63" w:rsidP="009D7F63">
            <w:pPr>
              <w:spacing w:before="120"/>
              <w:jc w:val="center"/>
            </w:pPr>
            <w:r w:rsidRPr="0073389C">
              <w:t>a)</w:t>
            </w:r>
          </w:p>
        </w:tc>
        <w:tc>
          <w:tcPr>
            <w:tcW w:w="4536" w:type="dxa"/>
            <w:vAlign w:val="center"/>
          </w:tcPr>
          <w:p w14:paraId="7A55D3CD"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štatutárneho orgánu obstarávateľa.</w:t>
            </w:r>
          </w:p>
        </w:tc>
        <w:tc>
          <w:tcPr>
            <w:tcW w:w="4252" w:type="dxa"/>
            <w:vAlign w:val="center"/>
          </w:tcPr>
          <w:p w14:paraId="7A55D3CE" w14:textId="6789D0E4" w:rsidR="009D7F63" w:rsidRPr="0073389C" w:rsidRDefault="009D7F63" w:rsidP="009A78AB">
            <w:pPr>
              <w:numPr>
                <w:ilvl w:val="0"/>
                <w:numId w:val="45"/>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meno, priezvisko, bydlisko, dátum narodenia, miesto podnikania/sídlo posudzovaných subjektov</w:t>
            </w:r>
            <w:r w:rsidR="001325C0">
              <w:t xml:space="preserve"> </w:t>
            </w:r>
            <w:r w:rsidR="001325C0" w:rsidRPr="001325C0">
              <w:t>– všetky atribúty nasvedčujú tomu, že ide o totožnú osobu v rôznych funkciách</w:t>
            </w:r>
          </w:p>
        </w:tc>
      </w:tr>
      <w:tr w:rsidR="009D7F63" w:rsidRPr="0073389C" w14:paraId="7A55D3D3"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0" w14:textId="77777777" w:rsidR="009D7F63" w:rsidRPr="0073389C" w:rsidRDefault="009D7F63" w:rsidP="009D7F63">
            <w:pPr>
              <w:spacing w:before="120"/>
              <w:jc w:val="center"/>
            </w:pPr>
            <w:r w:rsidRPr="0073389C">
              <w:t>b)</w:t>
            </w:r>
          </w:p>
        </w:tc>
        <w:tc>
          <w:tcPr>
            <w:tcW w:w="4536" w:type="dxa"/>
            <w:vAlign w:val="center"/>
          </w:tcPr>
          <w:p w14:paraId="7A55D3D1" w14:textId="386FD73F"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rodinný príslušník alebo príbuzný</w:t>
            </w:r>
            <w:r w:rsidR="001325C0">
              <w:rPr>
                <w:rStyle w:val="Odkaznapoznmkupodiarou"/>
              </w:rPr>
              <w:footnoteReference w:id="104"/>
            </w:r>
            <w:r w:rsidRPr="0073389C">
              <w:t xml:space="preserve"> člena  štatutárneho orgánu </w:t>
            </w:r>
            <w:r w:rsidR="001325C0">
              <w:t>prijímateľa</w:t>
            </w:r>
            <w:r w:rsidRPr="0073389C">
              <w:t>.</w:t>
            </w:r>
          </w:p>
        </w:tc>
        <w:tc>
          <w:tcPr>
            <w:tcW w:w="4252" w:type="dxa"/>
            <w:vAlign w:val="center"/>
          </w:tcPr>
          <w:p w14:paraId="7A55D3D2" w14:textId="77777777" w:rsidR="009D7F63" w:rsidRPr="0073389C" w:rsidRDefault="009D7F63" w:rsidP="009A78AB">
            <w:pPr>
              <w:numPr>
                <w:ilvl w:val="0"/>
                <w:numId w:val="45"/>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priezvisko, príp. bydlisko, sídlo subjektov</w:t>
            </w:r>
          </w:p>
        </w:tc>
      </w:tr>
      <w:tr w:rsidR="009D7F63" w:rsidRPr="0073389C" w14:paraId="7A55D3D7"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4" w14:textId="77777777" w:rsidR="009D7F63" w:rsidRPr="0073389C" w:rsidRDefault="009D7F63" w:rsidP="009D7F63">
            <w:pPr>
              <w:spacing w:before="120"/>
              <w:jc w:val="center"/>
            </w:pPr>
            <w:r w:rsidRPr="0073389C">
              <w:t>c)</w:t>
            </w:r>
          </w:p>
        </w:tc>
        <w:tc>
          <w:tcPr>
            <w:tcW w:w="4536" w:type="dxa"/>
            <w:vAlign w:val="center"/>
          </w:tcPr>
          <w:p w14:paraId="7A55D3D5" w14:textId="35A15575"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obchodný partner člena štatutárneho orgánu </w:t>
            </w:r>
            <w:r w:rsidR="001325C0">
              <w:t>prijímateľa</w:t>
            </w:r>
            <w:r w:rsidR="001325C0" w:rsidRPr="0073389C">
              <w:t xml:space="preserve"> </w:t>
            </w:r>
            <w:r w:rsidRPr="0073389C">
              <w:t>(napr. spolukonatelia/členovia štatutárneho orgánu majú majetkové prepojenie v tretej firme, spolumajitelia tretej firmy - súčasní alebo bývalí).</w:t>
            </w:r>
          </w:p>
        </w:tc>
        <w:tc>
          <w:tcPr>
            <w:tcW w:w="4252" w:type="dxa"/>
            <w:vAlign w:val="center"/>
          </w:tcPr>
          <w:p w14:paraId="7A55D3D6" w14:textId="19F41A74" w:rsidR="009D7F63" w:rsidRPr="0073389C" w:rsidRDefault="009D7F63" w:rsidP="009A78AB">
            <w:pPr>
              <w:numPr>
                <w:ilvl w:val="0"/>
                <w:numId w:val="45"/>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 xml:space="preserve">skúmateľné </w:t>
            </w:r>
            <w:r w:rsidR="001325C0">
              <w:t xml:space="preserve">napr. </w:t>
            </w:r>
            <w:r w:rsidRPr="0073389C">
              <w:t>na webstránke OR SR a ŽR SR a verejné registre rôznych organizácií</w:t>
            </w:r>
          </w:p>
        </w:tc>
      </w:tr>
      <w:tr w:rsidR="009D7F63" w:rsidRPr="0073389C" w14:paraId="7A55D3DC"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8" w14:textId="77777777" w:rsidR="009D7F63" w:rsidRPr="0073389C" w:rsidRDefault="009D7F63" w:rsidP="009D7F63">
            <w:pPr>
              <w:spacing w:before="120"/>
              <w:jc w:val="center"/>
            </w:pPr>
            <w:r w:rsidRPr="0073389C">
              <w:t>d)</w:t>
            </w:r>
          </w:p>
        </w:tc>
        <w:tc>
          <w:tcPr>
            <w:tcW w:w="4536" w:type="dxa"/>
            <w:vAlign w:val="center"/>
          </w:tcPr>
          <w:p w14:paraId="7A55D3D9" w14:textId="44A79A80"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zároveň zamestnancom </w:t>
            </w:r>
            <w:r w:rsidR="001325C0">
              <w:t>prijímateľa</w:t>
            </w:r>
            <w:r w:rsidR="001325C0" w:rsidRPr="0073389C">
              <w:t xml:space="preserve"> </w:t>
            </w:r>
            <w:r w:rsidRPr="0073389C">
              <w:t>alebo pre neho pracuje na základe živnostenského oprávnenia.</w:t>
            </w:r>
          </w:p>
          <w:p w14:paraId="7A55D3DA"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DB" w14:textId="77777777" w:rsidR="009D7F63" w:rsidRPr="0073389C" w:rsidRDefault="009D7F63" w:rsidP="009A78AB">
            <w:pPr>
              <w:numPr>
                <w:ilvl w:val="0"/>
                <w:numId w:val="45"/>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pracujú na projektovom manažmente a vystupujú v rozpočte projektu, pracovných výkazoch, pracovných zmluvách k projektu, atď.</w:t>
            </w:r>
          </w:p>
        </w:tc>
      </w:tr>
      <w:tr w:rsidR="009D7F63" w:rsidRPr="0073389C" w14:paraId="7A55D3E0"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D" w14:textId="77777777" w:rsidR="009D7F63" w:rsidRPr="0073389C" w:rsidRDefault="009D7F63" w:rsidP="009D7F63">
            <w:pPr>
              <w:spacing w:before="120"/>
              <w:jc w:val="center"/>
            </w:pPr>
            <w:r w:rsidRPr="0073389C">
              <w:t>e)</w:t>
            </w:r>
          </w:p>
        </w:tc>
        <w:tc>
          <w:tcPr>
            <w:tcW w:w="4536" w:type="dxa"/>
            <w:vAlign w:val="center"/>
          </w:tcPr>
          <w:p w14:paraId="7A55D3DE"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osoby podľa § 7 zákona o verejnom obstarávaní (napr. občianskeho združenia).</w:t>
            </w:r>
          </w:p>
        </w:tc>
        <w:tc>
          <w:tcPr>
            <w:tcW w:w="4252" w:type="dxa"/>
            <w:vAlign w:val="center"/>
          </w:tcPr>
          <w:p w14:paraId="7A55D3DF" w14:textId="77777777" w:rsidR="009D7F63" w:rsidRPr="0073389C" w:rsidRDefault="009D7F63" w:rsidP="009A78AB">
            <w:pPr>
              <w:numPr>
                <w:ilvl w:val="0"/>
                <w:numId w:val="45"/>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vystupujú v stanovách, zápisniciach z valných zhromaždení, pracujú na projektovom manažmente na dohodu o vykonaní práce, atď.</w:t>
            </w:r>
          </w:p>
        </w:tc>
      </w:tr>
      <w:tr w:rsidR="009D7F63" w:rsidRPr="0073389C" w14:paraId="7A55D3E5"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1" w14:textId="77777777" w:rsidR="009D7F63" w:rsidRPr="0073389C" w:rsidRDefault="009D7F63" w:rsidP="009D7F63">
            <w:pPr>
              <w:spacing w:before="120"/>
              <w:jc w:val="center"/>
            </w:pPr>
            <w:r w:rsidRPr="0073389C">
              <w:t>f)</w:t>
            </w:r>
          </w:p>
        </w:tc>
        <w:tc>
          <w:tcPr>
            <w:tcW w:w="4536" w:type="dxa"/>
            <w:vAlign w:val="center"/>
          </w:tcPr>
          <w:p w14:paraId="7A55D3E2" w14:textId="3EAFEA60"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w:t>
            </w:r>
            <w:r w:rsidR="001325C0">
              <w:t>blízkou osobou</w:t>
            </w:r>
            <w:r w:rsidR="001325C0">
              <w:rPr>
                <w:rStyle w:val="Odkaznapoznmkupodiarou"/>
              </w:rPr>
              <w:footnoteReference w:id="105"/>
            </w:r>
            <w:r w:rsidR="001325C0">
              <w:t xml:space="preserve"> </w:t>
            </w:r>
            <w:r w:rsidRPr="0073389C">
              <w:t xml:space="preserve"> člena štatutárneho orgánu </w:t>
            </w:r>
            <w:r w:rsidR="001325C0">
              <w:t>prijímateľa</w:t>
            </w:r>
            <w:r w:rsidRPr="0073389C">
              <w:t>.</w:t>
            </w:r>
          </w:p>
        </w:tc>
        <w:tc>
          <w:tcPr>
            <w:tcW w:w="4252" w:type="dxa"/>
            <w:vAlign w:val="center"/>
          </w:tcPr>
          <w:p w14:paraId="000EBE88" w14:textId="411B891E" w:rsidR="001325C0" w:rsidRDefault="001325C0" w:rsidP="009A78AB">
            <w:pPr>
              <w:numPr>
                <w:ilvl w:val="0"/>
                <w:numId w:val="45"/>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1325C0">
              <w:t>rovnaké priezvisko, príp. bydlisko, sídlo subjektov, alebo</w:t>
            </w:r>
          </w:p>
          <w:p w14:paraId="7A55D3E3" w14:textId="3CF3BF97" w:rsidR="009D7F63" w:rsidRPr="0073389C" w:rsidRDefault="009D7F63" w:rsidP="009A78AB">
            <w:pPr>
              <w:numPr>
                <w:ilvl w:val="0"/>
                <w:numId w:val="45"/>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 z dokumentácie VO alebo projektu zistiteľné iba náhodne</w:t>
            </w:r>
            <w:r w:rsidR="001325C0">
              <w:t xml:space="preserve"> alebo</w:t>
            </w:r>
          </w:p>
          <w:p w14:paraId="7A55D3E4" w14:textId="7DBF44DB" w:rsidR="009D7F63" w:rsidRPr="0073389C" w:rsidRDefault="009D7F63" w:rsidP="009A78AB">
            <w:pPr>
              <w:numPr>
                <w:ilvl w:val="0"/>
                <w:numId w:val="45"/>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nepriame dôkazy o neracionálnom správaní </w:t>
            </w:r>
            <w:r w:rsidR="001325C0">
              <w:t>prijímateľa</w:t>
            </w:r>
          </w:p>
        </w:tc>
      </w:tr>
      <w:tr w:rsidR="009D7F63" w:rsidRPr="0073389C" w14:paraId="7A55D3E9"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6" w14:textId="77777777" w:rsidR="009D7F63" w:rsidRPr="0073389C" w:rsidRDefault="009D7F63" w:rsidP="009D7F63">
            <w:pPr>
              <w:spacing w:before="120"/>
              <w:jc w:val="center"/>
            </w:pPr>
            <w:r w:rsidRPr="0073389C">
              <w:t>g)</w:t>
            </w:r>
          </w:p>
        </w:tc>
        <w:tc>
          <w:tcPr>
            <w:tcW w:w="4536" w:type="dxa"/>
            <w:vAlign w:val="center"/>
          </w:tcPr>
          <w:p w14:paraId="7A55D3E7" w14:textId="2DC1798D"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úspešného uchádzača s predstaviteľmi </w:t>
            </w:r>
            <w:r w:rsidR="001325C0">
              <w:t>prijímateľa</w:t>
            </w:r>
            <w:r w:rsidR="001325C0" w:rsidRPr="0073389C">
              <w:t xml:space="preserve"> </w:t>
            </w:r>
            <w:r w:rsidRPr="0073389C">
              <w:t>na iných projektoch.</w:t>
            </w:r>
          </w:p>
        </w:tc>
        <w:tc>
          <w:tcPr>
            <w:tcW w:w="4252" w:type="dxa"/>
            <w:vAlign w:val="center"/>
          </w:tcPr>
          <w:p w14:paraId="7A55D3E8" w14:textId="77777777" w:rsidR="009D7F63" w:rsidRPr="0073389C" w:rsidRDefault="009D7F63" w:rsidP="009A78AB">
            <w:pPr>
              <w:numPr>
                <w:ilvl w:val="0"/>
                <w:numId w:val="45"/>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z verejných a neverejných zdrojov (napr. IT monitorovací systém fondov - ITMS)</w:t>
            </w:r>
          </w:p>
        </w:tc>
      </w:tr>
      <w:tr w:rsidR="009D7F63" w:rsidRPr="0073389C" w14:paraId="7A55D3ED"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A" w14:textId="77777777" w:rsidR="009D7F63" w:rsidRPr="0073389C" w:rsidRDefault="009D7F63" w:rsidP="009D7F63">
            <w:pPr>
              <w:spacing w:before="120"/>
              <w:jc w:val="center"/>
            </w:pPr>
            <w:r w:rsidRPr="0073389C">
              <w:t>h)</w:t>
            </w:r>
          </w:p>
        </w:tc>
        <w:tc>
          <w:tcPr>
            <w:tcW w:w="4536" w:type="dxa"/>
            <w:vAlign w:val="center"/>
          </w:tcPr>
          <w:p w14:paraId="7A55D3EB" w14:textId="7260D097"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w:t>
            </w:r>
            <w:r w:rsidR="001325C0">
              <w:t>prijímateľa</w:t>
            </w:r>
            <w:r w:rsidR="001325C0" w:rsidRPr="0073389C">
              <w:t xml:space="preserve"> </w:t>
            </w:r>
            <w:r w:rsidRPr="0073389C">
              <w:t>s budúcim úspešným uchádzačom v etape prípravy verejného obstarávania.</w:t>
            </w:r>
          </w:p>
        </w:tc>
        <w:tc>
          <w:tcPr>
            <w:tcW w:w="4252" w:type="dxa"/>
            <w:vAlign w:val="center"/>
          </w:tcPr>
          <w:p w14:paraId="7A55D3EC" w14:textId="77777777" w:rsidR="009D7F63" w:rsidRPr="0073389C" w:rsidRDefault="009D7F63" w:rsidP="009A78AB">
            <w:pPr>
              <w:numPr>
                <w:ilvl w:val="0"/>
                <w:numId w:val="45"/>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opis predmetu zákazky tvoriaci súčasť súťažných podkladov alebo podpornú dokumentáciu k verejnému obstarávaniu (napr. štúdiu uskutočniteľnosti) vypracoval budúci úspešný uchádzač</w:t>
            </w:r>
          </w:p>
        </w:tc>
      </w:tr>
      <w:tr w:rsidR="009D7F63" w:rsidRPr="0073389C" w14:paraId="7A55D3F4"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E" w14:textId="77777777" w:rsidR="009D7F63" w:rsidRPr="0073389C" w:rsidRDefault="009D7F63" w:rsidP="009D7F63">
            <w:pPr>
              <w:spacing w:before="120"/>
              <w:jc w:val="center"/>
            </w:pPr>
            <w:r w:rsidRPr="0073389C">
              <w:lastRenderedPageBreak/>
              <w:t>i)</w:t>
            </w:r>
          </w:p>
        </w:tc>
        <w:tc>
          <w:tcPr>
            <w:tcW w:w="4536" w:type="dxa"/>
            <w:vAlign w:val="center"/>
          </w:tcPr>
          <w:p w14:paraId="7A55D3EF" w14:textId="35971F82" w:rsidR="009D7F63" w:rsidRPr="0073389C" w:rsidRDefault="009D7F63" w:rsidP="001874BF">
            <w:pPr>
              <w:keepNext/>
              <w:keepLines/>
              <w:jc w:val="both"/>
              <w:cnfStyle w:val="000000000000" w:firstRow="0" w:lastRow="0" w:firstColumn="0" w:lastColumn="0" w:oddVBand="0" w:evenVBand="0" w:oddHBand="0" w:evenHBand="0" w:firstRowFirstColumn="0" w:firstRowLastColumn="0" w:lastRowFirstColumn="0" w:lastRowLastColumn="0"/>
            </w:pPr>
            <w:r w:rsidRPr="0073389C">
              <w:t xml:space="preserve">Akákoľvek indícia o konflikte záujmov člena hodnotiacej komisie alebo člena štatutárneho orgánu </w:t>
            </w:r>
            <w:r w:rsidR="001325C0">
              <w:t>prijímateľa</w:t>
            </w:r>
            <w:r w:rsidR="001325C0" w:rsidRPr="0073389C">
              <w:t xml:space="preserve"> </w:t>
            </w:r>
            <w:r w:rsidRPr="0073389C">
              <w:t>(napr. z dôvodu, že takáto osoba má obchodný podiel v spoločnostiach, ktoré dávajú ponuku</w:t>
            </w:r>
            <w:r w:rsidR="00DF0865">
              <w:rPr>
                <w:rStyle w:val="Odkaznapoznmkupodiarou"/>
              </w:rPr>
              <w:footnoteReference w:id="106"/>
            </w:r>
            <w:r w:rsidRPr="0073389C">
              <w:t xml:space="preserve">). Spoločenské alebo osobné kontakty (blízka osoba) medzi osobami úspešného uchádzača a  </w:t>
            </w:r>
            <w:r w:rsidR="001325C0">
              <w:t>prijímateľa</w:t>
            </w:r>
            <w:r w:rsidRPr="0073389C">
              <w:t>.</w:t>
            </w:r>
          </w:p>
          <w:p w14:paraId="7A55D3F0"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F1" w14:textId="6864C54A" w:rsidR="009D7F63" w:rsidRPr="0073389C" w:rsidRDefault="009D7F63" w:rsidP="009A78AB">
            <w:pPr>
              <w:keepNext/>
              <w:keepLines/>
              <w:numPr>
                <w:ilvl w:val="0"/>
                <w:numId w:val="46"/>
              </w:numPr>
              <w:ind w:left="176" w:hanging="176"/>
              <w:jc w:val="both"/>
              <w:cnfStyle w:val="000000000000" w:firstRow="0" w:lastRow="0" w:firstColumn="0" w:lastColumn="0" w:oddVBand="0" w:evenVBand="0" w:oddHBand="0" w:evenHBand="0" w:firstRowFirstColumn="0" w:firstRowLastColumn="0" w:lastRowFirstColumn="0" w:lastRowLastColumn="0"/>
            </w:pPr>
            <w:r w:rsidRPr="0073389C">
              <w:t>životopis jedného z členov hodnotiacej komisie indikuje predchádzajúce zamestnanie v jednej zo spoločností, ktoré sa zúčastňujú VO</w:t>
            </w:r>
            <w:r w:rsidR="001325C0">
              <w:t>, alebo</w:t>
            </w:r>
          </w:p>
          <w:p w14:paraId="7A55D3F2" w14:textId="3DEC7016" w:rsidR="009D7F63" w:rsidRPr="0073389C" w:rsidRDefault="009D7F63" w:rsidP="009A78AB">
            <w:pPr>
              <w:keepNext/>
              <w:keepLines/>
              <w:numPr>
                <w:ilvl w:val="0"/>
                <w:numId w:val="46"/>
              </w:numPr>
              <w:ind w:left="176" w:hanging="176"/>
              <w:jc w:val="both"/>
              <w:cnfStyle w:val="000000000000" w:firstRow="0" w:lastRow="0" w:firstColumn="0" w:lastColumn="0" w:oddVBand="0" w:evenVBand="0" w:oddHBand="0" w:evenHBand="0" w:firstRowFirstColumn="0" w:firstRowLastColumn="0" w:lastRowFirstColumn="0" w:lastRowLastColumn="0"/>
            </w:pPr>
            <w:r w:rsidRPr="0073389C">
              <w:t>spoločnosť, ktorá sa uchádza o účasť vo VO bola vytvorená tesne pred vyhlásením  VO, resp. bol upravený predmet jej podnikania</w:t>
            </w:r>
            <w:r w:rsidR="001325C0">
              <w:t>, alebo</w:t>
            </w:r>
          </w:p>
          <w:p w14:paraId="7A55D3F3" w14:textId="01A0967F" w:rsidR="009D7F63" w:rsidRPr="0073389C" w:rsidRDefault="009D7F63" w:rsidP="009A78AB">
            <w:pPr>
              <w:pStyle w:val="Odsekzoznamu"/>
              <w:numPr>
                <w:ilvl w:val="0"/>
                <w:numId w:val="46"/>
              </w:numPr>
              <w:ind w:left="176" w:hanging="176"/>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rovnaká adresa sídla </w:t>
            </w:r>
            <w:r w:rsidR="001325C0">
              <w:t>prijímate</w:t>
            </w:r>
            <w:r w:rsidR="001325C0" w:rsidRPr="0073389C">
              <w:t xml:space="preserve">ľa </w:t>
            </w:r>
            <w:r w:rsidRPr="0073389C">
              <w:t>a uchádzača</w:t>
            </w:r>
          </w:p>
        </w:tc>
      </w:tr>
    </w:tbl>
    <w:p w14:paraId="7A55D3F5" w14:textId="77777777" w:rsidR="009D7F63" w:rsidRPr="0073389C" w:rsidRDefault="009D7F63" w:rsidP="009D7F63">
      <w:pPr>
        <w:autoSpaceDE w:val="0"/>
        <w:autoSpaceDN w:val="0"/>
        <w:adjustRightInd w:val="0"/>
        <w:spacing w:before="120" w:after="120" w:line="288" w:lineRule="auto"/>
        <w:jc w:val="both"/>
      </w:pPr>
      <w:r w:rsidRPr="0073389C">
        <w:t xml:space="preserve">Poskytovateľ identifikoval </w:t>
      </w:r>
      <w:r w:rsidRPr="0073389C">
        <w:rPr>
          <w:b/>
        </w:rPr>
        <w:t>prejavy konfliktu záujmov v procese VO, ktoré považuje za najčastejšie</w:t>
      </w:r>
      <w:r w:rsidRPr="0073389C">
        <w:t xml:space="preserve"> sa vyskytujúce. Ide o nasledovné prejavy:</w:t>
      </w:r>
    </w:p>
    <w:p w14:paraId="7A55D3F6" w14:textId="5B96B7B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určenie diskriminačných alebo neoprávnených podmienok účasti, súťažných podmienok alebo kritérií na vyhodnotenie ponúk zjavne zvýhodňujúcich uchádzača/záujemcu identifikovaného v konflikte záujmov (ktorý na ich základe získa predmetnú zákazku</w:t>
      </w:r>
      <w:r w:rsidR="0051119D" w:rsidRPr="0073389C">
        <w:rPr>
          <w:rFonts w:cs="Arial"/>
          <w:lang w:val="sk-SK"/>
        </w:rPr>
        <w:t>)</w:t>
      </w:r>
      <w:r w:rsidR="0051119D">
        <w:rPr>
          <w:rFonts w:cs="Arial"/>
          <w:lang w:val="sk-SK"/>
        </w:rPr>
        <w:t>.</w:t>
      </w:r>
      <w:r w:rsidR="0051119D" w:rsidRPr="0073389C">
        <w:rPr>
          <w:rFonts w:cs="Arial"/>
          <w:lang w:val="sk-SK"/>
        </w:rPr>
        <w:t xml:space="preserve"> </w:t>
      </w:r>
    </w:p>
    <w:p w14:paraId="7A55D3F7" w14:textId="47CCA1D4"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špecifikácia predmetu zákazky je „šitá na mieru“ ponuke uchádzača v konflikte záujmov</w:t>
      </w:r>
      <w:r w:rsidR="0051119D">
        <w:rPr>
          <w:rFonts w:cs="Arial"/>
          <w:lang w:val="sk-SK"/>
        </w:rPr>
        <w:t>.</w:t>
      </w:r>
      <w:r w:rsidR="0051119D" w:rsidRPr="0073389C">
        <w:rPr>
          <w:rFonts w:cs="Arial"/>
          <w:lang w:val="sk-SK"/>
        </w:rPr>
        <w:t xml:space="preserve"> </w:t>
      </w:r>
    </w:p>
    <w:p w14:paraId="7A55D3F8" w14:textId="618F5509"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úspešná ponuka uchádzača v konflikte záujmov nespĺňa stanovené požiadavky avšak komisia na vyhodnotenie ponúk (resp. člen komisie v konflikte záujmov) uvedenú skutočnosť nezohľadnila</w:t>
      </w:r>
      <w:r w:rsidR="0051119D">
        <w:rPr>
          <w:rFonts w:cs="Arial"/>
          <w:lang w:val="sk-SK"/>
        </w:rPr>
        <w:t>.</w:t>
      </w:r>
      <w:r w:rsidR="0051119D" w:rsidRPr="0073389C">
        <w:rPr>
          <w:rFonts w:cs="Arial"/>
          <w:lang w:val="sk-SK"/>
        </w:rPr>
        <w:t xml:space="preserve"> </w:t>
      </w:r>
    </w:p>
    <w:p w14:paraId="7A55D3F9" w14:textId="050B98EB"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komisia na vyhodnotenie ponúk bezdôvodne alebo nezákonne vylúčila ponuku/y uchádzačov a tým zvýhodnila uchádzača v konflikte záujmov</w:t>
      </w:r>
      <w:r w:rsidR="0051119D">
        <w:rPr>
          <w:rFonts w:cs="Arial"/>
          <w:lang w:val="sk-SK"/>
        </w:rPr>
        <w:t>.</w:t>
      </w:r>
      <w:r w:rsidR="0051119D" w:rsidRPr="0073389C">
        <w:rPr>
          <w:rFonts w:cs="Arial"/>
          <w:lang w:val="sk-SK"/>
        </w:rPr>
        <w:t xml:space="preserve"> </w:t>
      </w:r>
    </w:p>
    <w:p w14:paraId="7A55D3F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člen komisie v konflikte záujmov svojím pričinením (napr. v rámci prideľovania bodov pri hodnotení ponuky) zaistí úspech ponuky uchádzača s ktorým je v konflikte záujmov  a pod.</w:t>
      </w:r>
    </w:p>
    <w:p w14:paraId="7A55D3F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osoba zodpovedná za prípravu súťažných podkladov/vyšší štátny úradník trvá na objednaní externej firmy na pomoc pri príprave dokumentácie, aj keď to nie je potrebné.</w:t>
      </w:r>
    </w:p>
    <w:p w14:paraId="7A55D3FC" w14:textId="28F61C8E"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niekto, kto sa zúčastňuje na príprave dokumentácie, sa môže pokúsiť priamo alebo nepriamo ovplyvniť postup </w:t>
      </w:r>
      <w:r w:rsidR="003944E1">
        <w:rPr>
          <w:rFonts w:cs="Arial"/>
          <w:lang w:val="sk-SK"/>
        </w:rPr>
        <w:t>VO</w:t>
      </w:r>
      <w:r w:rsidRPr="0073389C">
        <w:rPr>
          <w:rFonts w:cs="Arial"/>
          <w:lang w:val="sk-SK"/>
        </w:rPr>
        <w:t>, aby umožnil účasť svojho príbuzného, priateľa alebo obchodného alebo finančného partnera.</w:t>
      </w:r>
    </w:p>
    <w:p w14:paraId="7A55D3FD"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od externých firiem sa vyžiadajú dve alebo viaceré prípravné štúdie na rovnakú tému a niekto vyvíja tlak na zamestnancov, aby použili jednu z týchto štúdií pri príprave súťažných podkladov.</w:t>
      </w:r>
    </w:p>
    <w:p w14:paraId="7A55D3FE" w14:textId="449C5F70"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osoba zodpovedná za prípravu dokumentácie organizuje postup takým spôsobom, že nie je dostatok času na dôkladnú revíziu dokumentov pred začatím postupu </w:t>
      </w:r>
      <w:r w:rsidR="00C16F04">
        <w:rPr>
          <w:rFonts w:cs="Arial"/>
          <w:lang w:val="sk-SK"/>
        </w:rPr>
        <w:t>VO</w:t>
      </w:r>
      <w:r w:rsidRPr="0073389C">
        <w:rPr>
          <w:rFonts w:cs="Arial"/>
          <w:lang w:val="sk-SK"/>
        </w:rPr>
        <w:t>.</w:t>
      </w:r>
    </w:p>
    <w:p w14:paraId="7A55D3FF"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v priebehu krátkeho časového úseku sa bez zjavného dôvodu vydajú dve alebo viaceré zmluvy na totožné položky, čo vedie k použitiu menej konkurencieschopného postupu obstarania.</w:t>
      </w:r>
    </w:p>
    <w:p w14:paraId="7A55D400"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aj napriek tomu, že je možná verejná súťaž, zvolí sa rokovacie konanie.</w:t>
      </w:r>
    </w:p>
    <w:p w14:paraId="7A55D40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použijú sa neoprávnené podmienky účasti alebo kritériá na vyhodnotenie ponúk, ktoré zvýhodňujú konkrétnu firmu alebo ponuku.</w:t>
      </w:r>
    </w:p>
    <w:p w14:paraId="7A55D40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pravidlá pre poskytovanie tovaru alebo služieb sú veľmi prísne a umožňujú predložiť ponuku len jednej firme.</w:t>
      </w:r>
    </w:p>
    <w:p w14:paraId="7A55D403" w14:textId="08BA3891"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má príbuzných, ktorí pracujú pre firmu, ktorá sa môže uchádzať o zákazku.</w:t>
      </w:r>
    </w:p>
    <w:p w14:paraId="7A55D404" w14:textId="31DDF32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pracoval pre firmu, ktorá sa môže uchádzať o zákazku, bezprostredne predtým, než začal pracovať u </w:t>
      </w:r>
      <w:r w:rsidR="00DF0865">
        <w:rPr>
          <w:rFonts w:cs="Arial"/>
          <w:lang w:val="sk-SK"/>
        </w:rPr>
        <w:t>prijímateľa</w:t>
      </w:r>
      <w:r w:rsidRPr="0073389C">
        <w:rPr>
          <w:rFonts w:cs="Arial"/>
          <w:lang w:val="sk-SK"/>
        </w:rPr>
        <w:t>.</w:t>
      </w:r>
    </w:p>
    <w:p w14:paraId="7A55D405" w14:textId="11C19FC3"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jeden z uchádzačov sa zúčastňuje na príprave postupu a získa pred začatím postupu určité dodatočné informácie. To ostatným uchádzačom uprie spravodlivú šancu vyhrať </w:t>
      </w:r>
      <w:r w:rsidR="00330366">
        <w:rPr>
          <w:rFonts w:cs="Arial"/>
          <w:lang w:val="sk-SK"/>
        </w:rPr>
        <w:t>VO</w:t>
      </w:r>
      <w:r w:rsidRPr="0073389C">
        <w:rPr>
          <w:rFonts w:cs="Arial"/>
          <w:lang w:val="sk-SK"/>
        </w:rPr>
        <w:t xml:space="preserve"> a predstavuje konflikt záujmov. </w:t>
      </w:r>
    </w:p>
    <w:p w14:paraId="7A55D406" w14:textId="3D52FFAF"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lastRenderedPageBreak/>
        <w:t xml:space="preserve">nezvyčajné správanie zamestnanca, ktorý trvá na získaní informácií o postupe </w:t>
      </w:r>
      <w:r w:rsidR="00330366">
        <w:rPr>
          <w:rFonts w:cs="Arial"/>
          <w:lang w:val="sk-SK"/>
        </w:rPr>
        <w:t>VO</w:t>
      </w:r>
      <w:r w:rsidRPr="0073389C">
        <w:rPr>
          <w:rFonts w:cs="Arial"/>
          <w:lang w:val="sk-SK"/>
        </w:rPr>
        <w:t>, aj keď na to nemá poverenie.</w:t>
      </w:r>
    </w:p>
    <w:p w14:paraId="7A55D409"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sa zúčastňuje na príprave alebo oprave súťažných podkladov, potom podá výpoveď a začne pracovať v spoločnosti, ktorá krátko potom predloží ponuku. </w:t>
      </w:r>
    </w:p>
    <w:p w14:paraId="7A55D40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s prijatými ponukami sa neoprávnene manipulovalo s cieľom utajiť nedodržanie lehoty alebo neposkytnutie všetkých požadovaných dokumentov zo strany uchádzača.</w:t>
      </w:r>
    </w:p>
    <w:p w14:paraId="7A55D40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člen komisie pre vyhodnotenie ponúk sa pokúsil zavádzať alebo vyvíjať tlak na ďalších členov s cieľom ovplyvniť konečné rozhodnutie, napr. poskytnutím nesprávnej interpretácie pravidiel. </w:t>
      </w:r>
    </w:p>
    <w:p w14:paraId="7A55D40C" w14:textId="79CB4999" w:rsidR="009D7F63" w:rsidRPr="0073389C" w:rsidRDefault="009D7F63" w:rsidP="009D7F63">
      <w:pPr>
        <w:autoSpaceDE w:val="0"/>
        <w:autoSpaceDN w:val="0"/>
        <w:adjustRightInd w:val="0"/>
        <w:spacing w:before="120" w:after="120" w:line="288" w:lineRule="auto"/>
        <w:jc w:val="both"/>
      </w:pPr>
      <w:r w:rsidRPr="0073389C">
        <w:t xml:space="preserve">Prijímateľ postupuje pri </w:t>
      </w:r>
      <w:r w:rsidR="00567ACF">
        <w:t>VO</w:t>
      </w:r>
      <w:r w:rsidRPr="0073389C">
        <w:t xml:space="preserve"> v súlade s ustanoveniami ZVO. Osobitný dôraz sa pri výkone jednotlivých častí </w:t>
      </w:r>
      <w:r w:rsidR="00567ACF">
        <w:t>VO</w:t>
      </w:r>
      <w:r w:rsidRPr="0073389C">
        <w:t xml:space="preserve"> kladie na správnosť informácií, ich zhodu s postupmi uvedenými v tejto príručke ako aj na ich dôveryhodnosť. Poskytovateľ pri posudzovaní dôveryhodnosti predloženej dokumentácie vychádza aj z metodického pokynu CKO č. 13</w:t>
      </w:r>
      <w:r w:rsidR="008F2496" w:rsidRPr="008F2496">
        <w:rPr>
          <w:rFonts w:cs="Arial"/>
          <w:szCs w:val="19"/>
        </w:rPr>
        <w:t xml:space="preserve"> </w:t>
      </w:r>
      <w:r w:rsidR="008F2496" w:rsidRPr="008F2496">
        <w:t>k posudzovaniu konfliktu záujmov v procese verejného obstarávania</w:t>
      </w:r>
      <w:r w:rsidRPr="0073389C">
        <w:t>.</w:t>
      </w:r>
    </w:p>
    <w:p w14:paraId="7A55D40D" w14:textId="29F3C37D" w:rsidR="009D7F63" w:rsidRPr="0073389C" w:rsidRDefault="009D7F63" w:rsidP="009D7F63">
      <w:pPr>
        <w:autoSpaceDE w:val="0"/>
        <w:autoSpaceDN w:val="0"/>
        <w:adjustRightInd w:val="0"/>
        <w:spacing w:before="120" w:after="120" w:line="288" w:lineRule="auto"/>
        <w:jc w:val="both"/>
      </w:pPr>
      <w:r w:rsidRPr="0073389C">
        <w:t>Najčastejšie nedostatky (tzv</w:t>
      </w:r>
      <w:r w:rsidR="00DF0865">
        <w:t>.</w:t>
      </w:r>
      <w:r w:rsidRPr="0073389C">
        <w:t xml:space="preserve"> “</w:t>
      </w:r>
      <w:r w:rsidRPr="0073389C">
        <w:rPr>
          <w:b/>
        </w:rPr>
        <w:t>rizikové indikátory</w:t>
      </w:r>
      <w:r w:rsidRPr="0073389C">
        <w:t>”)</w:t>
      </w:r>
      <w:r w:rsidR="00567ACF">
        <w:t>,</w:t>
      </w:r>
      <w:r w:rsidRPr="0073389C">
        <w:t xml:space="preserve"> s ktorými sa </w:t>
      </w:r>
      <w:r w:rsidR="00567ACF">
        <w:t>p</w:t>
      </w:r>
      <w:r w:rsidRPr="0073389C">
        <w:t>oskytovateľ pri vyhodnocovaní dokumentácie z VO stretáva, sú uvedené v nasledovnej tabuľke:</w:t>
      </w:r>
    </w:p>
    <w:tbl>
      <w:tblPr>
        <w:tblStyle w:val="Deloittetable1"/>
        <w:tblW w:w="0" w:type="auto"/>
        <w:tblLook w:val="04A0" w:firstRow="1" w:lastRow="0" w:firstColumn="1" w:lastColumn="0" w:noHBand="0" w:noVBand="1"/>
      </w:tblPr>
      <w:tblGrid>
        <w:gridCol w:w="3825"/>
        <w:gridCol w:w="5235"/>
      </w:tblGrid>
      <w:tr w:rsidR="009D7F63" w:rsidRPr="0073389C" w14:paraId="7A55D410"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ACD66"/>
              <w:left w:val="single" w:sz="4" w:space="0" w:color="9ACD66"/>
              <w:right w:val="single" w:sz="4" w:space="0" w:color="9ACD66"/>
            </w:tcBorders>
          </w:tcPr>
          <w:p w14:paraId="7A55D40E" w14:textId="77777777" w:rsidR="009D7F63" w:rsidRPr="0073389C" w:rsidRDefault="009D7F63" w:rsidP="009D7F63">
            <w:pPr>
              <w:pStyle w:val="Odsekzoznamu"/>
              <w:spacing w:line="20" w:lineRule="atLeast"/>
              <w:ind w:left="0"/>
            </w:pPr>
            <w:r w:rsidRPr="0073389C">
              <w:t>Popis nedostatku</w:t>
            </w:r>
          </w:p>
        </w:tc>
        <w:tc>
          <w:tcPr>
            <w:tcW w:w="5270" w:type="dxa"/>
            <w:tcBorders>
              <w:top w:val="single" w:sz="4" w:space="0" w:color="9ACD66"/>
              <w:left w:val="single" w:sz="4" w:space="0" w:color="9ACD66"/>
              <w:right w:val="single" w:sz="4" w:space="0" w:color="9ACD66"/>
            </w:tcBorders>
          </w:tcPr>
          <w:p w14:paraId="7A55D40F" w14:textId="77777777" w:rsidR="009D7F63" w:rsidRPr="0073389C" w:rsidRDefault="009D7F63" w:rsidP="009D7F63">
            <w:pPr>
              <w:pStyle w:val="Odsekzoznamu"/>
              <w:spacing w:line="20" w:lineRule="atLeast"/>
              <w:ind w:left="0"/>
              <w:cnfStyle w:val="100000000000" w:firstRow="1" w:lastRow="0" w:firstColumn="0" w:lastColumn="0" w:oddVBand="0" w:evenVBand="0" w:oddHBand="0" w:evenHBand="0" w:firstRowFirstColumn="0" w:firstRowLastColumn="0" w:lastRowFirstColumn="0" w:lastRowLastColumn="0"/>
            </w:pPr>
            <w:r w:rsidRPr="0073389C">
              <w:t>Špecifikácia nedostatku v dokumentácii z VO</w:t>
            </w:r>
          </w:p>
        </w:tc>
      </w:tr>
      <w:tr w:rsidR="009D7F63" w:rsidRPr="0073389C" w14:paraId="7A55D41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1" w14:textId="77777777" w:rsidR="009D7F63" w:rsidRPr="0073389C" w:rsidRDefault="009D7F63" w:rsidP="00771817">
            <w:pPr>
              <w:spacing w:line="20" w:lineRule="atLeast"/>
              <w:jc w:val="both"/>
              <w:rPr>
                <w:u w:val="single"/>
              </w:rPr>
            </w:pPr>
            <w:r w:rsidRPr="0073389C">
              <w:t>Oficiálne dokumenty a/alebo potvrdenia o prijatí dokumentov boli zjavne zmenené (napr. prečiarknutím).</w:t>
            </w:r>
          </w:p>
        </w:tc>
        <w:tc>
          <w:tcPr>
            <w:tcW w:w="5270" w:type="dxa"/>
            <w:tcBorders>
              <w:top w:val="single" w:sz="4" w:space="0" w:color="92D400"/>
              <w:left w:val="single" w:sz="4" w:space="0" w:color="9ACD66"/>
              <w:right w:val="single" w:sz="4" w:space="0" w:color="9ACD66"/>
            </w:tcBorders>
            <w:vAlign w:val="center"/>
          </w:tcPr>
          <w:p w14:paraId="7A55D412" w14:textId="77777777" w:rsidR="009D7F63" w:rsidRPr="0073389C" w:rsidRDefault="009D7F63" w:rsidP="00771817">
            <w:pPr>
              <w:pStyle w:val="Odsekzoznamu"/>
              <w:keepNext/>
              <w:keepLines/>
              <w:numPr>
                <w:ilvl w:val="0"/>
                <w:numId w:val="47"/>
              </w:numPr>
              <w:spacing w:after="120" w:line="20" w:lineRule="atLeast"/>
              <w:ind w:left="538" w:hanging="357"/>
              <w:contextualSpacing w:val="0"/>
              <w:jc w:val="both"/>
              <w:cnfStyle w:val="000000000000" w:firstRow="0" w:lastRow="0" w:firstColumn="0" w:lastColumn="0" w:oddVBand="0" w:evenVBand="0" w:oddHBand="0" w:evenHBand="0" w:firstRowFirstColumn="0" w:firstRowLastColumn="0" w:lastRowFirstColumn="0" w:lastRowLastColumn="0"/>
            </w:pPr>
            <w:r w:rsidRPr="0073389C">
              <w:t>prečiarknutie dátumu podpisu a jeho nahradenie iným dátumom</w:t>
            </w:r>
          </w:p>
          <w:p w14:paraId="7A55D413" w14:textId="77777777" w:rsidR="009D7F63" w:rsidRPr="0073389C" w:rsidRDefault="009D7F63" w:rsidP="00771817">
            <w:pPr>
              <w:pStyle w:val="Odsekzoznamu"/>
              <w:keepNext/>
              <w:keepLines/>
              <w:numPr>
                <w:ilvl w:val="0"/>
                <w:numId w:val="47"/>
              </w:numPr>
              <w:spacing w:after="20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nečitateľný dátum pečiatky na doručenke</w:t>
            </w:r>
          </w:p>
        </w:tc>
      </w:tr>
      <w:tr w:rsidR="009D7F63" w:rsidRPr="0073389C" w14:paraId="7A55D41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5" w14:textId="77777777" w:rsidR="009D7F63" w:rsidRPr="0073389C" w:rsidRDefault="009D7F63" w:rsidP="00771817">
            <w:pPr>
              <w:spacing w:after="200" w:line="20" w:lineRule="atLeast"/>
              <w:jc w:val="both"/>
            </w:pPr>
            <w:r w:rsidRPr="0073389C">
              <w:t>Členovia komisie pre vyhodnotenie ponúk nemajú potrebnú technickú expertízu na vyhodnotenie predložených ponúk a dominuje im jeden jednotlivec.</w:t>
            </w:r>
          </w:p>
          <w:p w14:paraId="7A55D416"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17"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 predloženom CV člena komisie nie sú uvedené skúsenosti v oblasti predmetu zákazky</w:t>
            </w:r>
          </w:p>
          <w:p w14:paraId="7A55D418" w14:textId="7AD0830F"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expertom na predmet </w:t>
            </w:r>
            <w:r w:rsidR="00DF0865">
              <w:t>zákazky</w:t>
            </w:r>
            <w:r w:rsidR="00DF0865" w:rsidRPr="0073389C">
              <w:t xml:space="preserve"> </w:t>
            </w:r>
            <w:r w:rsidRPr="0073389C">
              <w:t xml:space="preserve">je iba jeden člen komisie  </w:t>
            </w:r>
          </w:p>
        </w:tc>
      </w:tr>
      <w:tr w:rsidR="009D7F63" w:rsidRPr="0073389C" w14:paraId="7A55D41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A" w14:textId="77777777" w:rsidR="009D7F63" w:rsidRPr="0073389C" w:rsidRDefault="009D7F63" w:rsidP="00771817">
            <w:pPr>
              <w:spacing w:line="20" w:lineRule="atLeast"/>
              <w:jc w:val="both"/>
              <w:rPr>
                <w:u w:val="single"/>
              </w:rPr>
            </w:pPr>
            <w:r w:rsidRPr="0073389C">
              <w:t>V systéme kritérií je príliš mnoho subjektívnych prvkov.</w:t>
            </w:r>
          </w:p>
        </w:tc>
        <w:tc>
          <w:tcPr>
            <w:tcW w:w="5270" w:type="dxa"/>
            <w:tcBorders>
              <w:top w:val="single" w:sz="4" w:space="0" w:color="92D400"/>
              <w:left w:val="single" w:sz="4" w:space="0" w:color="9ACD66"/>
              <w:right w:val="single" w:sz="4" w:space="0" w:color="9ACD66"/>
            </w:tcBorders>
            <w:vAlign w:val="center"/>
          </w:tcPr>
          <w:p w14:paraId="7A55D41B"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VO „šité na mieru“ jednej konkrétnej ponuke</w:t>
            </w:r>
          </w:p>
          <w:p w14:paraId="7A55D41C" w14:textId="2C40CF9C"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podmienky účasti obsahujú nadbytočné – s predmetom zákazky nesúvisiace – požiadavky na účasť vo VO, ktoré nemajú pre </w:t>
            </w:r>
            <w:r w:rsidR="00DF0865">
              <w:t>prijímateľa</w:t>
            </w:r>
            <w:r w:rsidR="00DF0865" w:rsidRPr="0073389C">
              <w:t xml:space="preserve"> </w:t>
            </w:r>
            <w:r w:rsidRPr="0073389C">
              <w:t>pridanú hodnotu</w:t>
            </w:r>
          </w:p>
        </w:tc>
      </w:tr>
      <w:tr w:rsidR="009D7F63" w:rsidRPr="0073389C" w14:paraId="7A55D421"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E" w14:textId="4D696292" w:rsidR="009D7F63" w:rsidRPr="0073389C" w:rsidRDefault="00DF0865" w:rsidP="00771817">
            <w:pPr>
              <w:spacing w:line="20" w:lineRule="atLeast"/>
              <w:jc w:val="both"/>
              <w:rPr>
                <w:u w:val="single"/>
              </w:rPr>
            </w:pPr>
            <w:r>
              <w:t>Úspešnému</w:t>
            </w:r>
            <w:r w:rsidRPr="0073389C">
              <w:t xml:space="preserve"> </w:t>
            </w:r>
            <w:r w:rsidR="009D7F63" w:rsidRPr="0073389C">
              <w:t>uchádzačovi chýbajú niektoré povinné informácie.</w:t>
            </w:r>
          </w:p>
        </w:tc>
        <w:tc>
          <w:tcPr>
            <w:tcW w:w="5270" w:type="dxa"/>
            <w:tcBorders>
              <w:top w:val="single" w:sz="4" w:space="0" w:color="92D400"/>
              <w:left w:val="single" w:sz="4" w:space="0" w:color="9ACD66"/>
              <w:right w:val="single" w:sz="4" w:space="0" w:color="9ACD66"/>
            </w:tcBorders>
            <w:vAlign w:val="center"/>
          </w:tcPr>
          <w:p w14:paraId="7A55D41F" w14:textId="5EF75F24"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napriek chýbajúcim dokumentom a povinným údajom komisia ponuku nevylúčila, ale práve naopak, určila ju ako </w:t>
            </w:r>
            <w:r w:rsidR="00DF0865">
              <w:t>úspešnú</w:t>
            </w:r>
          </w:p>
          <w:p w14:paraId="7A55D420"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2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2" w14:textId="3C3DF98E" w:rsidR="009D7F63" w:rsidRPr="0073389C" w:rsidRDefault="009D7F63" w:rsidP="00771817">
            <w:pPr>
              <w:spacing w:after="200" w:line="20" w:lineRule="atLeast"/>
              <w:jc w:val="both"/>
            </w:pPr>
            <w:r w:rsidRPr="0073389C">
              <w:t xml:space="preserve">Niektoré informácie poskytnuté </w:t>
            </w:r>
            <w:r w:rsidR="00DF0865">
              <w:t>úspešným</w:t>
            </w:r>
            <w:r w:rsidR="00DF0865" w:rsidRPr="0073389C">
              <w:t xml:space="preserve"> </w:t>
            </w:r>
            <w:r w:rsidRPr="0073389C">
              <w:t xml:space="preserve">uchádzačom sa týkajú zamestnancov </w:t>
            </w:r>
            <w:r w:rsidR="00DF0865">
              <w:t>prijímateľa</w:t>
            </w:r>
            <w:r w:rsidRPr="0073389C">
              <w:t>.</w:t>
            </w:r>
          </w:p>
          <w:p w14:paraId="7A55D423"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24" w14:textId="309B97C6"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napr. adresa zamestnanca </w:t>
            </w:r>
            <w:r w:rsidR="00DF0865">
              <w:t>prijímateľa</w:t>
            </w:r>
          </w:p>
        </w:tc>
      </w:tr>
      <w:tr w:rsidR="009D7F63" w:rsidRPr="0073389C" w14:paraId="7A55D428"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6" w14:textId="5C1A62F1" w:rsidR="009D7F63" w:rsidRPr="0073389C" w:rsidRDefault="009D7F63" w:rsidP="00771817">
            <w:pPr>
              <w:spacing w:after="200" w:line="20" w:lineRule="atLeast"/>
              <w:jc w:val="both"/>
            </w:pPr>
            <w:r w:rsidRPr="0073389C">
              <w:t xml:space="preserve">Adresa </w:t>
            </w:r>
            <w:r w:rsidR="00DF0865">
              <w:t>úspešného</w:t>
            </w:r>
            <w:r w:rsidR="00DF0865" w:rsidRPr="0073389C">
              <w:t xml:space="preserve"> </w:t>
            </w:r>
            <w:r w:rsidRPr="0073389C">
              <w:t>uchádzača nie je úplná, napr. je uvedená len P.O. Box adresa, nie je uvedené žiadne telefónne číslo, žiadna adresa ulice (môže ísť o fiktívne spoločnosti).</w:t>
            </w:r>
          </w:p>
        </w:tc>
        <w:tc>
          <w:tcPr>
            <w:tcW w:w="5270" w:type="dxa"/>
            <w:tcBorders>
              <w:top w:val="single" w:sz="4" w:space="0" w:color="92D400"/>
              <w:left w:val="single" w:sz="4" w:space="0" w:color="9ACD66"/>
              <w:right w:val="single" w:sz="4" w:space="0" w:color="9ACD66"/>
            </w:tcBorders>
            <w:vAlign w:val="center"/>
          </w:tcPr>
          <w:p w14:paraId="7A55D427"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uvedené zistenie môže indikovať účelové konanie spoločnosti (uchádzača) – snahu ostať v anonymite pre prípadné overenie právnej subjektivity, overenie podnikateľskej kondície spoločnosti a pod</w:t>
            </w:r>
          </w:p>
        </w:tc>
      </w:tr>
      <w:tr w:rsidR="009D7F63" w:rsidRPr="0073389C" w14:paraId="7A55D42B"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9" w14:textId="7B52937C" w:rsidR="009D7F63" w:rsidRPr="0073389C" w:rsidRDefault="009D7F63" w:rsidP="00771817">
            <w:pPr>
              <w:spacing w:line="20" w:lineRule="atLeast"/>
              <w:jc w:val="both"/>
              <w:rPr>
                <w:u w:val="single"/>
              </w:rPr>
            </w:pPr>
            <w:r w:rsidRPr="0073389C">
              <w:t xml:space="preserve">Špecifikácie sú veľmi podobné výrobkom alebo službám </w:t>
            </w:r>
            <w:r w:rsidR="00DF0865">
              <w:t>úspešného</w:t>
            </w:r>
            <w:r w:rsidR="00DF0865" w:rsidRPr="0073389C">
              <w:t xml:space="preserve"> </w:t>
            </w:r>
            <w:r w:rsidRPr="0073389C">
              <w:t>uchádzača, najmä ak špecifikácie obsahujú súbor veľmi špecifických požiadaviek, ktoré dokáže splniť len veľmi málo uchádzačov.</w:t>
            </w:r>
          </w:p>
        </w:tc>
        <w:tc>
          <w:tcPr>
            <w:tcW w:w="5270" w:type="dxa"/>
            <w:tcBorders>
              <w:top w:val="single" w:sz="4" w:space="0" w:color="92D400"/>
              <w:left w:val="single" w:sz="4" w:space="0" w:color="9ACD66"/>
              <w:right w:val="single" w:sz="4" w:space="0" w:color="9ACD66"/>
            </w:tcBorders>
            <w:vAlign w:val="center"/>
          </w:tcPr>
          <w:p w14:paraId="7A55D42A"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ponuku „šitú na mieru“ s cieľom vyhnúť sa čestnej súťaži; snaha o obmedzenie účastníkov obstarávania; chýbajúce ekvivalentné špecifikácie</w:t>
            </w:r>
          </w:p>
        </w:tc>
      </w:tr>
      <w:tr w:rsidR="009D7F63" w:rsidRPr="0073389C" w14:paraId="7A55D42F"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C" w14:textId="77777777" w:rsidR="009D7F63" w:rsidRPr="0073389C" w:rsidRDefault="009D7F63" w:rsidP="00771817">
            <w:pPr>
              <w:spacing w:line="20" w:lineRule="atLeast"/>
              <w:jc w:val="both"/>
              <w:rPr>
                <w:u w:val="single"/>
              </w:rPr>
            </w:pPr>
            <w:r w:rsidRPr="0073389C">
              <w:t>Spomedzi spoločností, ktoré si vyžiadali ponukové dokumenty, len málo predloží ponuku, najmä ak odstúpi viac ako polovica z nich.</w:t>
            </w:r>
          </w:p>
        </w:tc>
        <w:tc>
          <w:tcPr>
            <w:tcW w:w="5270" w:type="dxa"/>
            <w:tcBorders>
              <w:top w:val="single" w:sz="4" w:space="0" w:color="92D400"/>
              <w:left w:val="single" w:sz="4" w:space="0" w:color="9ACD66"/>
              <w:right w:val="single" w:sz="4" w:space="0" w:color="9ACD66"/>
            </w:tcBorders>
            <w:vAlign w:val="center"/>
          </w:tcPr>
          <w:p w14:paraId="7A55D42D" w14:textId="29F0F761"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predstieraný záujem uchádzačov (nezriedka koordinovane s </w:t>
            </w:r>
            <w:r w:rsidR="00DF0865">
              <w:t>úspešnou</w:t>
            </w:r>
            <w:r w:rsidR="00DF0865" w:rsidRPr="0073389C">
              <w:t xml:space="preserve"> </w:t>
            </w:r>
            <w:r w:rsidRPr="0073389C">
              <w:t>ponukou) s cieľom zaistiť splnenie podmienky súťaže o počte uchádzačov</w:t>
            </w:r>
          </w:p>
          <w:p w14:paraId="7A55D42E"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3"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0" w14:textId="77777777" w:rsidR="009D7F63" w:rsidRPr="0073389C" w:rsidRDefault="009D7F63" w:rsidP="00771817">
            <w:pPr>
              <w:pStyle w:val="Odsekzoznamu"/>
              <w:spacing w:line="20" w:lineRule="atLeast"/>
              <w:ind w:left="0"/>
              <w:jc w:val="both"/>
              <w:rPr>
                <w:u w:val="single"/>
              </w:rPr>
            </w:pPr>
            <w:r w:rsidRPr="0073389C">
              <w:lastRenderedPageBreak/>
              <w:t>Zákazku získajú neznáme spoločnosti so žiadnou históriou.</w:t>
            </w:r>
          </w:p>
        </w:tc>
        <w:tc>
          <w:tcPr>
            <w:tcW w:w="5270" w:type="dxa"/>
            <w:tcBorders>
              <w:top w:val="single" w:sz="4" w:space="0" w:color="92D400"/>
              <w:left w:val="single" w:sz="4" w:space="0" w:color="9ACD66"/>
              <w:right w:val="single" w:sz="4" w:space="0" w:color="9ACD66"/>
            </w:tcBorders>
            <w:vAlign w:val="center"/>
          </w:tcPr>
          <w:p w14:paraId="7A55D431" w14:textId="5BE09F73"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 xml:space="preserve">indikuje koordinovaný postup </w:t>
            </w:r>
            <w:r w:rsidR="00DF0865">
              <w:t>prijímateľa</w:t>
            </w:r>
            <w:r w:rsidR="00DF0865" w:rsidRPr="0073389C">
              <w:t xml:space="preserve"> </w:t>
            </w:r>
            <w:r w:rsidRPr="0073389C">
              <w:t>s</w:t>
            </w:r>
            <w:r w:rsidR="00DF0865">
              <w:t> úspešným uchádzačom</w:t>
            </w:r>
            <w:r w:rsidRPr="0073389C">
              <w:t xml:space="preserve">; </w:t>
            </w:r>
          </w:p>
          <w:p w14:paraId="7A55D432"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Zápis predmetu činnosti, ktorý sa týka zákazky do obchodného, alebo živnostenského registra tesne pred termínom predloženia cenovej ponuky</w:t>
            </w:r>
          </w:p>
        </w:tc>
      </w:tr>
      <w:tr w:rsidR="009D7F63" w:rsidRPr="0073389C" w14:paraId="7A55D436"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4" w14:textId="77777777" w:rsidR="009D7F63" w:rsidRPr="0073389C" w:rsidRDefault="009D7F63" w:rsidP="00771817">
            <w:pPr>
              <w:spacing w:line="20" w:lineRule="atLeast"/>
              <w:jc w:val="both"/>
              <w:rPr>
                <w:u w:val="single"/>
              </w:rPr>
            </w:pPr>
            <w:r w:rsidRPr="0073389C">
              <w:t>Zmluva nie je vypracovaná podľa pravidiel a/alebo technických špecifikácií a súťažných podkladov.</w:t>
            </w:r>
          </w:p>
        </w:tc>
        <w:tc>
          <w:tcPr>
            <w:tcW w:w="5270" w:type="dxa"/>
            <w:tcBorders>
              <w:top w:val="single" w:sz="4" w:space="0" w:color="92D400"/>
              <w:left w:val="single" w:sz="4" w:space="0" w:color="9ACD66"/>
              <w:right w:val="single" w:sz="4" w:space="0" w:color="9ACD66"/>
            </w:tcBorders>
            <w:vAlign w:val="center"/>
          </w:tcPr>
          <w:p w14:paraId="7A55D435" w14:textId="5351F05E"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jednostranne nevýhodná zmluva s cieľom chrániť finančný záujem dodávateľa na úkor </w:t>
            </w:r>
            <w:r w:rsidR="00DF0865">
              <w:t>prijímateľa</w:t>
            </w:r>
          </w:p>
        </w:tc>
      </w:tr>
      <w:tr w:rsidR="009D7F63" w:rsidRPr="0073389C" w14:paraId="7A55D43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7" w14:textId="77777777" w:rsidR="009D7F63" w:rsidRPr="0073389C" w:rsidRDefault="009D7F63" w:rsidP="00771817">
            <w:pPr>
              <w:pStyle w:val="Odsekzoznamu"/>
              <w:spacing w:line="20" w:lineRule="atLeast"/>
              <w:ind w:left="0"/>
              <w:jc w:val="both"/>
              <w:rPr>
                <w:u w:val="single"/>
              </w:rPr>
            </w:pPr>
            <w:r w:rsidRPr="0073389C">
              <w:t>Zmluva sa vykonáva nedostatočne.</w:t>
            </w:r>
          </w:p>
        </w:tc>
        <w:tc>
          <w:tcPr>
            <w:tcW w:w="5270" w:type="dxa"/>
            <w:tcBorders>
              <w:top w:val="single" w:sz="4" w:space="0" w:color="92D400"/>
              <w:left w:val="single" w:sz="4" w:space="0" w:color="9ACD66"/>
              <w:right w:val="single" w:sz="4" w:space="0" w:color="9ACD66"/>
            </w:tcBorders>
            <w:vAlign w:val="center"/>
          </w:tcPr>
          <w:p w14:paraId="7A55D438" w14:textId="097F2E14" w:rsidR="009D7F63" w:rsidRPr="0073389C" w:rsidRDefault="00DF0865"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faktúry, aj keď nie je dodaná služba, alebo tovar v požadovanej kvalite </w:t>
            </w:r>
          </w:p>
          <w:p w14:paraId="7A55D439"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B" w14:textId="77777777" w:rsidR="009D7F63" w:rsidRPr="0073389C" w:rsidRDefault="009D7F63" w:rsidP="00771817">
            <w:pPr>
              <w:pStyle w:val="Odsekzoznamu"/>
              <w:spacing w:line="20" w:lineRule="atLeast"/>
              <w:ind w:left="0"/>
              <w:jc w:val="both"/>
              <w:rPr>
                <w:u w:val="single"/>
              </w:rPr>
            </w:pPr>
            <w:r w:rsidRPr="0073389C">
              <w:t>Zmluva sa nedostatočne monitoruje.</w:t>
            </w:r>
          </w:p>
        </w:tc>
        <w:tc>
          <w:tcPr>
            <w:tcW w:w="5270" w:type="dxa"/>
            <w:tcBorders>
              <w:top w:val="single" w:sz="4" w:space="0" w:color="92D400"/>
              <w:left w:val="single" w:sz="4" w:space="0" w:color="9ACD66"/>
              <w:right w:val="single" w:sz="4" w:space="0" w:color="9ACD66"/>
            </w:tcBorders>
            <w:vAlign w:val="center"/>
          </w:tcPr>
          <w:p w14:paraId="7A55D43C" w14:textId="6F176644"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resp. sa nemonitoruje vôbec – </w:t>
            </w:r>
            <w:r w:rsidR="00D97E57">
              <w:t>prijímateľ</w:t>
            </w:r>
            <w:r w:rsidR="00D97E57" w:rsidRPr="0073389C">
              <w:t xml:space="preserve"> </w:t>
            </w:r>
            <w:r w:rsidRPr="0073389C">
              <w:t>nedisponuje informáciami o aktuálnom stave realizácie zákazky</w:t>
            </w:r>
          </w:p>
        </w:tc>
      </w:tr>
      <w:tr w:rsidR="009D7F63" w:rsidRPr="0073389C" w14:paraId="7A55D44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E" w14:textId="77777777" w:rsidR="009D7F63" w:rsidRPr="0073389C" w:rsidRDefault="009D7F63" w:rsidP="00771817">
            <w:pPr>
              <w:spacing w:after="200" w:line="20" w:lineRule="atLeast"/>
              <w:jc w:val="both"/>
              <w:rPr>
                <w:b/>
              </w:rPr>
            </w:pPr>
            <w:r w:rsidRPr="0073389C">
              <w:t>Akceptujú sa nepravé osvedčenia.</w:t>
            </w:r>
          </w:p>
          <w:p w14:paraId="7A55D43F"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40"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napríklad cieľovej skupine, ktorej osoby sa školení, resp. dodávky služieb mali zúčastniť, ale z rôznych dôvodov sa na školení, resp. na dodávke služieb nezúčastnili (napríklad namiesto školení vykonávali závislú prácu pre zamestnávateľa)</w:t>
            </w:r>
          </w:p>
          <w:p w14:paraId="7A55D441"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dodávateľ udeľuje osvedčenia, na ktoré nemá oprávnenie</w:t>
            </w:r>
          </w:p>
        </w:tc>
      </w:tr>
      <w:tr w:rsidR="009D7F63" w:rsidRPr="0073389C" w14:paraId="7A55D44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3" w14:textId="77777777" w:rsidR="009D7F63" w:rsidRPr="0073389C" w:rsidRDefault="009D7F63" w:rsidP="00771817">
            <w:pPr>
              <w:spacing w:after="200" w:line="20" w:lineRule="atLeast"/>
              <w:jc w:val="both"/>
              <w:rPr>
                <w:u w:val="single"/>
              </w:rPr>
            </w:pPr>
            <w:r w:rsidRPr="0073389C">
              <w:t>Zmenili sa štandardné zmluvné ustanovenia (audit, opravné prostriedky, náhrada škôd atď.).</w:t>
            </w:r>
          </w:p>
        </w:tc>
        <w:tc>
          <w:tcPr>
            <w:tcW w:w="5270" w:type="dxa"/>
            <w:tcBorders>
              <w:top w:val="single" w:sz="4" w:space="0" w:color="92D400"/>
              <w:left w:val="single" w:sz="4" w:space="0" w:color="9ACD66"/>
              <w:right w:val="single" w:sz="4" w:space="0" w:color="9ACD66"/>
            </w:tcBorders>
            <w:vAlign w:val="center"/>
          </w:tcPr>
          <w:p w14:paraId="7A55D444"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s cieľom vyhnúť sa kontrole zo strany kontrolných orgánov poskytovateľa</w:t>
            </w:r>
          </w:p>
        </w:tc>
      </w:tr>
      <w:tr w:rsidR="009D7F63" w:rsidRPr="0073389C" w14:paraId="7A55D44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6" w14:textId="77777777" w:rsidR="009D7F63" w:rsidRPr="0073389C" w:rsidRDefault="009D7F63" w:rsidP="00771817">
            <w:pPr>
              <w:spacing w:after="200" w:line="20" w:lineRule="atLeast"/>
              <w:jc w:val="both"/>
            </w:pPr>
            <w:r w:rsidRPr="0073389C">
              <w:t>Projektový manažér spraví a schváli viacero zmien alebo pochybné zmeny v rozsahu prác pre konkrétneho dodávateľa.</w:t>
            </w:r>
          </w:p>
        </w:tc>
        <w:tc>
          <w:tcPr>
            <w:tcW w:w="5270" w:type="dxa"/>
            <w:tcBorders>
              <w:top w:val="single" w:sz="4" w:space="0" w:color="92D400"/>
              <w:left w:val="single" w:sz="4" w:space="0" w:color="9ACD66"/>
              <w:right w:val="single" w:sz="4" w:space="0" w:color="9ACD66"/>
            </w:tcBorders>
            <w:vAlign w:val="center"/>
          </w:tcPr>
          <w:p w14:paraId="7A55D447" w14:textId="49BF651E"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bez oznámenia poskytovateľovi, pričom dochádza k značnej zmene projektu. </w:t>
            </w:r>
          </w:p>
          <w:p w14:paraId="7A55D448"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vykonané zmeny môžu indikovať podvodné konanie projektového manažéra</w:t>
            </w:r>
          </w:p>
        </w:tc>
      </w:tr>
      <w:tr w:rsidR="009D7F63" w:rsidRPr="0073389C" w14:paraId="7A55D44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A" w14:textId="6FBB36F6" w:rsidR="009D7F63" w:rsidRPr="0073389C" w:rsidRDefault="009D7F63" w:rsidP="00771817">
            <w:pPr>
              <w:spacing w:after="200" w:line="20" w:lineRule="atLeast"/>
              <w:jc w:val="both"/>
              <w:rPr>
                <w:u w:val="single"/>
              </w:rPr>
            </w:pPr>
            <w:r w:rsidRPr="0073389C">
              <w:t xml:space="preserve">Pri medzinárodných, alebo veľkých a národných projektoch dochádza k dlhému a neobjasnenému oneskoreniu medzi oznámením </w:t>
            </w:r>
            <w:r w:rsidR="00D97E57">
              <w:t>úspešného</w:t>
            </w:r>
            <w:r w:rsidR="00D97E57" w:rsidRPr="0073389C">
              <w:t xml:space="preserve"> </w:t>
            </w:r>
            <w:r w:rsidRPr="0073389C">
              <w:t xml:space="preserve">uchádzača a podpísaním zmluvy. </w:t>
            </w:r>
          </w:p>
        </w:tc>
        <w:tc>
          <w:tcPr>
            <w:tcW w:w="5270" w:type="dxa"/>
            <w:tcBorders>
              <w:top w:val="single" w:sz="4" w:space="0" w:color="92D400"/>
              <w:left w:val="single" w:sz="4" w:space="0" w:color="9ACD66"/>
              <w:right w:val="single" w:sz="4" w:space="0" w:color="9ACD66"/>
            </w:tcBorders>
            <w:vAlign w:val="center"/>
          </w:tcPr>
          <w:p w14:paraId="7A55D44B" w14:textId="4E970E4F"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indikuje možnosť, že dodávateľ odmieta zaplatiť úplatok alebo rokuje v súvislosti so žiadosťou o úplatok.</w:t>
            </w:r>
          </w:p>
          <w:p w14:paraId="7A55D44C"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5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E" w14:textId="77777777" w:rsidR="009D7F63" w:rsidRPr="0073389C" w:rsidRDefault="009D7F63" w:rsidP="00771817">
            <w:pPr>
              <w:spacing w:after="200" w:line="20" w:lineRule="atLeast"/>
              <w:jc w:val="both"/>
              <w:rPr>
                <w:u w:val="single"/>
              </w:rPr>
            </w:pPr>
            <w:r w:rsidRPr="0073389C">
              <w:t>Na technických špecifikáciách alebo referenčnom rámci sa vykonali podstatné zmeny.</w:t>
            </w:r>
          </w:p>
        </w:tc>
        <w:tc>
          <w:tcPr>
            <w:tcW w:w="5270" w:type="dxa"/>
            <w:tcBorders>
              <w:top w:val="single" w:sz="4" w:space="0" w:color="92D400"/>
              <w:left w:val="single" w:sz="4" w:space="0" w:color="9ACD66"/>
              <w:right w:val="single" w:sz="4" w:space="0" w:color="9ACD66"/>
            </w:tcBorders>
            <w:vAlign w:val="center"/>
          </w:tcPr>
          <w:p w14:paraId="7A55D44F"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bez uzatvorenia príslušného dodatku</w:t>
            </w:r>
          </w:p>
          <w:p w14:paraId="7A55D450"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menia zásadným spôsobom podstatu predmetu zákazky</w:t>
            </w:r>
          </w:p>
          <w:p w14:paraId="7A55D451"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zvyšujú, alebo menia ceny jednotlivých položiek rozpočtu</w:t>
            </w:r>
          </w:p>
        </w:tc>
      </w:tr>
      <w:tr w:rsidR="009D7F63" w:rsidRPr="0073389C" w14:paraId="7A55D457"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3" w14:textId="77777777" w:rsidR="009D7F63" w:rsidRPr="0073389C" w:rsidRDefault="009D7F63" w:rsidP="00771817">
            <w:pPr>
              <w:spacing w:after="200" w:line="20" w:lineRule="atLeast"/>
              <w:jc w:val="both"/>
            </w:pPr>
            <w:r w:rsidRPr="0073389C">
              <w:t>Znížilo sa množstvo položiek, ktoré sa majú dodať, bez úmerného zníženia výšky úhrady.</w:t>
            </w:r>
          </w:p>
          <w:p w14:paraId="7A55D454"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55" w14:textId="1B3D4091" w:rsidR="009D7F63" w:rsidRPr="0073389C" w:rsidRDefault="00D97E57"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dodávateľovi faktúry v plnej výške, aj keď nie je dodaná služba, alebo tovar v požadovanej kvalite, pričom o tejto skutočnosti </w:t>
            </w:r>
            <w:r>
              <w:t>prijímateľ</w:t>
            </w:r>
            <w:r w:rsidRPr="0073389C">
              <w:t xml:space="preserve"> </w:t>
            </w:r>
            <w:r w:rsidR="009D7F63" w:rsidRPr="0073389C">
              <w:t>vedel v čase úhrady faktúr</w:t>
            </w:r>
          </w:p>
          <w:p w14:paraId="7A55D456"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bez uzatvorenia príslušného dodatku</w:t>
            </w:r>
          </w:p>
        </w:tc>
      </w:tr>
      <w:tr w:rsidR="009D7F63" w:rsidRPr="0073389C" w14:paraId="7A55D45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8" w14:textId="77777777" w:rsidR="009D7F63" w:rsidRPr="0073389C" w:rsidRDefault="009D7F63" w:rsidP="00771817">
            <w:pPr>
              <w:spacing w:after="200" w:line="20" w:lineRule="atLeast"/>
              <w:jc w:val="both"/>
              <w:rPr>
                <w:u w:val="single"/>
              </w:rPr>
            </w:pPr>
            <w:r w:rsidRPr="0073389C">
              <w:t>Chýba zmluva alebo existuje nedostatočná dokumentácia v prospech nákupu.</w:t>
            </w:r>
          </w:p>
        </w:tc>
        <w:tc>
          <w:tcPr>
            <w:tcW w:w="5270" w:type="dxa"/>
            <w:tcBorders>
              <w:top w:val="single" w:sz="4" w:space="0" w:color="92D400"/>
              <w:left w:val="single" w:sz="4" w:space="0" w:color="9ACD66"/>
              <w:right w:val="single" w:sz="4" w:space="0" w:color="9ACD66"/>
            </w:tcBorders>
            <w:vAlign w:val="center"/>
          </w:tcPr>
          <w:p w14:paraId="7A55D459" w14:textId="77777777" w:rsidR="009D7F63" w:rsidRPr="0073389C" w:rsidRDefault="009D7F63" w:rsidP="00771817">
            <w:pPr>
              <w:pStyle w:val="Odsekzoznamu"/>
              <w:numPr>
                <w:ilvl w:val="0"/>
                <w:numId w:val="47"/>
              </w:numPr>
              <w:spacing w:after="120" w:line="20" w:lineRule="atLeast"/>
              <w:jc w:val="both"/>
              <w:cnfStyle w:val="000000000000" w:firstRow="0" w:lastRow="0" w:firstColumn="0" w:lastColumn="0" w:oddVBand="0" w:evenVBand="0" w:oddHBand="0" w:evenHBand="0" w:firstRowFirstColumn="0" w:firstRowLastColumn="0" w:lastRowFirstColumn="0" w:lastRowLastColumn="0"/>
            </w:pPr>
            <w:r w:rsidRPr="0073389C">
              <w:t>indikuje snahu zahmliť podmienky obstarania tovaru/služby/stavebných prác</w:t>
            </w:r>
          </w:p>
        </w:tc>
      </w:tr>
      <w:tr w:rsidR="009D7F63" w:rsidRPr="0073389C" w14:paraId="7A55D45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B" w14:textId="17E2CA7A" w:rsidR="009D7F63" w:rsidRPr="0073389C" w:rsidRDefault="009D7F63" w:rsidP="00771817">
            <w:pPr>
              <w:spacing w:after="200" w:line="20" w:lineRule="atLeast"/>
              <w:jc w:val="both"/>
              <w:rPr>
                <w:u w:val="single"/>
              </w:rPr>
            </w:pPr>
            <w:r w:rsidRPr="0073389C">
              <w:t xml:space="preserve">Zamestnanec </w:t>
            </w:r>
            <w:r w:rsidR="00D97E57">
              <w:t>prijímateľa</w:t>
            </w:r>
            <w:r w:rsidRPr="0073389C">
              <w:t xml:space="preserve"> sa pri posudzovaní dokumentov správa neobvykle: zdráha sa odpovedať na otázky manažmentu </w:t>
            </w:r>
            <w:r w:rsidRPr="0073389C">
              <w:lastRenderedPageBreak/>
              <w:t>o neobjasnených oneskoreniach a chýbajúcej dokumentácii.</w:t>
            </w:r>
          </w:p>
        </w:tc>
        <w:tc>
          <w:tcPr>
            <w:tcW w:w="5270" w:type="dxa"/>
            <w:tcBorders>
              <w:top w:val="single" w:sz="4" w:space="0" w:color="92D400"/>
              <w:left w:val="single" w:sz="4" w:space="0" w:color="9ACD66"/>
              <w:right w:val="single" w:sz="4" w:space="0" w:color="9ACD66"/>
            </w:tcBorders>
            <w:vAlign w:val="center"/>
          </w:tcPr>
          <w:p w14:paraId="7A55D45C" w14:textId="699BFBB0"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lastRenderedPageBreak/>
              <w:t>indikuje zah</w:t>
            </w:r>
            <w:r w:rsidR="00A41DD3">
              <w:t>m</w:t>
            </w:r>
            <w:r w:rsidRPr="0073389C">
              <w:t>lievanie skutočností s cieľom chrániť podvodné konanie</w:t>
            </w:r>
          </w:p>
        </w:tc>
      </w:tr>
      <w:tr w:rsidR="009D7F63" w:rsidRPr="0073389C" w14:paraId="7A55D460"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E" w14:textId="77777777" w:rsidR="009D7F63" w:rsidRPr="0073389C" w:rsidRDefault="009D7F63" w:rsidP="00771817">
            <w:pPr>
              <w:spacing w:after="200" w:line="20" w:lineRule="atLeast"/>
              <w:jc w:val="both"/>
              <w:rPr>
                <w:u w:val="single"/>
              </w:rPr>
            </w:pPr>
            <w:r w:rsidRPr="0073389C">
              <w:lastRenderedPageBreak/>
              <w:t>Existuje veľký počet administratívnych preskúmaní a zrušených postupov verejného obstarávania.</w:t>
            </w:r>
          </w:p>
        </w:tc>
        <w:tc>
          <w:tcPr>
            <w:tcW w:w="5270" w:type="dxa"/>
            <w:tcBorders>
              <w:top w:val="single" w:sz="4" w:space="0" w:color="92D400"/>
              <w:left w:val="single" w:sz="4" w:space="0" w:color="9ACD66"/>
              <w:right w:val="single" w:sz="4" w:space="0" w:color="9ACD66"/>
            </w:tcBorders>
            <w:vAlign w:val="center"/>
          </w:tcPr>
          <w:p w14:paraId="7A55D45F" w14:textId="227C8716"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indikuje skutočnosť, že </w:t>
            </w:r>
            <w:r w:rsidR="00D97E57">
              <w:t>prijímateľ</w:t>
            </w:r>
            <w:r w:rsidR="00D97E57" w:rsidRPr="0073389C">
              <w:t xml:space="preserve"> </w:t>
            </w:r>
            <w:r w:rsidRPr="0073389C">
              <w:t xml:space="preserve">sa snaží zadať zákazku konkrétnemu dodávateľovi, pričom vo vyhlásených súťažiach sa uchádzajú spoločnosti s lepšími cenovými ponukami, ktorých </w:t>
            </w:r>
            <w:r w:rsidR="00D97E57">
              <w:t>p</w:t>
            </w:r>
            <w:r w:rsidR="00C4557E">
              <w:t>rijímateľ</w:t>
            </w:r>
            <w:r w:rsidR="00D97E57" w:rsidRPr="0073389C">
              <w:t xml:space="preserve"> </w:t>
            </w:r>
            <w:r w:rsidRPr="0073389C">
              <w:t>nedokáže vylúčiť z dôvodu nesplnenia niektorej podmienky účasti</w:t>
            </w:r>
          </w:p>
        </w:tc>
      </w:tr>
      <w:tr w:rsidR="009D7F63" w:rsidRPr="0073389C" w14:paraId="7A55D46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bottom w:val="single" w:sz="4" w:space="0" w:color="9ACD66"/>
              <w:right w:val="single" w:sz="4" w:space="0" w:color="9ACD66"/>
            </w:tcBorders>
            <w:vAlign w:val="center"/>
          </w:tcPr>
          <w:p w14:paraId="7A55D461" w14:textId="77777777" w:rsidR="009D7F63" w:rsidRPr="0073389C" w:rsidRDefault="009D7F63" w:rsidP="00771817">
            <w:pPr>
              <w:spacing w:after="200" w:line="20" w:lineRule="atLeast"/>
              <w:jc w:val="both"/>
              <w:rPr>
                <w:u w:val="single"/>
              </w:rPr>
            </w:pPr>
            <w:r w:rsidRPr="0073389C">
              <w:t xml:space="preserve">V zmluve sa vykonali akékoľvek zmeny týkajúce sa kvality, množstva alebo špecifikácie tovaru a služieb, ktoré sa líšia od ponukových dokumentov </w:t>
            </w:r>
          </w:p>
        </w:tc>
        <w:tc>
          <w:tcPr>
            <w:tcW w:w="5270" w:type="dxa"/>
            <w:tcBorders>
              <w:top w:val="single" w:sz="4" w:space="0" w:color="92D400"/>
              <w:left w:val="single" w:sz="4" w:space="0" w:color="9ACD66"/>
              <w:bottom w:val="single" w:sz="4" w:space="0" w:color="9ACD66"/>
              <w:right w:val="single" w:sz="4" w:space="0" w:color="9ACD66"/>
            </w:tcBorders>
            <w:vAlign w:val="center"/>
          </w:tcPr>
          <w:p w14:paraId="7A55D462" w14:textId="77777777" w:rsidR="009D7F63" w:rsidRPr="0073389C" w:rsidRDefault="009D7F63" w:rsidP="00771817">
            <w:pPr>
              <w:pStyle w:val="Odsekzoznamu"/>
              <w:numPr>
                <w:ilvl w:val="0"/>
                <w:numId w:val="47"/>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zmena sa týka referenčného rámca, technických špecifikácií;</w:t>
            </w:r>
          </w:p>
          <w:p w14:paraId="7A55D463" w14:textId="77777777" w:rsidR="009D7F63" w:rsidRPr="0073389C" w:rsidRDefault="009D7F63" w:rsidP="00771817">
            <w:pPr>
              <w:pStyle w:val="Odsekzoznamu"/>
              <w:numPr>
                <w:ilvl w:val="0"/>
                <w:numId w:val="47"/>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indikuje zásadnú zmenu podmienok VO </w:t>
            </w:r>
          </w:p>
        </w:tc>
      </w:tr>
    </w:tbl>
    <w:p w14:paraId="7A55D465" w14:textId="755D6C1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Upozorňujeme </w:t>
      </w:r>
      <w:r w:rsidR="005F5EA3">
        <w:t>P</w:t>
      </w:r>
      <w:r w:rsidRPr="0073389C">
        <w:t xml:space="preserve">rijímateľa, že je povinný sa oboznámiť s MP CKO č. 13 k posudzovaniu konfliktu záujmov v procese </w:t>
      </w:r>
      <w:r w:rsidR="00567ACF">
        <w:t>VO</w:t>
      </w:r>
      <w:r w:rsidRPr="0073389C">
        <w:t xml:space="preserve"> vrátane jeho príloh v aktuálnom znení. </w:t>
      </w:r>
    </w:p>
    <w:p w14:paraId="7A55D466" w14:textId="29E519DA"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005F5EA3">
        <w:t>P</w:t>
      </w:r>
      <w:r w:rsidRPr="0073389C">
        <w:t xml:space="preserve">rijímateľ je povinný </w:t>
      </w:r>
      <w:r w:rsidRPr="0073389C">
        <w:rPr>
          <w:i/>
        </w:rPr>
        <w:t>čestne prehlásiť</w:t>
      </w:r>
      <w:r w:rsidRPr="0073389C">
        <w:t xml:space="preserve"> (príloha č. </w:t>
      </w:r>
      <w:r w:rsidR="001A6E82" w:rsidRPr="0073389C">
        <w:t>2</w:t>
      </w:r>
      <w:r w:rsidR="001A6E82">
        <w:t>8</w:t>
      </w:r>
      <w:r w:rsidRPr="0073389C">
        <w:t>), že v predmetnom VO nenastali skutočnosti, uvedené ako “</w:t>
      </w:r>
      <w:r w:rsidRPr="0073389C">
        <w:rPr>
          <w:b/>
        </w:rPr>
        <w:t>rizikové indikátory</w:t>
      </w:r>
      <w:r w:rsidRPr="0073389C">
        <w:t>” v tejto príručke resp. v MP CKO č. 13</w:t>
      </w:r>
      <w:r w:rsidR="008F2496" w:rsidRPr="008F2496">
        <w:rPr>
          <w:rFonts w:cs="Arial"/>
          <w:szCs w:val="19"/>
        </w:rPr>
        <w:t xml:space="preserve"> </w:t>
      </w:r>
      <w:r w:rsidR="008F2496" w:rsidRPr="008F2496">
        <w:t>k posudzovaniu konfliktu záujmov v procese verejného obstarávania</w:t>
      </w:r>
      <w:r w:rsidRPr="0073389C">
        <w:rPr>
          <w:color w:val="7030A0"/>
        </w:rPr>
        <w:t xml:space="preserve">. </w:t>
      </w:r>
      <w:r w:rsidRPr="0073389C">
        <w:rPr>
          <w:color w:val="000000"/>
        </w:rPr>
        <w:t xml:space="preserve">V tomto čestnom prehlásení </w:t>
      </w:r>
      <w:r w:rsidR="005F5EA3">
        <w:rPr>
          <w:color w:val="000000"/>
        </w:rPr>
        <w:t>P</w:t>
      </w:r>
      <w:r w:rsidR="00567ACF" w:rsidRPr="0073389C">
        <w:rPr>
          <w:color w:val="000000"/>
        </w:rPr>
        <w:t xml:space="preserve">rijímateľ </w:t>
      </w:r>
      <w:r w:rsidRPr="0073389C">
        <w:rPr>
          <w:color w:val="000000"/>
        </w:rPr>
        <w:t xml:space="preserve">okrem iného prehlasuje, že v prípade ak podľa jeho vedomostí, resp. vedomostí </w:t>
      </w:r>
      <w:r w:rsidR="005F5EA3">
        <w:rPr>
          <w:color w:val="000000"/>
        </w:rPr>
        <w:t>P</w:t>
      </w:r>
      <w:r w:rsidRPr="0073389C">
        <w:rPr>
          <w:color w:val="000000"/>
        </w:rPr>
        <w:t xml:space="preserve">rijímateľa nastane v danom projekte konflikt záujmov, bude o uvedenej skutočnosti bezodkladne písomne informovať </w:t>
      </w:r>
      <w:r w:rsidR="005F5EA3">
        <w:rPr>
          <w:color w:val="000000"/>
        </w:rPr>
        <w:t>P</w:t>
      </w:r>
      <w:r w:rsidRPr="0073389C">
        <w:rPr>
          <w:color w:val="000000"/>
        </w:rPr>
        <w:t xml:space="preserve">oskytovateľa. </w:t>
      </w:r>
    </w:p>
    <w:p w14:paraId="7A55D467" w14:textId="77777777" w:rsidR="009D7F63" w:rsidRPr="0073389C" w:rsidRDefault="009D7F63" w:rsidP="009D7F63">
      <w:pPr>
        <w:spacing w:before="120" w:after="120" w:line="288" w:lineRule="auto"/>
        <w:jc w:val="both"/>
      </w:pPr>
    </w:p>
    <w:p w14:paraId="7A55D468" w14:textId="77777777" w:rsidR="009D7F63" w:rsidRPr="0073389C" w:rsidRDefault="009D7F63" w:rsidP="009D7F63">
      <w:pPr>
        <w:pStyle w:val="Nadpis2"/>
        <w:spacing w:line="288" w:lineRule="auto"/>
        <w:rPr>
          <w:lang w:val="sk-SK"/>
        </w:rPr>
      </w:pPr>
      <w:bookmarkStart w:id="310" w:name="_Toc410907878"/>
      <w:bookmarkStart w:id="311" w:name="_Toc440372888"/>
      <w:bookmarkStart w:id="312" w:name="_Toc440636399"/>
      <w:r w:rsidRPr="0073389C">
        <w:rPr>
          <w:lang w:val="sk-SK"/>
        </w:rPr>
        <w:t>Informačný systém (ITMS2014+)</w:t>
      </w:r>
      <w:bookmarkEnd w:id="310"/>
      <w:bookmarkEnd w:id="311"/>
      <w:bookmarkEnd w:id="312"/>
    </w:p>
    <w:p w14:paraId="7A55D469" w14:textId="7DD16733" w:rsidR="009D7F63" w:rsidRPr="0073389C" w:rsidRDefault="009D7F63" w:rsidP="009D7F63">
      <w:pPr>
        <w:spacing w:before="120" w:after="120" w:line="288" w:lineRule="auto"/>
        <w:jc w:val="both"/>
      </w:pPr>
      <w:r w:rsidRPr="0073389C">
        <w:t>ITMS2014+ – IT monitorovací systém pre štrukturálne fondy slúži na komplexné sledovanie priebehu realizácie projektov a stavu čerpania prostriedkov na úrovni jednotlivých EŠIF, operačných programov, prioritných osí, špecifických cieľov a projektov. Zabezpečenie funkčnosti ITMS2014+ je plne v kompetencii C</w:t>
      </w:r>
      <w:r w:rsidR="00A672FF">
        <w:t>KO</w:t>
      </w:r>
      <w:r w:rsidRPr="0073389C">
        <w:t xml:space="preserve"> v spolupráci s Certifikačným orgánom a DataCentrom.</w:t>
      </w:r>
    </w:p>
    <w:p w14:paraId="7A55D46A" w14:textId="77777777" w:rsidR="009D7F63" w:rsidRPr="0073389C" w:rsidRDefault="009D7F63" w:rsidP="009D7F63">
      <w:pPr>
        <w:spacing w:before="120" w:after="120" w:line="288" w:lineRule="auto"/>
        <w:jc w:val="both"/>
      </w:pPr>
      <w:r w:rsidRPr="0073389C">
        <w:t xml:space="preserve">ITMS2014+ je delený na tri hlavné časti: </w:t>
      </w:r>
    </w:p>
    <w:p w14:paraId="7A55D46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neverejná časť ITMS2014+ (CORE ITMS2014+) zabezpečuje programové, projektové a finančné riadenie, kontrolu a audit, ktorá je integrovaná s účtovným systémom ISUF; informačným systémom Európskej komisie SFC2014 a monitorovacími systémami okolitých krajín pre programy cezhraničnej spolupráce;</w:t>
      </w:r>
    </w:p>
    <w:p w14:paraId="7A55D46C" w14:textId="77777777" w:rsidR="009D7F63" w:rsidRPr="0073389C" w:rsidRDefault="009D7F63" w:rsidP="007957E1">
      <w:pPr>
        <w:pStyle w:val="Bulletslevel1"/>
        <w:spacing w:after="120" w:line="288" w:lineRule="auto"/>
        <w:ind w:left="567" w:hanging="283"/>
        <w:jc w:val="both"/>
        <w:rPr>
          <w:rFonts w:cs="Arial"/>
          <w:szCs w:val="19"/>
          <w:lang w:val="sk-SK"/>
        </w:rPr>
      </w:pPr>
      <w:r w:rsidRPr="0073389C">
        <w:rPr>
          <w:rFonts w:cs="Arial"/>
          <w:szCs w:val="19"/>
          <w:lang w:val="sk-SK"/>
        </w:rPr>
        <w:t>reportovacia časť zabezpečuje tvorbu statických a dynamických dátových exportov;</w:t>
      </w:r>
    </w:p>
    <w:p w14:paraId="7A55D46D" w14:textId="6E7EE7B8" w:rsidR="009D7F63" w:rsidRPr="00666AC8" w:rsidRDefault="009D7F63" w:rsidP="00CC5712">
      <w:pPr>
        <w:pStyle w:val="Bulletslevel1"/>
        <w:ind w:left="567" w:hanging="283"/>
        <w:jc w:val="both"/>
        <w:rPr>
          <w:lang w:val="sk-SK"/>
        </w:rPr>
      </w:pPr>
      <w:r w:rsidRPr="00666AC8">
        <w:rPr>
          <w:b/>
          <w:lang w:val="sk-SK"/>
        </w:rPr>
        <w:t>verejná časť</w:t>
      </w:r>
      <w:r w:rsidRPr="00666AC8">
        <w:rPr>
          <w:lang w:val="sk-SK"/>
        </w:rPr>
        <w:t xml:space="preserve"> (verejný portál ITMS2014+, </w:t>
      </w:r>
      <w:r w:rsidR="00AB3049" w:rsidRPr="00AB3049">
        <w:rPr>
          <w:rFonts w:cs="Arial"/>
          <w:szCs w:val="19"/>
          <w:lang w:val="sk-SK"/>
        </w:rPr>
        <w:t xml:space="preserve">https://public.itms2014.sk/ </w:t>
      </w:r>
      <w:r w:rsidRPr="00666AC8">
        <w:rPr>
          <w:lang w:val="sk-SK"/>
        </w:rPr>
        <w:t>) zabezpečuje komunikáciu so žiadateľom/prijímateľom.</w:t>
      </w:r>
    </w:p>
    <w:p w14:paraId="7A55D46E" w14:textId="551D9011" w:rsidR="009D7F63" w:rsidRPr="0073389C" w:rsidRDefault="009D7F63" w:rsidP="007957E1">
      <w:pPr>
        <w:spacing w:before="120" w:after="120" w:line="288" w:lineRule="auto"/>
        <w:jc w:val="both"/>
      </w:pPr>
      <w:r w:rsidRPr="0073389C">
        <w:rPr>
          <w:b/>
        </w:rPr>
        <w:t>Verejný portál ITMS2014+</w:t>
      </w:r>
      <w:r w:rsidRPr="0073389C">
        <w:t xml:space="preserve"> slúži na komunikáciu a výmenu dát medzi žiadateľom/prijímateľom a poskytovateľom. Úlohou prijímateľov je zadávať povinné údaje do verejne prístupnej časti ITMS2014+ (ďalej len „verejného portálu ITMS2014+“), ktorá sa nachádza na webovom sídle  </w:t>
      </w:r>
      <w:r w:rsidR="007957E1" w:rsidRPr="007957E1">
        <w:t>https://public.itms2014.sk/</w:t>
      </w:r>
      <w:r w:rsidRPr="0073389C">
        <w:t>.</w:t>
      </w:r>
    </w:p>
    <w:p w14:paraId="7A55D46F" w14:textId="77777777" w:rsidR="009D7F63" w:rsidRPr="0073389C" w:rsidRDefault="009D7F63" w:rsidP="009D7F63">
      <w:pPr>
        <w:spacing w:before="120" w:after="120" w:line="288" w:lineRule="auto"/>
        <w:jc w:val="both"/>
      </w:pPr>
      <w:r w:rsidRPr="0073389C">
        <w:t>Prístup do verejného portálu ITMS2014+ prijímateľ získal pred predložením žiadosti o NFP, t. j. ešte ako žiadateľ. To znamená, že osoba, ktorá má aktivované užívateľské konto na portáli ITMS2014+</w:t>
      </w:r>
      <w:r w:rsidRPr="0073389C">
        <w:rPr>
          <w:rStyle w:val="Odkaznapoznmkupodiarou"/>
          <w:sz w:val="19"/>
        </w:rPr>
        <w:footnoteReference w:id="107"/>
      </w:r>
      <w:r w:rsidRPr="0073389C">
        <w:t>, tento prístup ďalej využíva na predkladanie všetkých relevantných dokumentov, najmä:</w:t>
      </w:r>
    </w:p>
    <w:p w14:paraId="7A55D47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monitorovacích správ,</w:t>
      </w:r>
    </w:p>
    <w:p w14:paraId="7A55D47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žiadostí o platbu,</w:t>
      </w:r>
    </w:p>
    <w:p w14:paraId="7A55D472"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následnej monitorovacej správy.</w:t>
      </w:r>
    </w:p>
    <w:p w14:paraId="7A55D473" w14:textId="77777777" w:rsidR="009D7F63" w:rsidRPr="0073389C" w:rsidRDefault="009D7F63" w:rsidP="009D7F63">
      <w:pPr>
        <w:spacing w:before="120" w:after="120" w:line="288" w:lineRule="auto"/>
        <w:jc w:val="both"/>
      </w:pPr>
      <w:r w:rsidRPr="0073389C">
        <w:lastRenderedPageBreak/>
        <w:t>Uvedené dokumenty, ktoré prijímateľ predkladá poskytovateľovi vypracováva vyplnením elektronického formulára, prostredníctvom verejného portálu ITMS2014+. Podrobný návod na korektné vypĺňanie jednotlivých častí konkrétneho dokumentu (záložiek) sa nachádza priamo na verejnom portáli ITMS2014+ v príručke pre ITMS2014+.</w:t>
      </w:r>
    </w:p>
    <w:p w14:paraId="7A55D474" w14:textId="77777777" w:rsidR="009D7F63" w:rsidRPr="0073389C" w:rsidRDefault="009D7F63" w:rsidP="009D7F63">
      <w:pPr>
        <w:spacing w:before="120" w:after="120" w:line="288" w:lineRule="auto"/>
        <w:jc w:val="both"/>
      </w:pPr>
      <w:r w:rsidRPr="0073389C">
        <w:t>Po vypracovaní dokumentu vo verejnom portáli ITMS2014+ prijímateľ zabezpečí jeho elektronické odoslanie. Následne po elektronickom odoslaní dokumentu zabezpečí aj fyzické doručenie poskytovateľovi.</w:t>
      </w:r>
    </w:p>
    <w:p w14:paraId="7A55D475" w14:textId="6570FA99"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DataCentrum, ako správca systému ITMS2014+, zverejňuje na verejnom portál</w:t>
      </w:r>
      <w:r w:rsidR="00CC53E9">
        <w:t>i</w:t>
      </w:r>
      <w:r w:rsidRPr="0073389C">
        <w:t xml:space="preserve"> na svojej úvodnej stránke rôzne upozornenia, usmernenia alebo popisy nových funkcionalít portálu ITMS2014+. Verejný portál tiež obsahuje </w:t>
      </w:r>
      <w:r w:rsidRPr="0073389C">
        <w:rPr>
          <w:b/>
        </w:rPr>
        <w:t>užívateľskú príručku s popisom funkcionalít</w:t>
      </w:r>
      <w:r w:rsidRPr="0073389C">
        <w:t xml:space="preserve"> verejného portálu. Odporúčame prijímateľovi priebežne sledovať aktualizácie web stránky ako aj preštudovať všetky relevantné informácie na portáli, aby tak predišiel prípadným komplikáciám.</w:t>
      </w:r>
    </w:p>
    <w:p w14:paraId="7A55D476" w14:textId="77777777" w:rsidR="009D7F63" w:rsidRPr="0073389C" w:rsidRDefault="009D7F63" w:rsidP="009D7F63">
      <w:pPr>
        <w:pStyle w:val="Nadpis2"/>
        <w:spacing w:line="288" w:lineRule="auto"/>
        <w:rPr>
          <w:lang w:val="sk-SK"/>
        </w:rPr>
      </w:pPr>
      <w:bookmarkStart w:id="313" w:name="_Toc440372889"/>
      <w:bookmarkStart w:id="314" w:name="_Toc440636400"/>
      <w:r w:rsidRPr="0073389C">
        <w:rPr>
          <w:lang w:val="sk-SK"/>
        </w:rPr>
        <w:t>Informovanie a komunikácia</w:t>
      </w:r>
      <w:bookmarkEnd w:id="313"/>
      <w:bookmarkEnd w:id="314"/>
    </w:p>
    <w:p w14:paraId="7A55D477" w14:textId="77777777" w:rsidR="009D7F63" w:rsidRPr="0073389C" w:rsidRDefault="009D7F63" w:rsidP="009D7F63">
      <w:pPr>
        <w:spacing w:before="120" w:after="120" w:line="288" w:lineRule="auto"/>
        <w:jc w:val="both"/>
      </w:pPr>
      <w:r w:rsidRPr="0073389C">
        <w:t xml:space="preserve">Na úrovni každého projektu spolufinancovaného z ESF je potrebné dodržiavať základné usmernenia informovania a komunikácie, ktoré definuje Manuál pre informovanie a komunikáciu pre prijímateľov v rámci OP EVS, ktorý je zverejnený na webovom  sídle </w:t>
      </w:r>
      <w:hyperlink r:id="rId24" w:history="1">
        <w:r w:rsidRPr="0073389C">
          <w:rPr>
            <w:rStyle w:val="Hypertextovprepojenie"/>
          </w:rPr>
          <w:t>www.opevs.eu</w:t>
        </w:r>
      </w:hyperlink>
      <w:r w:rsidRPr="0073389C">
        <w:rPr>
          <w:rStyle w:val="Hypertextovprepojenie"/>
        </w:rPr>
        <w:t>.</w:t>
      </w:r>
      <w:r w:rsidRPr="0073389C">
        <w:t xml:space="preserve"> </w:t>
      </w:r>
    </w:p>
    <w:p w14:paraId="7A55D478" w14:textId="77777777" w:rsidR="009D7F63" w:rsidRPr="0073389C" w:rsidRDefault="009D7F63" w:rsidP="009D7F63">
      <w:pPr>
        <w:spacing w:before="120" w:after="120" w:line="288" w:lineRule="auto"/>
        <w:jc w:val="both"/>
      </w:pPr>
      <w:r w:rsidRPr="0073389C">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14:paraId="7A55D479" w14:textId="77777777" w:rsidR="009D7F63" w:rsidRPr="0073389C" w:rsidRDefault="009D7F63" w:rsidP="009D7F63">
      <w:pPr>
        <w:spacing w:before="120" w:after="120" w:line="288" w:lineRule="auto"/>
        <w:jc w:val="both"/>
      </w:pPr>
      <w:r w:rsidRPr="0073389C">
        <w:t>Všetci prijímatelia sú povinní informovať účastníkov projektu a verejnosť o tom, že realizované aktivity  sa uskutočňujú vďaka pomoci EÚ, konkrétne vďaka prostriedkom poskytnutým z Európskeho sociálneho fondu. Prostredníctvom informačných aktivít sú povinní v čo najväčšej možnej miere prispieť k výmene skúseností a šíreniu osvedčených postupov, pričom neustále zdôrazňujú spoluúčasť EÚ. Informačnou aktivitou sa rozumie napr:</w:t>
      </w:r>
    </w:p>
    <w:p w14:paraId="7A55D47A" w14:textId="6A2CCE24" w:rsidR="009D7F63" w:rsidRPr="0073389C" w:rsidRDefault="009D7F63" w:rsidP="009D7F63">
      <w:pPr>
        <w:pStyle w:val="Bulletslevel1"/>
        <w:spacing w:after="120" w:line="288" w:lineRule="auto"/>
        <w:ind w:left="567" w:hanging="283"/>
        <w:jc w:val="both"/>
        <w:rPr>
          <w:lang w:val="sk-SK"/>
        </w:rPr>
      </w:pPr>
      <w:r w:rsidRPr="0073389C">
        <w:rPr>
          <w:lang w:val="sk-SK"/>
        </w:rPr>
        <w:t>informačné materiály a dokumenty (</w:t>
      </w:r>
      <w:r w:rsidR="008D3A98" w:rsidRPr="0073389C">
        <w:rPr>
          <w:lang w:val="sk-SK"/>
        </w:rPr>
        <w:t>príručky</w:t>
      </w:r>
      <w:r w:rsidRPr="0073389C">
        <w:rPr>
          <w:lang w:val="sk-SK"/>
        </w:rPr>
        <w:t>, brožúry, letáky a pod.);</w:t>
      </w:r>
    </w:p>
    <w:p w14:paraId="7A55D47B"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 malé propagačné predmety (pero, USB, hrnček, taška a pod.);</w:t>
      </w:r>
    </w:p>
    <w:p w14:paraId="7A55D47C"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aktivity (podujatia, konferencie, semináre a pod.);</w:t>
      </w:r>
    </w:p>
    <w:p w14:paraId="7A55D47D" w14:textId="77777777" w:rsidR="009D7F63" w:rsidRPr="0073389C" w:rsidRDefault="009D7F63" w:rsidP="009D7F63">
      <w:pPr>
        <w:pStyle w:val="Bulletslevel1"/>
        <w:spacing w:after="120" w:line="288" w:lineRule="auto"/>
        <w:ind w:left="567" w:hanging="283"/>
        <w:jc w:val="both"/>
        <w:rPr>
          <w:lang w:val="sk-SK"/>
        </w:rPr>
      </w:pPr>
      <w:r w:rsidRPr="0073389C">
        <w:rPr>
          <w:lang w:val="sk-SK"/>
        </w:rPr>
        <w:t xml:space="preserve">webové sídla; </w:t>
      </w:r>
    </w:p>
    <w:p w14:paraId="7A55D47E" w14:textId="77777777" w:rsidR="009D7F63" w:rsidRPr="0073389C" w:rsidRDefault="009D7F63" w:rsidP="009D7F63">
      <w:pPr>
        <w:pStyle w:val="Bulletslevel1"/>
        <w:spacing w:after="120" w:line="288" w:lineRule="auto"/>
        <w:ind w:left="567" w:hanging="283"/>
        <w:jc w:val="both"/>
        <w:rPr>
          <w:lang w:val="sk-SK"/>
        </w:rPr>
      </w:pPr>
      <w:r w:rsidRPr="0073389C">
        <w:rPr>
          <w:lang w:val="sk-SK"/>
        </w:rPr>
        <w:t>propagácia v médiách (PR články, rozhovory, inzercia a pod.).</w:t>
      </w:r>
    </w:p>
    <w:p w14:paraId="7A55D47F" w14:textId="77777777" w:rsidR="009D7F63" w:rsidRPr="0073389C" w:rsidRDefault="009D7F63" w:rsidP="009D7F63">
      <w:pPr>
        <w:spacing w:before="120" w:after="120" w:line="288" w:lineRule="auto"/>
        <w:jc w:val="both"/>
      </w:pPr>
      <w:r w:rsidRPr="0073389C">
        <w:t>Finančná spoluúčasť EÚ, konkrétne ESF musí byť zdôraznená v priebehu celej doby realizácie projektu, pri jeho začiatku, v priebehu realizácie aktivít, ako aj po jeho ukončení.</w:t>
      </w:r>
    </w:p>
    <w:p w14:paraId="7A55D480" w14:textId="77777777" w:rsidR="009D7F63" w:rsidRPr="0073389C" w:rsidRDefault="009D7F63" w:rsidP="009D7F63">
      <w:pPr>
        <w:spacing w:before="120" w:after="120" w:line="288" w:lineRule="auto"/>
        <w:jc w:val="both"/>
      </w:pPr>
      <w:r w:rsidRPr="0073389C">
        <w:t xml:space="preserve">Voľba vhodných prostriedkov a opatrení na zabezpečenie informovanosti o pomoci z ESF, pri výmene skúseností a šírení osvedčených postupov, ako aj ich vecné a organizačné zabezpečenie závisia od rozhodnutia prijímateľa. Prijímateľ však musí spĺňať minimálne požiadavky v oblasti informovania a komunikácie na zabezpečenie zviditeľnenia spoluúčasti EÚ. Konkrétne komunikačné nástroje uvádza žiadateľ v žiadosti o nenávratný finančný príspevok. Prijímateľ musí spĺňať minimálne nasledovné požiadavky: </w:t>
      </w:r>
    </w:p>
    <w:p w14:paraId="7A55D48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informovanosť všetkých účastníkov aktivít projektu o tom, že projekt je spolufinancovaný z ESF na základe OP EVS;</w:t>
      </w:r>
    </w:p>
    <w:p w14:paraId="7A55D48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pre verejnosť vydať jasnú správu o tom, že projekt bol podporený na základe OP EVS spolufinancovaného z Európskeho sociálneho fondu;</w:t>
      </w:r>
    </w:p>
    <w:p w14:paraId="7A55D483"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zabezpečiť, aby každý dokument, vrátane prezenčnej listiny a certifikátu o absolvovaní aktivity a iných dokumentov týkajúcich sa projektu, obsahoval logo EÚ s odkazom na ESF a logo OP EVS a vyhlásenie </w:t>
      </w:r>
      <w:r w:rsidRPr="0073389C">
        <w:rPr>
          <w:rFonts w:cs="Arial"/>
          <w:lang w:val="sk-SK"/>
        </w:rPr>
        <w:lastRenderedPageBreak/>
        <w:t>o tom, že OP EVS, na základe ktorého sa projekt realizuje, je spolufinancovaný z Európskeho sociálneho fondu;</w:t>
      </w:r>
    </w:p>
    <w:p w14:paraId="7A55D484" w14:textId="53ED1F7B" w:rsidR="009D7F63" w:rsidRPr="0073389C" w:rsidRDefault="009D7F63" w:rsidP="009D7F63">
      <w:pPr>
        <w:pStyle w:val="Bulletslevel2"/>
        <w:spacing w:after="120" w:line="288" w:lineRule="auto"/>
        <w:ind w:left="567" w:hanging="283"/>
        <w:jc w:val="both"/>
        <w:rPr>
          <w:lang w:val="sk-SK"/>
        </w:rPr>
      </w:pPr>
      <w:r w:rsidRPr="0073389C">
        <w:rPr>
          <w:lang w:val="sk-SK"/>
        </w:rPr>
        <w:t xml:space="preserve">uverejniť na svojom webovom </w:t>
      </w:r>
      <w:r w:rsidR="009D2CA4" w:rsidRPr="0073389C">
        <w:rPr>
          <w:lang w:val="sk-SK"/>
        </w:rPr>
        <w:t>sídle</w:t>
      </w:r>
      <w:r w:rsidRPr="0073389C">
        <w:rPr>
          <w:lang w:val="sk-SK"/>
        </w:rPr>
        <w:t xml:space="preserve"> (ak  existuje) krátky opis projektu spolu s vyhlásením, </w:t>
      </w:r>
      <w:r w:rsidRPr="0073389C">
        <w:rPr>
          <w:rFonts w:cs="Arial"/>
          <w:lang w:val="sk-SK"/>
        </w:rPr>
        <w:t>že projekt je spolufinancovaný z ESF na základe OP EVS</w:t>
      </w:r>
      <w:r w:rsidR="00917EFE">
        <w:rPr>
          <w:rFonts w:cs="Arial"/>
          <w:lang w:val="sk-SK"/>
        </w:rPr>
        <w:t>.</w:t>
      </w:r>
    </w:p>
    <w:p w14:paraId="7A55D485" w14:textId="77777777" w:rsidR="009D7F63" w:rsidRPr="0073389C" w:rsidRDefault="009D7F63" w:rsidP="009D7F63">
      <w:pPr>
        <w:spacing w:before="120" w:after="120" w:line="288" w:lineRule="auto"/>
        <w:jc w:val="both"/>
      </w:pPr>
      <w:r w:rsidRPr="0073389C">
        <w:t>Požiadavky pri realizácií informačných a komunikačných  opatrení,  sú uvedené v Manuáli pre informovanie a komunikáciu pre prijímateľov v rámci OP EVS, ktoré je každý prijímateľ povinný dodržiavať. RO poskytne prijímateľom informačné a komunikačné nástroje vrátane šablón v elektronickej podobe s cieľom pomôcť v prípade potreby prijímateľom splniť ich povinnosti spojené s informovaním a komunikáciou.</w:t>
      </w:r>
    </w:p>
    <w:p w14:paraId="7A55D486" w14:textId="77777777" w:rsidR="009D7F63" w:rsidRPr="0073389C" w:rsidRDefault="009D7F63" w:rsidP="009D7F63">
      <w:pPr>
        <w:spacing w:before="120" w:after="120" w:line="288" w:lineRule="auto"/>
        <w:jc w:val="both"/>
      </w:pPr>
      <w:r w:rsidRPr="0073389C">
        <w:t>Prijatím nenávratného finančného príspevku prijímateľ súčasne vyjadruje súhlas so začlenením do zoznamu prijímateľov pre účely informovania a komunikácie. Prijímateľ zároveň súhlasí so zverejnením nasledovných informácií v zozname prijímateľov: názov a sídlo prijímateľa; názov, ciele a stručný opis projektu; miesto realizácie projektu; časový rámec realizácie projektu; predpokladaný koniec realizácie aktivít projektu; celkové náklady na projekt; výška poskytnutého nenávratného finančného príspevku; ukazovatele projektu; fotografie a audiovizuálne záznamy z miesta realizácie aktivít projektu. Prijímateľ súhlasí so zverejnením a šírením uvedených údajov tiež inými spôsobmi, a to na základe rozhodnutia poskytovateľa.</w:t>
      </w:r>
    </w:p>
    <w:p w14:paraId="7A55D487" w14:textId="77777777" w:rsidR="009D7F63" w:rsidRPr="0073389C" w:rsidRDefault="009D7F63" w:rsidP="009D7F63">
      <w:pPr>
        <w:spacing w:before="120" w:after="120" w:line="288" w:lineRule="auto"/>
        <w:jc w:val="both"/>
      </w:pPr>
      <w:r w:rsidRPr="0073389C">
        <w:t>Informácia o aktivitách v oblasti informovania a komunikácie je súčasťou monitorovacích správ - tabuľka  7. Publicita projektu.</w:t>
      </w:r>
    </w:p>
    <w:p w14:paraId="7A55D488" w14:textId="1034336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Implementácia projektov si vyžaduje množstvo času a je spojená s prípravou rozsiahlej podpornej projektovej dokumentácie. Komunikácia s prijímateľom prebieha rôznou formou - od listových zásielok, cez e-mailovú komunikáciu, až po osobné stretnutia a konzultácie. Obsahom vzájomnej komunikácie môžu byť informácie bez podstatného vplyvu na implementáciu projektu, ale aj dôležité dohody postupov, či vyrozumenia. Ak si prijímateľ bude viesť prehľadnú projektovú dokumentáciu, bude dobre pripravený na konzultácie, </w:t>
      </w:r>
      <w:r w:rsidR="001D4D5C">
        <w:t xml:space="preserve">finančnú </w:t>
      </w:r>
      <w:r w:rsidRPr="0073389C">
        <w:t>kontrolu na mieste či prípadný audit.</w:t>
      </w:r>
    </w:p>
    <w:p w14:paraId="7A55D489" w14:textId="77777777" w:rsidR="009D7F63" w:rsidRPr="0073389C" w:rsidRDefault="009D7F63" w:rsidP="009D7F63">
      <w:pPr>
        <w:pStyle w:val="Nadpis1"/>
        <w:spacing w:before="120" w:after="120" w:line="288" w:lineRule="auto"/>
        <w:ind w:left="0" w:firstLine="0"/>
        <w:rPr>
          <w:rFonts w:ascii="Arial" w:hAnsi="Arial"/>
          <w:lang w:val="sk-SK"/>
        </w:rPr>
      </w:pPr>
      <w:bookmarkStart w:id="315" w:name="_Toc440372890"/>
      <w:bookmarkStart w:id="316" w:name="_Toc440636401"/>
      <w:bookmarkStart w:id="317" w:name="_Toc410907880"/>
      <w:r w:rsidRPr="0073389C">
        <w:rPr>
          <w:rFonts w:ascii="Arial" w:hAnsi="Arial"/>
          <w:lang w:val="sk-SK"/>
        </w:rPr>
        <w:lastRenderedPageBreak/>
        <w:t>Kontrola a overovanie oprávnenosti výdavkov</w:t>
      </w:r>
      <w:bookmarkEnd w:id="315"/>
      <w:bookmarkEnd w:id="316"/>
      <w:r w:rsidRPr="0073389C">
        <w:rPr>
          <w:rFonts w:ascii="Arial" w:hAnsi="Arial"/>
          <w:lang w:val="sk-SK"/>
        </w:rPr>
        <w:t xml:space="preserve"> </w:t>
      </w:r>
      <w:bookmarkEnd w:id="317"/>
    </w:p>
    <w:p w14:paraId="7A55D48A" w14:textId="15BECFE5"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ŽoP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7A55D48B" w14:textId="6F94C553"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t.j.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14:paraId="7A55D48C" w14:textId="3288CAF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7A55D48D" w14:textId="44DF68C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7A55D48E" w14:textId="0BE952D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14:paraId="7A55D48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7A55D490" w14:textId="1F6CEE29" w:rsidR="009D7F63" w:rsidRPr="0073389C" w:rsidRDefault="009D7F63" w:rsidP="009D7F63">
      <w:pPr>
        <w:pStyle w:val="Nadpis2"/>
        <w:spacing w:line="288" w:lineRule="auto"/>
        <w:rPr>
          <w:lang w:val="sk-SK"/>
        </w:rPr>
      </w:pPr>
      <w:bookmarkStart w:id="318" w:name="_Toc410907881"/>
      <w:bookmarkStart w:id="319" w:name="_Toc440372891"/>
      <w:bookmarkStart w:id="320" w:name="_Toc440636402"/>
      <w:r w:rsidRPr="0073389C">
        <w:rPr>
          <w:lang w:val="sk-SK"/>
        </w:rPr>
        <w:t xml:space="preserve">Administratívna </w:t>
      </w:r>
      <w:r w:rsidR="00F17DE9">
        <w:rPr>
          <w:lang w:val="sk-SK"/>
        </w:rPr>
        <w:t xml:space="preserve">finančná </w:t>
      </w:r>
      <w:r w:rsidRPr="0073389C">
        <w:rPr>
          <w:lang w:val="sk-SK"/>
        </w:rPr>
        <w:t>kontrola</w:t>
      </w:r>
      <w:bookmarkEnd w:id="318"/>
      <w:bookmarkEnd w:id="319"/>
      <w:bookmarkEnd w:id="320"/>
    </w:p>
    <w:p w14:paraId="7A55D491" w14:textId="7477C17C"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7A55D492" w14:textId="6C984E5A"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7A55D493" w14:textId="0EDF5D7D"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7A55D494" w14:textId="1B4F6A9A"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 xml:space="preserve">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w:t>
      </w:r>
      <w:r>
        <w:lastRenderedPageBreak/>
        <w:t>v lehote určenej RO pre OP EVS</w:t>
      </w:r>
      <w:r w:rsidR="009D7F63" w:rsidRPr="0073389C">
        <w:t xml:space="preserve">. </w:t>
      </w:r>
    </w:p>
    <w:p w14:paraId="7A55D495" w14:textId="46B57215"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A55D496" w14:textId="6154E5B8"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alebo finančnou kontrolou na mieste</w:t>
      </w:r>
      <w:r w:rsidR="009D7F63" w:rsidRPr="0073389C">
        <w:t xml:space="preserve"> a </w:t>
      </w:r>
      <w:r w:rsidRPr="0073389C">
        <w:t>zabezpečiť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zmluvou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14:paraId="7A55D497" w14:textId="0871FB65"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14:paraId="7A55D498" w14:textId="6855D6CD"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preveriť</w:t>
      </w:r>
      <w:r w:rsidR="009D7F63" w:rsidRPr="0073389C">
        <w:t xml:space="preserve">̌ </w:t>
      </w:r>
      <w:r w:rsidRPr="0073389C">
        <w:t>opodstatnenosť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14:paraId="7A55D499" w14:textId="06D210A5"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02F7EB3" w14:textId="43D54F53"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7A55D49B" w14:textId="31C4AB53"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ŽoP </w:t>
      </w:r>
      <w:r w:rsidR="002D4DD9" w:rsidRPr="0073389C">
        <w:t>prijímateľa</w:t>
      </w:r>
      <w:r w:rsidRPr="0073389C">
        <w:t xml:space="preserve"> (vrátane relevantnej podpornej dokumentácie, ktorá tvorí prílohu ŽoP) musia byť podrobené administratívnej </w:t>
      </w:r>
      <w:r w:rsidR="002E278D">
        <w:t xml:space="preserve">finančnej </w:t>
      </w:r>
      <w:r w:rsidRPr="0073389C">
        <w:t>kontrole v plnom rozsahu.</w:t>
      </w:r>
    </w:p>
    <w:p w14:paraId="7A55D49C" w14:textId="1A8F901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ŽoP overí, či vo </w:t>
      </w:r>
      <w:r w:rsidR="002D4DD9" w:rsidRPr="0073389C">
        <w:t>vzťahu</w:t>
      </w:r>
      <w:r w:rsidRPr="0073389C">
        <w:t xml:space="preserve"> k zmluve o NFP sú predmetné výdavky a ostatné </w:t>
      </w:r>
      <w:r w:rsidR="002D4DD9" w:rsidRPr="0073389C">
        <w:t>skutočnosti</w:t>
      </w:r>
      <w:r w:rsidRPr="0073389C">
        <w:t xml:space="preserve"> uvedené v ŽoP správne zaevidované vo všetkých relevantných poliach, kompletné, správne v zmysle S</w:t>
      </w:r>
      <w:r w:rsidR="00D32840">
        <w:t>FR</w:t>
      </w:r>
      <w:r w:rsidR="001038CE">
        <w:t xml:space="preserve"> </w:t>
      </w:r>
      <w:r w:rsidRPr="0073389C">
        <w:t xml:space="preserve">a či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14:paraId="7A55D49D" w14:textId="77E9DFE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14:paraId="7A55D49E"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7A55D49F" w14:textId="3E401225"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14:paraId="7A55D4A0" w14:textId="39E87D0A"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14:paraId="7A55D4A1" w14:textId="6E7877F9"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14:paraId="7A55D4A2" w14:textId="492D5C66"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14:paraId="7A55D4A3" w14:textId="38A625B9"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t>finančnej</w:t>
      </w:r>
      <w:r w:rsidR="002E278D" w:rsidRPr="0073389C">
        <w:t xml:space="preserve"> </w:t>
      </w:r>
      <w:r w:rsidRPr="0073389C">
        <w:t xml:space="preserve">kontroly VO alebo obstarávania, </w:t>
      </w:r>
    </w:p>
    <w:p w14:paraId="7A55D4A4" w14:textId="3BA0BD04"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14:paraId="7A55D4A5" w14:textId="697B5F0F"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(t.j.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w:t>
      </w:r>
      <w:r w:rsidR="009D7F63" w:rsidRPr="0073389C">
        <w:lastRenderedPageBreak/>
        <w:t xml:space="preserve">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14:paraId="7A55D4A6" w14:textId="171EFEB3"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dodávateľsko-odberateľské zmluvy a pod.), </w:t>
      </w:r>
    </w:p>
    <w:p w14:paraId="7A55D4A7" w14:textId="4B95F6A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14:paraId="7A55D4A8"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preukázateľnosti reálneho vyplatenia výdavku prijímateľom (napr. potvrdenie výdavkovými pokladničnými blokmi, výpismi z bankového účtu) ak je relevantné, </w:t>
      </w:r>
    </w:p>
    <w:p w14:paraId="7A55D4A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7A55D4AA" w14:textId="421AEFA6"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aplikovania výpočtu paušálnej sadzby s</w:t>
      </w:r>
      <w:r w:rsidR="00601351">
        <w:t xml:space="preserve"> </w:t>
      </w:r>
      <w:r w:rsidRPr="0073389C">
        <w:t xml:space="preserve">pravidlami výpočtu stanovenými poskytovateľom v riadiacej dokumentácii v prípade využitia zjednodušeného vykazovania výdavkov formou paušálnej sadzby, </w:t>
      </w:r>
    </w:p>
    <w:p w14:paraId="7A55D4AB"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nárokovanej paušálnej sumy s dosiahnutými výstupmi/výsledkami/cieľmi projektu v prípade využitia zjednodušeného vykazovania výdavkov formou paušálnej sumy, </w:t>
      </w:r>
    </w:p>
    <w:p w14:paraId="7A55D4A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7A55D4AD"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7A55D4AE"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merateľných ukazovateľov projektu v zmysle zmluvy o NFP (ak je relevantné), </w:t>
      </w:r>
    </w:p>
    <w:p w14:paraId="7A55D4AF"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prijímateľa v rámci aj mimo daného OP, iných OP a iných programov EÚ, iných finančných nástrojov alebo vnútroštátnych programov a v iných programových obdobiach, </w:t>
      </w:r>
    </w:p>
    <w:p w14:paraId="7A55D4B0"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prijímateľom na odstránenie nedostatkov zistených pri inej kontrole alebo audite vykonaných do času ukončenia kontroly deklarovaných výdavkov (ak je relevantné), </w:t>
      </w:r>
    </w:p>
    <w:p w14:paraId="7A55D4B1"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finančnej opravy a pod., </w:t>
      </w:r>
    </w:p>
    <w:p w14:paraId="7A55D4B2"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skutočností stanovených poskytovateľom. </w:t>
      </w:r>
    </w:p>
    <w:p w14:paraId="7A55D4B3" w14:textId="77777777"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prijímateľa deklarované v ŽoP musia spĺňať najmä tieto podmienky: </w:t>
      </w:r>
    </w:p>
    <w:p w14:paraId="7A55D4B4"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rozpočtových pravidlách, zákon o verejnom obstarávaní, zákon o štátnej pomoci, zákonník práce, zákon o slobodnom prístupe k informáciám); </w:t>
      </w:r>
    </w:p>
    <w:p w14:paraId="7A55D4B5"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ŽoNFP, podmienok schémy pomoci de minimis, príp. schémy štátnej pomoci, ktoré tvoria neoddeliteľnú súčasť výzvy, podmienok zmluvy o NFP; </w:t>
      </w:r>
    </w:p>
    <w:p w14:paraId="7A55D4B6"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časovej následnosti aktivít projektu, sú plne v súlade s cieľmi projektu a prispievajú k dosiahnutiu plánovaných cieľov projektu; </w:t>
      </w:r>
    </w:p>
    <w:p w14:paraId="7A55D4B7"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výdavok je primeraný, t.j. zodpovedá obvyklým cenám v danom mieste a čase a zodpovedá potrebám projektu;</w:t>
      </w:r>
    </w:p>
    <w:p w14:paraId="7A55D4B8"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spĺňa podmienky hospodárnosti, efektívnosti, účelnosti a účinnosti; </w:t>
      </w:r>
      <w:r w:rsidRPr="0073389C">
        <w:rPr>
          <w:color w:val="FFFFFF"/>
        </w:rPr>
        <w:t xml:space="preserve">x. 2014 </w:t>
      </w:r>
    </w:p>
    <w:p w14:paraId="574DC727" w14:textId="78036E48"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 xml:space="preserve">výdavky musia byť identifikovateľné a preukázateľné a musia byť doložené účtovnými dokladmi, ktoré sú riadne evidované u prijímateľa v súlade s platnou legislatívou; výdavok je preukázaný faktúrami alebo inými účtovnými dokladmi rovnocennej preukaznej hodnoty, ktoré sú riadne evidované v </w:t>
      </w:r>
      <w:r w:rsidRPr="00A11D9F">
        <w:rPr>
          <w:rFonts w:ascii="Arial" w:hAnsi="Arial" w:cs="Arial"/>
          <w:sz w:val="19"/>
          <w:szCs w:val="19"/>
          <w:lang w:val="sk-SK"/>
        </w:rPr>
        <w:lastRenderedPageBreak/>
        <w:t>účtovníctve prijímateľa v súlade s platnými všeobecne záväznými právnymi predpismi a zmluvou o NFP. Preukázanie výdavkov faktúrami alebo účtovnými dokladmi rovnocennej preukaznej hodnoty sa nevzťahuje na výdavky vykazované zjednodušeným spôsobom vykazovania</w:t>
      </w:r>
      <w:r w:rsidR="00A11D9F">
        <w:rPr>
          <w:rFonts w:ascii="Arial" w:hAnsi="Arial" w:cs="Arial"/>
          <w:sz w:val="19"/>
          <w:szCs w:val="19"/>
          <w:lang w:val="sk-SK"/>
        </w:rPr>
        <w:t>.</w:t>
      </w:r>
    </w:p>
    <w:p w14:paraId="7A55D4BA" w14:textId="281277C9"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prijímateľovi schválená ŽoP, musí byť kontrola celej ŽoP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pričom platí pravidlo, že kontrola ŽoP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nahradiť kontrolu ŽoP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7A55D4BB" w14:textId="77777777" w:rsidR="009D7F63" w:rsidRPr="0073389C" w:rsidRDefault="009D7F63" w:rsidP="009D7F63">
      <w:pPr>
        <w:pStyle w:val="Zkladntext"/>
        <w:spacing w:before="120" w:after="120" w:line="288" w:lineRule="auto"/>
        <w:rPr>
          <w:rFonts w:ascii="Arial" w:hAnsi="Arial" w:cs="Arial"/>
          <w:sz w:val="19"/>
          <w:szCs w:val="19"/>
          <w:lang w:val="sk-SK"/>
        </w:rPr>
      </w:pPr>
    </w:p>
    <w:p w14:paraId="7A55D4BC" w14:textId="36AAB682" w:rsidR="009D7F63" w:rsidRPr="0073389C" w:rsidRDefault="00614746" w:rsidP="009D7F63">
      <w:pPr>
        <w:pStyle w:val="Nadpis2"/>
        <w:spacing w:line="288" w:lineRule="auto"/>
        <w:ind w:left="0" w:firstLine="0"/>
        <w:rPr>
          <w:lang w:val="sk-SK"/>
        </w:rPr>
      </w:pPr>
      <w:bookmarkStart w:id="321" w:name="_Toc410907882"/>
      <w:bookmarkStart w:id="322" w:name="_Toc440372892"/>
      <w:bookmarkStart w:id="323" w:name="_Toc440636403"/>
      <w:r>
        <w:rPr>
          <w:lang w:val="sk-SK"/>
        </w:rPr>
        <w:t>Finančná k</w:t>
      </w:r>
      <w:r w:rsidR="009D7F63" w:rsidRPr="0073389C">
        <w:rPr>
          <w:lang w:val="sk-SK"/>
        </w:rPr>
        <w:t>ontrola na mieste</w:t>
      </w:r>
      <w:bookmarkEnd w:id="321"/>
      <w:bookmarkEnd w:id="322"/>
      <w:bookmarkEnd w:id="323"/>
      <w:r w:rsidR="009D7F63" w:rsidRPr="0073389C">
        <w:rPr>
          <w:lang w:val="sk-SK"/>
        </w:rPr>
        <w:tab/>
      </w:r>
      <w:r w:rsidR="009D7F63" w:rsidRPr="0073389C">
        <w:rPr>
          <w:lang w:val="sk-SK"/>
        </w:rPr>
        <w:tab/>
      </w:r>
    </w:p>
    <w:p w14:paraId="7A55D4BD" w14:textId="389B064A"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„FKnM“)</w:t>
      </w:r>
      <w:r w:rsidR="004D412F">
        <w:rPr>
          <w:rFonts w:ascii="Arial" w:hAnsi="Arial" w:cs="Arial"/>
          <w:sz w:val="19"/>
          <w:szCs w:val="19"/>
          <w:lang w:val="sk-SK"/>
        </w:rPr>
        <w:t xml:space="preserve"> </w:t>
      </w:r>
      <w:r w:rsidRPr="0073389C">
        <w:rPr>
          <w:rFonts w:ascii="Arial" w:hAnsi="Arial" w:cs="Arial"/>
          <w:sz w:val="19"/>
          <w:szCs w:val="19"/>
          <w:lang w:val="sk-SK"/>
        </w:rPr>
        <w:t>je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zmluve o NFP, ako aj overenie ďalších skutočností súvisiacich s implementáciou projektu a plnením podmienok vyplývajúcich zo zmluvy o NFP (napr. účtovníctvo prijímateľa, archivácia dokumentácie</w:t>
      </w:r>
      <w:r w:rsidR="008545F0">
        <w:rPr>
          <w:rFonts w:ascii="Arial" w:hAnsi="Arial" w:cs="Arial"/>
          <w:sz w:val="19"/>
          <w:szCs w:val="19"/>
          <w:lang w:val="sk-SK"/>
        </w:rPr>
        <w:t>, publicita, súlad s HP</w:t>
      </w:r>
      <w:r w:rsidRPr="0073389C">
        <w:rPr>
          <w:rFonts w:ascii="Arial" w:hAnsi="Arial" w:cs="Arial"/>
          <w:sz w:val="19"/>
          <w:szCs w:val="19"/>
          <w:lang w:val="sk-SK"/>
        </w:rPr>
        <w:t>), v závislosti od predmetu kontroly.</w:t>
      </w:r>
    </w:p>
    <w:p w14:paraId="7A55D4BE" w14:textId="5D44371D"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7A55D4BF" w14:textId="1D033E29"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7A55D4C0" w14:textId="471B3815"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7A55D4C1" w14:textId="1E570EF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7A55D4C2"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7A55D4C3"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1AD60FAB" w14:textId="77777777"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14:paraId="7A55D4C4" w14:textId="7D5A1629"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t>realizáciu projektu u partnera/ partnerov prijímateľa.</w:t>
      </w:r>
    </w:p>
    <w:p w14:paraId="7A55D4C5" w14:textId="23A70483"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poskytovateľ požaduje, aby si prijímateľ upravil v dodávateľsko-odberateľských vzťahoch túto podmienku aj zmluvne.</w:t>
      </w:r>
    </w:p>
    <w:p w14:paraId="7A55D4C6"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7A55D4C7" w14:textId="585E2F0B"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oprávnení v nevyhnutnom rozsahu za podmienok ustanovených v osobitných predpisoch: </w:t>
      </w:r>
    </w:p>
    <w:p w14:paraId="7A55D4C8" w14:textId="2E0FB4C2"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Pr>
          <w:rFonts w:cs="Arial"/>
          <w:color w:val="auto"/>
          <w:szCs w:val="19"/>
          <w:lang w:val="sk-SK" w:eastAsia="sk-SK"/>
        </w:rPr>
        <w:t xml:space="preserve"> a odoberať ich mimo priestorov kontrolovanej osoby, ak ich poskytnutiu nebráni osobitný predpis</w:t>
      </w:r>
      <w:r w:rsidRPr="0025055A">
        <w:rPr>
          <w:rFonts w:cs="Arial"/>
          <w:color w:val="auto"/>
          <w:szCs w:val="19"/>
          <w:lang w:val="sk-SK" w:eastAsia="sk-SK"/>
        </w:rPr>
        <w:t>,</w:t>
      </w:r>
      <w:r w:rsidR="009D7F63" w:rsidRPr="0073389C">
        <w:rPr>
          <w:rFonts w:cs="Arial"/>
          <w:szCs w:val="19"/>
          <w:lang w:val="sk-SK"/>
        </w:rPr>
        <w:t xml:space="preserve"> </w:t>
      </w:r>
    </w:p>
    <w:p w14:paraId="7A55D4C9" w14:textId="1F5A01ED"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lastRenderedPageBreak/>
        <w:t>vyžadovať o</w:t>
      </w:r>
      <w:r>
        <w:rPr>
          <w:rFonts w:cs="Arial"/>
          <w:color w:val="auto"/>
          <w:szCs w:val="19"/>
          <w:lang w:val="sk-SK" w:eastAsia="sk-SK"/>
        </w:rPr>
        <w:t>d</w:t>
      </w:r>
      <w:r w:rsidRPr="0025055A">
        <w:rPr>
          <w:rFonts w:cs="Arial"/>
          <w:color w:val="auto"/>
          <w:szCs w:val="19"/>
          <w:lang w:val="sk-SK" w:eastAsia="sk-SK"/>
        </w:rPr>
        <w:t> </w:t>
      </w:r>
      <w:r>
        <w:rPr>
          <w:rFonts w:cs="Arial"/>
          <w:color w:val="auto"/>
          <w:szCs w:val="19"/>
          <w:lang w:val="sk-SK" w:eastAsia="sk-SK"/>
        </w:rPr>
        <w:t>prijímateľa</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7A55D4CA" w14:textId="12FC6084"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7A55D4CB" w14:textId="24F3C876"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7A55D4CC" w14:textId="2F18941F"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Pr>
          <w:rFonts w:cs="Arial"/>
          <w:color w:val="auto"/>
          <w:szCs w:val="19"/>
          <w:lang w:val="sk-SK" w:eastAsia="sk-SK"/>
        </w:rPr>
        <w:t>prijímateľa</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7A55D4CD" w14:textId="5CF746D9"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7A55D4CE" w14:textId="1565C7A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7A55D4CF" w14:textId="746B9FE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14:paraId="7A55D4D0" w14:textId="1F13BC7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povinní: </w:t>
      </w:r>
    </w:p>
    <w:p w14:paraId="7A55D4D1" w14:textId="7CA91CD1"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predmet a termín začatia </w:t>
      </w:r>
      <w:r w:rsidR="00FA0730">
        <w:rPr>
          <w:rFonts w:cs="Arial"/>
          <w:szCs w:val="19"/>
          <w:lang w:val="sk-SK"/>
        </w:rPr>
        <w:t xml:space="preserve">finančnej </w:t>
      </w:r>
      <w:r w:rsidRPr="0073389C">
        <w:rPr>
          <w:rFonts w:cs="Arial"/>
          <w:szCs w:val="19"/>
          <w:lang w:val="sk-SK"/>
        </w:rPr>
        <w:t xml:space="preserve">kontroly na mieste; ak by oznámením o začatí </w:t>
      </w:r>
      <w:r w:rsidR="00FA0730">
        <w:rPr>
          <w:rFonts w:cs="Arial"/>
          <w:szCs w:val="19"/>
          <w:lang w:val="sk-SK"/>
        </w:rPr>
        <w:t xml:space="preserve">finančnej </w:t>
      </w:r>
      <w:r w:rsidRPr="0073389C">
        <w:rPr>
          <w:rFonts w:cs="Arial"/>
          <w:szCs w:val="19"/>
          <w:lang w:val="sk-SK"/>
        </w:rPr>
        <w:t xml:space="preserve">kontroly na mieste mohlo dôjsť k zmareniu </w:t>
      </w:r>
      <w:r w:rsidR="00FA0730">
        <w:rPr>
          <w:rFonts w:cs="Arial"/>
          <w:szCs w:val="19"/>
          <w:lang w:val="sk-SK"/>
        </w:rPr>
        <w:t xml:space="preserve">finančnej </w:t>
      </w:r>
      <w:r w:rsidRPr="0073389C">
        <w:rPr>
          <w:rFonts w:cs="Arial"/>
          <w:szCs w:val="19"/>
          <w:lang w:val="sk-SK"/>
        </w:rPr>
        <w:t xml:space="preserve">kontroly na mieste, sú povinní oznámenie urobiť najneskôr pri začatí fyzického výkonu </w:t>
      </w:r>
      <w:r w:rsidR="00FA0730">
        <w:rPr>
          <w:rFonts w:cs="Arial"/>
          <w:szCs w:val="19"/>
          <w:lang w:val="sk-SK"/>
        </w:rPr>
        <w:t xml:space="preserve">finančnej </w:t>
      </w:r>
      <w:r w:rsidRPr="0073389C">
        <w:rPr>
          <w:rFonts w:cs="Arial"/>
          <w:szCs w:val="19"/>
          <w:lang w:val="sk-SK"/>
        </w:rPr>
        <w:t xml:space="preserve">kontroly na mieste. Oznámenie sa vykoná prostredníctvom oznámenia o začatí </w:t>
      </w:r>
      <w:r w:rsidR="00FA0730">
        <w:rPr>
          <w:rFonts w:cs="Arial"/>
          <w:szCs w:val="19"/>
          <w:lang w:val="sk-SK"/>
        </w:rPr>
        <w:t xml:space="preserve">finančnej </w:t>
      </w:r>
      <w:r w:rsidRPr="0073389C">
        <w:rPr>
          <w:rFonts w:cs="Arial"/>
          <w:szCs w:val="19"/>
          <w:lang w:val="sk-SK"/>
        </w:rPr>
        <w:t>kontroly na mieste</w:t>
      </w:r>
      <w:r w:rsidR="00BA2CE2">
        <w:rPr>
          <w:rFonts w:cs="Arial"/>
          <w:szCs w:val="19"/>
          <w:lang w:val="sk-SK"/>
        </w:rPr>
        <w:t>,</w:t>
      </w:r>
      <w:r w:rsidR="00BA2CE2" w:rsidRPr="0073389C">
        <w:rPr>
          <w:rFonts w:cs="Arial"/>
          <w:szCs w:val="19"/>
          <w:lang w:val="sk-SK"/>
        </w:rPr>
        <w:t xml:space="preserve"> </w:t>
      </w:r>
    </w:p>
    <w:p w14:paraId="7A55D4D2" w14:textId="5D36FD36"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preukázať sa </w:t>
      </w:r>
      <w:r w:rsidR="00FA0730">
        <w:rPr>
          <w:rFonts w:cs="Arial"/>
          <w:szCs w:val="19"/>
          <w:lang w:val="sk-SK"/>
        </w:rPr>
        <w:t xml:space="preserve">písomným </w:t>
      </w:r>
      <w:r w:rsidRPr="0073389C">
        <w:rPr>
          <w:rFonts w:cs="Arial"/>
          <w:szCs w:val="19"/>
          <w:lang w:val="sk-SK"/>
        </w:rPr>
        <w:t xml:space="preserve">poverením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umožniť 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7A55D4D3" w14:textId="0D8F5020"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 xml:space="preserve">súvisiacich s finančnou kontrolou na mieste </w:t>
      </w:r>
      <w:r w:rsidR="009D7F63" w:rsidRPr="0073389C">
        <w:rPr>
          <w:rFonts w:cs="Arial"/>
          <w:szCs w:val="19"/>
          <w:lang w:val="sk-SK"/>
        </w:rPr>
        <w:t>mimo priestorov prijímateľa alebo tretej osoby a zabezpečiť ich riadnu ochranu pred stratou, zničením, 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zmluvou o NFP)</w:t>
      </w:r>
      <w:r w:rsidR="009D7F63" w:rsidRPr="0073389C">
        <w:rPr>
          <w:rFonts w:cs="Arial"/>
          <w:szCs w:val="19"/>
          <w:lang w:val="sk-SK"/>
        </w:rPr>
        <w:t xml:space="preserve">; tieto veci poskytovateľ vráti bezodkladne tomu, komu sa odobrali, ak nie sú potrebné na ďalší výkon </w:t>
      </w:r>
      <w:r w:rsidR="00303DE5">
        <w:rPr>
          <w:rFonts w:cs="Arial"/>
          <w:szCs w:val="19"/>
          <w:lang w:val="sk-SK"/>
        </w:rPr>
        <w:t xml:space="preserve">finančnej </w:t>
      </w:r>
      <w:r w:rsidR="009D7F63" w:rsidRPr="0073389C">
        <w:rPr>
          <w:rFonts w:cs="Arial"/>
          <w:szCs w:val="19"/>
          <w:lang w:val="sk-SK"/>
        </w:rPr>
        <w:t xml:space="preserve">kontroly na mieste alebo </w:t>
      </w:r>
      <w:r w:rsidR="00303DE5">
        <w:rPr>
          <w:rFonts w:cs="Arial"/>
          <w:szCs w:val="19"/>
          <w:lang w:val="sk-SK"/>
        </w:rPr>
        <w:t xml:space="preserve">ak nie sú potrebné na konanie podľa trestného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7A55D4D4" w14:textId="157844DB"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v</w:t>
      </w:r>
      <w:r w:rsidR="00303DE5">
        <w:rPr>
          <w:rFonts w:cs="Arial"/>
          <w:szCs w:val="19"/>
          <w:lang w:val="sk-SK"/>
        </w:rPr>
        <w:t> návrhu čiastkovej správy/</w:t>
      </w:r>
      <w:r w:rsidRPr="0073389C">
        <w:rPr>
          <w:rFonts w:cs="Arial"/>
          <w:szCs w:val="19"/>
          <w:lang w:val="sk-SK"/>
        </w:rPr>
        <w:t>návrhu správy</w:t>
      </w:r>
      <w:r w:rsidR="008545F0">
        <w:rPr>
          <w:rFonts w:cs="Arial"/>
          <w:szCs w:val="19"/>
          <w:lang w:val="sk-SK"/>
        </w:rPr>
        <w:t xml:space="preserve"> z kontroly na mieste</w:t>
      </w:r>
      <w:r w:rsidRPr="0073389C">
        <w:rPr>
          <w:rFonts w:cs="Arial"/>
          <w:szCs w:val="19"/>
          <w:lang w:val="sk-SK"/>
        </w:rPr>
        <w:t xml:space="preserve"> 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7A55D4D5" w14:textId="61E76ACD"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 xml:space="preserve">návrhu </w:t>
      </w:r>
      <w:r w:rsidRPr="0073389C">
        <w:rPr>
          <w:rFonts w:cs="Arial"/>
          <w:szCs w:val="19"/>
          <w:lang w:val="sk-SK"/>
        </w:rPr>
        <w:lastRenderedPageBreak/>
        <w:t>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A109D9C" w14:textId="40730863"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7A55D4D7" w14:textId="1815A6F1"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oznámiť podozrenie zo spáchania trestného činu, priestupku alebo zo spáchania iného správneho deliktu orgánom príslušným podľa trestného poriadku, alebo 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7A55D4D8" w14:textId="5004CE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D9" w14:textId="11B23163"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7A55D4DA" w14:textId="0230E98F"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ŽoP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7A55D4DB"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7A55D4DC"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A55D4DD" w14:textId="4FD84423"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5FE2BBC8" w14:textId="5EA4134C"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14:paraId="7A55D4DE" w14:textId="0411146A"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14:paraId="45D8AF69" w14:textId="0CA6449B" w:rsidR="00C305A5" w:rsidRPr="00771817" w:rsidRDefault="00C305A5" w:rsidP="00771817">
      <w:pPr>
        <w:pStyle w:val="Default"/>
        <w:numPr>
          <w:ilvl w:val="1"/>
          <w:numId w:val="114"/>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14:paraId="2EA72E02" w14:textId="77777777" w:rsidR="006C7FDB" w:rsidRDefault="00C305A5" w:rsidP="00771817">
      <w:pPr>
        <w:pStyle w:val="Default"/>
        <w:numPr>
          <w:ilvl w:val="1"/>
          <w:numId w:val="114"/>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14:paraId="2EA351CA" w14:textId="6EB0CA32" w:rsidR="00200C61" w:rsidRDefault="00200C61" w:rsidP="00771817">
      <w:pPr>
        <w:pStyle w:val="Default"/>
        <w:numPr>
          <w:ilvl w:val="1"/>
          <w:numId w:val="114"/>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14:paraId="5B2C6972" w14:textId="77777777" w:rsidR="00577329" w:rsidRPr="00200C61" w:rsidRDefault="00577329" w:rsidP="00771817">
      <w:pPr>
        <w:pStyle w:val="Default"/>
        <w:spacing w:before="120" w:after="120" w:line="288" w:lineRule="auto"/>
        <w:jc w:val="both"/>
        <w:rPr>
          <w:rFonts w:ascii="Arial" w:hAnsi="Arial" w:cs="Arial"/>
          <w:color w:val="auto"/>
          <w:sz w:val="19"/>
          <w:szCs w:val="19"/>
          <w:lang w:val="sk-SK"/>
        </w:rPr>
      </w:pPr>
    </w:p>
    <w:p w14:paraId="413CAA11" w14:textId="4F62753C"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14:paraId="7A55D4DF" w14:textId="525A3F96"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7A55D4E4" w14:textId="382C29E4"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5" w14:textId="0E336B96"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(t.j.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 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ktorými sa rozumejú osoby podľa zákona o finančnej kontrole</w:t>
      </w:r>
      <w:r w:rsidR="009D7F63" w:rsidRPr="0073389C">
        <w:rPr>
          <w:rFonts w:ascii="Arial" w:hAnsi="Arial" w:cs="Arial"/>
          <w:sz w:val="19"/>
          <w:szCs w:val="19"/>
          <w:lang w:val="sk-SK"/>
        </w:rPr>
        <w:t xml:space="preserve">. </w:t>
      </w:r>
    </w:p>
    <w:p w14:paraId="7A55D4E6" w14:textId="6C0095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7A55D4E7" w14:textId="0328108E" w:rsidR="009D7F63" w:rsidRPr="0073389C" w:rsidRDefault="008545F0" w:rsidP="009D7F63">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najmenej 3 pracovné dni pred začiatkom 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predmet </w:t>
      </w:r>
      <w:r w:rsidR="004A7CB6">
        <w:rPr>
          <w:rFonts w:ascii="Arial" w:hAnsi="Arial" w:cs="Arial"/>
          <w:sz w:val="19"/>
          <w:szCs w:val="19"/>
          <w:lang w:val="sk-SK"/>
        </w:rPr>
        <w:t>finančnej</w:t>
      </w:r>
      <w:r w:rsidR="009D7F63" w:rsidRPr="0073389C">
        <w:rPr>
          <w:rFonts w:ascii="Arial" w:hAnsi="Arial" w:cs="Arial"/>
          <w:sz w:val="19"/>
          <w:szCs w:val="19"/>
          <w:lang w:val="sk-SK"/>
        </w:rPr>
        <w:t xml:space="preserve"> kontroly na mieste, predpokladaný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w:t>
      </w:r>
      <w:r w:rsidR="009D7F63" w:rsidRPr="0073389C">
        <w:rPr>
          <w:rFonts w:ascii="Arial" w:hAnsi="Arial" w:cs="Arial"/>
          <w:sz w:val="19"/>
          <w:szCs w:val="19"/>
          <w:lang w:val="sk-SK"/>
        </w:rPr>
        <w:lastRenderedPageBreak/>
        <w:t xml:space="preserve">predpokladanú dĺžku trvania </w:t>
      </w:r>
      <w:r w:rsidR="004A7CB6" w:rsidRPr="0073389C">
        <w:rPr>
          <w:rFonts w:ascii="Arial" w:hAnsi="Arial" w:cs="Arial"/>
          <w:sz w:val="19"/>
          <w:szCs w:val="19"/>
          <w:lang w:val="sk-SK"/>
        </w:rPr>
        <w:t>fyzick</w:t>
      </w:r>
      <w:r w:rsidR="004A7CB6">
        <w:rPr>
          <w:rFonts w:ascii="Arial" w:hAnsi="Arial" w:cs="Arial"/>
          <w:sz w:val="19"/>
          <w:szCs w:val="19"/>
          <w:lang w:val="sk-SK"/>
        </w:rPr>
        <w:t>ého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 xml:space="preserve">účasť relevantných osôb a poskytnúť členom kontrolnej skupiny potrebnú súčinnosť pri výkone kontroly. </w:t>
      </w:r>
    </w:p>
    <w:p w14:paraId="7A55D4E8" w14:textId="3B2CEF4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E9" w14:textId="0594D3E2"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predmet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predpokladanú dĺžku trvania </w:t>
      </w:r>
      <w:r w:rsidR="00563241" w:rsidRPr="0073389C">
        <w:rPr>
          <w:rFonts w:ascii="Arial" w:hAnsi="Arial" w:cs="Arial"/>
          <w:sz w:val="19"/>
          <w:szCs w:val="19"/>
          <w:lang w:val="sk-SK"/>
        </w:rPr>
        <w:t>fyzick</w:t>
      </w:r>
      <w:r w:rsidR="00563241">
        <w:rPr>
          <w:rFonts w:ascii="Arial" w:hAnsi="Arial" w:cs="Arial"/>
          <w:sz w:val="19"/>
          <w:szCs w:val="19"/>
          <w:lang w:val="sk-SK"/>
        </w:rPr>
        <w:t>ého výkonu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7A55D4EA" w14:textId="1CA62B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B" w14:textId="373D394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3BB362F7" w14:textId="6173E3AD"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ŽoP (ďalej aj „skutočné dodanie tovarov, 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7A55D4EC" w14:textId="5A88C956"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14:paraId="7A55D4E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7A55D4E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7A55D4E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7A55D4F0" w14:textId="1225B329"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ide</w:t>
      </w:r>
      <w:r w:rsidRPr="0073389C">
        <w:rPr>
          <w:rFonts w:cs="Arial"/>
          <w:szCs w:val="19"/>
          <w:lang w:val="sk-SK"/>
        </w:rPr>
        <w:t xml:space="preserve">o prijímateľa, ktorý je účtovnou jednotkou. V prípade, ak prijímateľ nie je účtovnou jednotkou, vedie evidenciu majetku, záväzkov, príjmov a výdavkov týkajúcich sa projektu v účtovných knihách so </w:t>
      </w:r>
      <w:r w:rsidRPr="0073389C">
        <w:rPr>
          <w:rFonts w:cs="Arial"/>
          <w:szCs w:val="19"/>
          <w:lang w:val="sk-SK"/>
        </w:rPr>
        <w:lastRenderedPageBreak/>
        <w:t>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7A55D4F1"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A55D4F2" w14:textId="3991320F"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7A55D4F3"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7A55D4F4"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7A55D4F5" w14:textId="14A324B0"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kontrola dodržiavania pravidiel poskytnutia štátnej pomoci/pomoci de minimis;</w:t>
      </w:r>
    </w:p>
    <w:p w14:paraId="7A55D4F6" w14:textId="51C3381F"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7A55D4F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A55D4F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7A55D4F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7A55D4FA" w14:textId="2754F474"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14:paraId="7A55D4FB" w14:textId="330FD555"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14:paraId="19C4B00F" w14:textId="77777777" w:rsidR="00EE3B9F" w:rsidRPr="00771817" w:rsidRDefault="00EE3B9F" w:rsidP="00EE3B9F">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 xml:space="preserve">kontrola projektu ako celku, t.j. v prípade existencie partnerov prijímateľa je poskytovateľ povinný vykonať predmetnú kontrolu u každého z nich, </w:t>
      </w:r>
      <w:r w:rsidRPr="00771817">
        <w:rPr>
          <w:color w:val="auto"/>
          <w:lang w:val="sk-SK"/>
        </w:rPr>
        <w:t>v závislosti od cieľov a zamerania finančnej kontroly projektu na mieste.</w:t>
      </w:r>
    </w:p>
    <w:p w14:paraId="7D75AF9A" w14:textId="77777777" w:rsidR="00EE3B9F" w:rsidRPr="003F321D" w:rsidRDefault="00EE3B9F" w:rsidP="00771817">
      <w:pPr>
        <w:pStyle w:val="Bulletslevel1"/>
        <w:numPr>
          <w:ilvl w:val="0"/>
          <w:numId w:val="0"/>
        </w:numPr>
        <w:spacing w:after="120" w:line="288" w:lineRule="auto"/>
        <w:ind w:left="567"/>
        <w:jc w:val="both"/>
        <w:rPr>
          <w:rFonts w:cs="Arial"/>
          <w:szCs w:val="19"/>
          <w:lang w:val="sk-SK"/>
        </w:rPr>
      </w:pPr>
    </w:p>
    <w:p w14:paraId="7A55D4FC" w14:textId="123A42B1"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7A55D4FD" w14:textId="097DDA6D"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9 zákona o finančnej kontrole. </w:t>
      </w:r>
    </w:p>
    <w:p w14:paraId="7A55D4FE" w14:textId="5CD870E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7360DA25" w14:textId="2F3CFB0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4FF" w14:textId="79FE211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na podanie námietky k</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voči zisteniam, je povinný prijať opatrenia,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7A55D500" w14:textId="25485795"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lastRenderedPageBreak/>
        <w:t>V prípade, ak poskytovateľ neakceptuje námietky podané prijímateľom alebo prijímateľ v stanovenej lehote nedoručí námietky alebo ak prijímateľ doručí oznámenie, že nemá námietky k</w:t>
      </w:r>
      <w:r w:rsidR="000D3984">
        <w:rPr>
          <w:rFonts w:ascii="Arial" w:hAnsi="Arial" w:cs="Arial"/>
          <w:sz w:val="19"/>
          <w:szCs w:val="19"/>
          <w:lang w:val="sk-SK"/>
        </w:rPr>
        <w:t> 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7A55D501" w14:textId="6354BC14"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moment 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1D4DEC0C" w14:textId="14956A68"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502" w14:textId="3C5775B3"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t>Prijímateľ je povinný prijať opatrenia  na nápravu nedostatkov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 správe/inom výstupnom dokumente z kontroly/auditu.</w:t>
      </w:r>
    </w:p>
    <w:p w14:paraId="557838F6" w14:textId="194B0DE6" w:rsidR="007123BC" w:rsidRPr="00A067CE" w:rsidRDefault="007123BC" w:rsidP="007123BC">
      <w:pPr>
        <w:spacing w:before="120" w:line="288" w:lineRule="auto"/>
        <w:jc w:val="both"/>
        <w:rPr>
          <w:rFonts w:cs="Arial"/>
          <w:szCs w:val="19"/>
        </w:rPr>
      </w:pPr>
      <w:r>
        <w:rPr>
          <w:rFonts w:cs="Arial"/>
          <w:szCs w:val="19"/>
        </w:rPr>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109300BF"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7A55D503" w14:textId="49DE501B"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7A55D504" w14:textId="78027A8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7A55D50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7A55D5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14:paraId="7A55D50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7A55D508" w14:textId="57AFB73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32CE9534" w14:textId="080E8AD8" w:rsidR="00AF635C" w:rsidRDefault="00AF635C" w:rsidP="00AF635C">
      <w:pPr>
        <w:pStyle w:val="Bulletslevel1"/>
        <w:numPr>
          <w:ilvl w:val="0"/>
          <w:numId w:val="0"/>
        </w:numPr>
        <w:spacing w:after="120" w:line="288" w:lineRule="auto"/>
        <w:ind w:left="1069" w:hanging="360"/>
        <w:jc w:val="both"/>
        <w:rPr>
          <w:rFonts w:cs="Arial"/>
          <w:szCs w:val="19"/>
          <w:lang w:val="sk-SK"/>
        </w:rPr>
      </w:pPr>
      <w:bookmarkStart w:id="324" w:name="_Toc410907883"/>
    </w:p>
    <w:p w14:paraId="590DF8CC"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2D276930"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04A5BA76" w14:textId="6D6E87B7" w:rsidR="00AF635C" w:rsidRPr="0073389C" w:rsidRDefault="00AF635C" w:rsidP="00AF635C">
      <w:pPr>
        <w:pStyle w:val="Nadpis1"/>
        <w:spacing w:after="120" w:line="288" w:lineRule="auto"/>
        <w:ind w:left="431" w:hanging="431"/>
        <w:rPr>
          <w:rFonts w:ascii="Arial" w:hAnsi="Arial"/>
          <w:lang w:val="sk-SK"/>
        </w:rPr>
      </w:pPr>
      <w:bookmarkStart w:id="325" w:name="_Toc440372893"/>
      <w:bookmarkStart w:id="326" w:name="_Toc440636404"/>
      <w:r w:rsidRPr="0073389C">
        <w:rPr>
          <w:rFonts w:ascii="Arial" w:hAnsi="Arial"/>
          <w:lang w:val="sk-SK"/>
        </w:rPr>
        <w:lastRenderedPageBreak/>
        <w:t>Pr</w:t>
      </w:r>
      <w:r>
        <w:rPr>
          <w:rFonts w:ascii="Arial" w:hAnsi="Arial"/>
          <w:lang w:val="sk-SK"/>
        </w:rPr>
        <w:t>echodné a záverečné ustanovenia</w:t>
      </w:r>
      <w:bookmarkEnd w:id="325"/>
      <w:bookmarkEnd w:id="326"/>
    </w:p>
    <w:p w14:paraId="149CF082" w14:textId="77777777" w:rsidR="00481EA2" w:rsidRDefault="00481EA2" w:rsidP="00481EA2">
      <w:pPr>
        <w:spacing w:before="120" w:after="120" w:line="288" w:lineRule="auto"/>
        <w:jc w:val="both"/>
        <w:rPr>
          <w:rFonts w:cs="Arial"/>
          <w:szCs w:val="19"/>
          <w:lang w:eastAsia="sk-SK"/>
        </w:rPr>
      </w:pPr>
    </w:p>
    <w:p w14:paraId="6EE7535D" w14:textId="63C36EF6"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(t.j. zákon č. 502/2001 Z. z. o finančnej kontrole a vnútornom audite a o zmene a doplnení niektorých zákonov v znení neskorších predpisov účinný do 31.12.2015). </w:t>
      </w:r>
    </w:p>
    <w:p w14:paraId="3B760BC0"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14:paraId="3AAD8D0E"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14:paraId="2F0936CA" w14:textId="0177DBC5"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zákazok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r w:rsidR="00374862" w:rsidRPr="008A2C57">
        <w:rPr>
          <w:szCs w:val="19"/>
        </w:rPr>
        <w:t>t.j. na postup zadávania zákazky začatý po 17.04.2016</w:t>
      </w:r>
      <w:r w:rsidR="002300CB" w:rsidRPr="008A2C57">
        <w:rPr>
          <w:szCs w:val="19"/>
        </w:rPr>
        <w:t>)</w:t>
      </w:r>
      <w:r w:rsidR="00374862" w:rsidRPr="008A2C57">
        <w:rPr>
          <w:szCs w:val="19"/>
        </w:rPr>
        <w:t>. Pokiaľ bol postup zadávania zákazky začatý do 17.04.2016 vrátane, v súlade s § 187 zákona č. 343/2015 Z. z. o verejnom obstarávaní a o zmene a doplnení niektorých zákonov sa VO dokončí podľa zákona č.  25/2006 Z. z., t.j.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14:paraId="58CDFDB8" w14:textId="77777777" w:rsidR="00AF635C" w:rsidRPr="0073389C" w:rsidRDefault="00AF635C" w:rsidP="00AF635C">
      <w:pPr>
        <w:pStyle w:val="Bulletslevel1"/>
        <w:numPr>
          <w:ilvl w:val="0"/>
          <w:numId w:val="0"/>
        </w:numPr>
        <w:spacing w:after="120" w:line="288" w:lineRule="auto"/>
        <w:ind w:left="1069" w:hanging="360"/>
        <w:jc w:val="both"/>
        <w:rPr>
          <w:rFonts w:cs="Arial"/>
          <w:szCs w:val="19"/>
          <w:lang w:val="sk-SK"/>
        </w:rPr>
      </w:pPr>
    </w:p>
    <w:p w14:paraId="7A55D509" w14:textId="77777777" w:rsidR="009D7F63" w:rsidRPr="0073389C" w:rsidRDefault="009D7F63" w:rsidP="009D7F63">
      <w:pPr>
        <w:pStyle w:val="Nadpis1"/>
        <w:spacing w:after="120" w:line="288" w:lineRule="auto"/>
        <w:ind w:left="431" w:hanging="431"/>
        <w:rPr>
          <w:rFonts w:ascii="Arial" w:hAnsi="Arial"/>
          <w:lang w:val="sk-SK"/>
        </w:rPr>
      </w:pPr>
      <w:bookmarkStart w:id="327" w:name="_Toc440372894"/>
      <w:bookmarkStart w:id="328" w:name="_Toc440636405"/>
      <w:r w:rsidRPr="0073389C">
        <w:rPr>
          <w:rFonts w:ascii="Arial" w:hAnsi="Arial"/>
          <w:lang w:val="sk-SK"/>
        </w:rPr>
        <w:lastRenderedPageBreak/>
        <w:t>Prílohy</w:t>
      </w:r>
      <w:bookmarkEnd w:id="324"/>
      <w:bookmarkEnd w:id="327"/>
      <w:bookmarkEnd w:id="328"/>
    </w:p>
    <w:p w14:paraId="7A55D50A"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začatí realizácie projektu</w:t>
      </w:r>
    </w:p>
    <w:p w14:paraId="7A55D50C"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ŽoP  </w:t>
      </w:r>
    </w:p>
    <w:p w14:paraId="7A55D50D"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7A55D50E"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A55D50F" w14:textId="72A04FA0"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(ŽoP)</w:t>
      </w:r>
    </w:p>
    <w:p w14:paraId="1531AB58" w14:textId="3ECCCD29"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ŽoP</w:t>
      </w:r>
    </w:p>
    <w:p w14:paraId="7A55D510" w14:textId="77777777" w:rsidR="009D7F63" w:rsidRPr="002255EE" w:rsidRDefault="009D7F63" w:rsidP="009A78AB">
      <w:pPr>
        <w:pStyle w:val="Default"/>
        <w:numPr>
          <w:ilvl w:val="0"/>
          <w:numId w:val="98"/>
        </w:numPr>
        <w:spacing w:before="120" w:after="120" w:line="288" w:lineRule="auto"/>
        <w:jc w:val="both"/>
        <w:rPr>
          <w:rFonts w:ascii="Arial" w:hAnsi="Arial" w:cs="Arial"/>
          <w:sz w:val="19"/>
          <w:szCs w:val="19"/>
          <w:lang w:val="sk-SK"/>
        </w:rPr>
      </w:pPr>
      <w:r w:rsidRPr="002255EE">
        <w:rPr>
          <w:rFonts w:ascii="Arial" w:hAnsi="Arial" w:cs="Arial"/>
          <w:iCs/>
          <w:sz w:val="19"/>
          <w:szCs w:val="19"/>
          <w:lang w:val="sk-SK"/>
        </w:rPr>
        <w:t xml:space="preserve">Zjednodušený pracovný výkaz </w:t>
      </w:r>
    </w:p>
    <w:p w14:paraId="7A55D511" w14:textId="1E37E866" w:rsidR="009D7F63" w:rsidRDefault="00C2412C" w:rsidP="00C2412C">
      <w:pPr>
        <w:pStyle w:val="Default"/>
        <w:spacing w:before="120" w:after="120" w:line="288" w:lineRule="auto"/>
        <w:ind w:left="360"/>
        <w:jc w:val="both"/>
        <w:rPr>
          <w:rFonts w:ascii="Arial" w:hAnsi="Arial" w:cs="Arial"/>
          <w:iCs/>
          <w:sz w:val="19"/>
          <w:szCs w:val="19"/>
          <w:lang w:val="sk-SK"/>
        </w:rPr>
      </w:pPr>
      <w:r>
        <w:rPr>
          <w:rFonts w:ascii="Arial" w:hAnsi="Arial" w:cs="Arial"/>
          <w:iCs/>
          <w:sz w:val="19"/>
          <w:szCs w:val="19"/>
          <w:lang w:val="sk-SK"/>
        </w:rPr>
        <w:t>7</w:t>
      </w:r>
      <w:r w:rsidR="004A7C03">
        <w:rPr>
          <w:rFonts w:ascii="Arial" w:hAnsi="Arial" w:cs="Arial"/>
          <w:iCs/>
          <w:sz w:val="19"/>
          <w:szCs w:val="19"/>
          <w:lang w:val="sk-SK"/>
        </w:rPr>
        <w:t>.</w:t>
      </w:r>
      <w:r>
        <w:rPr>
          <w:rFonts w:ascii="Arial" w:hAnsi="Arial" w:cs="Arial"/>
          <w:iCs/>
          <w:sz w:val="19"/>
          <w:szCs w:val="19"/>
          <w:lang w:val="sk-SK"/>
        </w:rPr>
        <w:t xml:space="preserve"> </w:t>
      </w:r>
      <w:r w:rsidR="00D9630C">
        <w:rPr>
          <w:rFonts w:ascii="Arial" w:hAnsi="Arial" w:cs="Arial"/>
          <w:iCs/>
          <w:sz w:val="19"/>
          <w:szCs w:val="19"/>
          <w:lang w:val="sk-SK"/>
        </w:rPr>
        <w:t xml:space="preserve"> </w:t>
      </w:r>
      <w:r w:rsidR="00D96259">
        <w:rPr>
          <w:rFonts w:ascii="Arial" w:hAnsi="Arial" w:cs="Arial"/>
          <w:iCs/>
          <w:sz w:val="19"/>
          <w:szCs w:val="19"/>
          <w:lang w:val="sk-SK"/>
        </w:rPr>
        <w:t xml:space="preserve">  </w:t>
      </w:r>
      <w:r w:rsidR="009D7F63" w:rsidRPr="002255EE">
        <w:rPr>
          <w:rFonts w:ascii="Arial" w:hAnsi="Arial" w:cs="Arial"/>
          <w:iCs/>
          <w:sz w:val="19"/>
          <w:szCs w:val="19"/>
          <w:lang w:val="sk-SK"/>
        </w:rPr>
        <w:t>Všeobecný pracovný výkaz</w:t>
      </w:r>
    </w:p>
    <w:p w14:paraId="7A55D512" w14:textId="21037857" w:rsidR="009D7F63" w:rsidRPr="002255EE" w:rsidRDefault="009D7F63" w:rsidP="009A78AB">
      <w:pPr>
        <w:pStyle w:val="Default"/>
        <w:numPr>
          <w:ilvl w:val="0"/>
          <w:numId w:val="43"/>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Súhlas s poukazovaním mzdy na účet</w:t>
      </w:r>
    </w:p>
    <w:p w14:paraId="7A55D513" w14:textId="77777777" w:rsidR="009D7F63" w:rsidRPr="002255EE" w:rsidRDefault="009D7F63" w:rsidP="009A78AB">
      <w:pPr>
        <w:pStyle w:val="Default"/>
        <w:numPr>
          <w:ilvl w:val="0"/>
          <w:numId w:val="4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organizácie okrem ŠRO</w:t>
      </w:r>
    </w:p>
    <w:p w14:paraId="7A55D514" w14:textId="77777777" w:rsidR="009D7F63" w:rsidRPr="002255EE" w:rsidRDefault="009D7F63" w:rsidP="009A78AB">
      <w:pPr>
        <w:pStyle w:val="Default"/>
        <w:numPr>
          <w:ilvl w:val="0"/>
          <w:numId w:val="4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štátne rozpočtové organizácie</w:t>
      </w:r>
    </w:p>
    <w:p w14:paraId="7A55D515" w14:textId="77777777" w:rsidR="009D7F63" w:rsidRPr="002255EE" w:rsidRDefault="009D7F63" w:rsidP="009A78AB">
      <w:pPr>
        <w:pStyle w:val="Default"/>
        <w:numPr>
          <w:ilvl w:val="0"/>
          <w:numId w:val="4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náhrady pri pracovnej ceste</w:t>
      </w:r>
    </w:p>
    <w:p w14:paraId="7A55D516" w14:textId="46FAC1C6" w:rsidR="009D7F63" w:rsidRPr="002255EE" w:rsidRDefault="009D7F63" w:rsidP="009A78AB">
      <w:pPr>
        <w:pStyle w:val="Default"/>
        <w:numPr>
          <w:ilvl w:val="0"/>
          <w:numId w:val="4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Prezenčná listina napr. zo školenia, z porady, pracovného stretnutia</w:t>
      </w:r>
      <w:r w:rsidR="00E33255">
        <w:rPr>
          <w:rFonts w:ascii="Arial" w:hAnsi="Arial" w:cs="Arial"/>
          <w:sz w:val="19"/>
          <w:szCs w:val="19"/>
          <w:lang w:val="sk-SK"/>
        </w:rPr>
        <w:t>, konzultácií</w:t>
      </w:r>
      <w:r w:rsidRPr="002255EE">
        <w:rPr>
          <w:rFonts w:ascii="Arial" w:hAnsi="Arial" w:cs="Arial"/>
          <w:sz w:val="19"/>
          <w:szCs w:val="19"/>
          <w:lang w:val="sk-SK"/>
        </w:rPr>
        <w:t xml:space="preserve"> atď</w:t>
      </w:r>
      <w:r w:rsidR="00F2335A">
        <w:rPr>
          <w:rFonts w:ascii="Arial" w:hAnsi="Arial" w:cs="Arial"/>
          <w:sz w:val="19"/>
          <w:szCs w:val="19"/>
          <w:lang w:val="sk-SK"/>
        </w:rPr>
        <w:t>.</w:t>
      </w:r>
    </w:p>
    <w:p w14:paraId="7A55D517" w14:textId="3836D57A" w:rsidR="009D7F63" w:rsidRPr="002255EE" w:rsidRDefault="00F2335A" w:rsidP="009A78AB">
      <w:pPr>
        <w:pStyle w:val="Default"/>
        <w:numPr>
          <w:ilvl w:val="0"/>
          <w:numId w:val="43"/>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 Plán predkladania ŽoP</w:t>
      </w:r>
    </w:p>
    <w:p w14:paraId="7A55D518" w14:textId="2AA88688" w:rsidR="009D7F63" w:rsidRPr="002255EE" w:rsidRDefault="009763D1" w:rsidP="009A78AB">
      <w:pPr>
        <w:pStyle w:val="Default"/>
        <w:numPr>
          <w:ilvl w:val="0"/>
          <w:numId w:val="43"/>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Mandát na inkaso v SEPA</w:t>
      </w:r>
    </w:p>
    <w:p w14:paraId="7A55D51A" w14:textId="77777777" w:rsidR="009D7F63" w:rsidRPr="002255EE" w:rsidRDefault="009D7F63" w:rsidP="009A78AB">
      <w:pPr>
        <w:pStyle w:val="Default"/>
        <w:numPr>
          <w:ilvl w:val="0"/>
          <w:numId w:val="99"/>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7A55D51B" w14:textId="77777777"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7A55D51C" w14:textId="77777777"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A55D51D" w14:textId="0CE5E782" w:rsidR="009D7F63" w:rsidRPr="002255EE" w:rsidRDefault="005979B7"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7A55D51E" w14:textId="77777777"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7A55D51F" w14:textId="77777777"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7A55D520" w14:textId="6AEF2E88" w:rsidR="009D7F63" w:rsidRPr="002255EE" w:rsidRDefault="005979B7"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7A55D521" w14:textId="77777777"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Informácia o zverejnení výzvy na súťaž</w:t>
      </w:r>
    </w:p>
    <w:p w14:paraId="7A55D522" w14:textId="77777777"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Výzva na predloženie ponuky</w:t>
      </w:r>
    </w:p>
    <w:p w14:paraId="7A55D523" w14:textId="77777777"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 z prieskumu trhu</w:t>
      </w:r>
    </w:p>
    <w:p w14:paraId="7A55D524" w14:textId="434C9CCE" w:rsidR="009D7F63" w:rsidRPr="002255EE" w:rsidRDefault="005979B7"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splnenia podmienok účasti</w:t>
      </w:r>
    </w:p>
    <w:p w14:paraId="7A55D525" w14:textId="6D28748F"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7A55D526" w14:textId="77777777"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p>
    <w:p w14:paraId="7A55D527" w14:textId="440C771A"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xml:space="preserve"> úplnosti a </w:t>
      </w:r>
      <w:r w:rsidRPr="002255EE">
        <w:rPr>
          <w:rFonts w:ascii="Arial" w:hAnsi="Arial" w:cs="Arial"/>
          <w:sz w:val="19"/>
          <w:szCs w:val="19"/>
          <w:lang w:val="sk-SK"/>
        </w:rPr>
        <w:t>kompletnosti</w:t>
      </w:r>
    </w:p>
    <w:p w14:paraId="7A55D528" w14:textId="47F06A25"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 splnení podmienok</w:t>
      </w:r>
      <w:r w:rsidR="005979B7">
        <w:rPr>
          <w:rFonts w:ascii="Arial" w:hAnsi="Arial" w:cs="Arial"/>
          <w:sz w:val="19"/>
          <w:szCs w:val="19"/>
          <w:lang w:val="sk-SK"/>
        </w:rPr>
        <w:t xml:space="preserve"> dokladov</w:t>
      </w:r>
    </w:p>
    <w:p w14:paraId="7A55D529" w14:textId="7CDA03BD" w:rsidR="009D7F63" w:rsidRPr="002255EE" w:rsidRDefault="005B5A86"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7A55D52A" w14:textId="7DB50274" w:rsidR="000573B5" w:rsidRDefault="005B5A86"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75BBC187" w14:textId="494883CD" w:rsidR="005979B7" w:rsidRDefault="005979B7"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Rizikové indikátory – hospodárska súťaž</w:t>
      </w:r>
    </w:p>
    <w:p w14:paraId="641C590A" w14:textId="21E47BF6" w:rsidR="007F77C1" w:rsidRDefault="007F77C1"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55224014" w14:textId="688B57E9" w:rsidR="007F77C1" w:rsidRDefault="007F77C1"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lastRenderedPageBreak/>
        <w:t>Dohoda o odklade plnenia</w:t>
      </w:r>
    </w:p>
    <w:p w14:paraId="2EFC8C27" w14:textId="7C04B82E" w:rsidR="00A751E6" w:rsidRDefault="00A751E6"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14:paraId="0C2ED742" w14:textId="6D24EC86" w:rsidR="00A751E6" w:rsidRDefault="00A751E6"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Pr>
          <w:rFonts w:ascii="Arial" w:hAnsi="Arial" w:cs="Arial"/>
          <w:sz w:val="19"/>
          <w:szCs w:val="19"/>
          <w:lang w:val="sk-SK"/>
        </w:rPr>
        <w:t>mimo ŠRO</w:t>
      </w:r>
    </w:p>
    <w:p w14:paraId="7A46AB24" w14:textId="3C92BDC7" w:rsidR="00A751E6" w:rsidRDefault="00A751E6"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14:paraId="22680998" w14:textId="3EDF425B" w:rsidR="00AE2E88" w:rsidRDefault="00AE2E88"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Doplňujúce monitorovacie údaje</w:t>
      </w:r>
    </w:p>
    <w:p w14:paraId="55744517" w14:textId="77777777" w:rsidR="007F77C1" w:rsidRPr="007F77C1" w:rsidRDefault="007F77C1" w:rsidP="007F77C1">
      <w:pPr>
        <w:pStyle w:val="Default"/>
        <w:spacing w:before="120" w:after="120" w:line="288" w:lineRule="auto"/>
        <w:ind w:left="714"/>
        <w:jc w:val="both"/>
        <w:rPr>
          <w:rFonts w:ascii="Arial" w:hAnsi="Arial" w:cs="Arial"/>
          <w:sz w:val="19"/>
          <w:szCs w:val="19"/>
          <w:lang w:val="sk-SK"/>
        </w:rPr>
      </w:pPr>
    </w:p>
    <w:sectPr w:rsidR="007F77C1" w:rsidRPr="007F77C1" w:rsidSect="009F56AB">
      <w:footerReference w:type="default" r:id="rId25"/>
      <w:footerReference w:type="first" r:id="rId26"/>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700D03" w14:textId="77777777" w:rsidR="00E553C4" w:rsidRDefault="00E553C4">
      <w:r>
        <w:separator/>
      </w:r>
    </w:p>
    <w:p w14:paraId="1DAFDF6B" w14:textId="77777777" w:rsidR="00E553C4" w:rsidRDefault="00E553C4"/>
  </w:endnote>
  <w:endnote w:type="continuationSeparator" w:id="0">
    <w:p w14:paraId="429B4EF1" w14:textId="77777777" w:rsidR="00E553C4" w:rsidRDefault="00E553C4">
      <w:r>
        <w:continuationSeparator/>
      </w:r>
    </w:p>
    <w:p w14:paraId="5B30411A" w14:textId="77777777" w:rsidR="00E553C4" w:rsidRDefault="00E553C4"/>
  </w:endnote>
  <w:endnote w:type="continuationNotice" w:id="1">
    <w:p w14:paraId="24644E53" w14:textId="77777777" w:rsidR="00E553C4" w:rsidRDefault="00E553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3B0E9" w14:textId="77777777" w:rsidR="00E553C4" w:rsidRDefault="00E553C4">
    <w:pPr>
      <w:pStyle w:val="Pta"/>
      <w:jc w:val="right"/>
    </w:pPr>
    <w:r>
      <w:fldChar w:fldCharType="begin"/>
    </w:r>
    <w:r>
      <w:instrText xml:space="preserve"> PAGE   \* MERGEFORMAT </w:instrText>
    </w:r>
    <w:r>
      <w:fldChar w:fldCharType="separate"/>
    </w:r>
    <w:r w:rsidR="00CA5D97">
      <w:rPr>
        <w:noProof/>
      </w:rPr>
      <w:t>3</w:t>
    </w:r>
    <w:r>
      <w:rPr>
        <w:noProof/>
      </w:rPr>
      <w:fldChar w:fldCharType="end"/>
    </w:r>
  </w:p>
  <w:p w14:paraId="5596B515" w14:textId="77777777" w:rsidR="00E553C4" w:rsidRPr="003530AF" w:rsidRDefault="00E553C4" w:rsidP="003530AF">
    <w:pPr>
      <w:pStyle w:val="Pta"/>
      <w:jc w:val="right"/>
      <w:rPr>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6132299"/>
      <w:docPartObj>
        <w:docPartGallery w:val="Page Numbers (Bottom of Page)"/>
        <w:docPartUnique/>
      </w:docPartObj>
    </w:sdtPr>
    <w:sdtEndPr/>
    <w:sdtContent>
      <w:p w14:paraId="2419EF90" w14:textId="60457785" w:rsidR="00E553C4" w:rsidRDefault="00E553C4">
        <w:pPr>
          <w:pStyle w:val="Pta"/>
          <w:jc w:val="right"/>
        </w:pPr>
        <w:r>
          <w:fldChar w:fldCharType="begin"/>
        </w:r>
        <w:r>
          <w:instrText>PAGE   \* MERGEFORMAT</w:instrText>
        </w:r>
        <w:r>
          <w:fldChar w:fldCharType="separate"/>
        </w:r>
        <w:r w:rsidR="00CA5D97" w:rsidRPr="00CA5D97">
          <w:rPr>
            <w:noProof/>
            <w:lang w:val="sk-SK"/>
          </w:rPr>
          <w:t>1</w:t>
        </w:r>
        <w:r>
          <w:fldChar w:fldCharType="end"/>
        </w:r>
      </w:p>
    </w:sdtContent>
  </w:sdt>
  <w:p w14:paraId="3B48FDCA" w14:textId="77777777" w:rsidR="00E553C4" w:rsidRDefault="00E553C4">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8784CB" w14:textId="77777777" w:rsidR="00E553C4" w:rsidRDefault="00E553C4">
      <w:r>
        <w:separator/>
      </w:r>
    </w:p>
    <w:p w14:paraId="7FFE1C0F" w14:textId="77777777" w:rsidR="00E553C4" w:rsidRDefault="00E553C4"/>
  </w:footnote>
  <w:footnote w:type="continuationSeparator" w:id="0">
    <w:p w14:paraId="317E88BA" w14:textId="77777777" w:rsidR="00E553C4" w:rsidRDefault="00E553C4">
      <w:r>
        <w:continuationSeparator/>
      </w:r>
    </w:p>
    <w:p w14:paraId="5E501BA3" w14:textId="77777777" w:rsidR="00E553C4" w:rsidRDefault="00E553C4"/>
  </w:footnote>
  <w:footnote w:type="continuationNotice" w:id="1">
    <w:p w14:paraId="5A9273BC" w14:textId="77777777" w:rsidR="00E553C4" w:rsidRDefault="00E553C4"/>
  </w:footnote>
  <w:footnote w:id="2">
    <w:p w14:paraId="7A55D546" w14:textId="77777777" w:rsidR="00E553C4" w:rsidRPr="009D7F63" w:rsidRDefault="00E553C4"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3">
    <w:p w14:paraId="7A55D547" w14:textId="77777777" w:rsidR="00E553C4" w:rsidRPr="009D7F63" w:rsidRDefault="00E553C4"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r w:rsidRPr="009D7F63">
        <w:rPr>
          <w:rFonts w:cs="Arial"/>
          <w:szCs w:val="16"/>
        </w:rPr>
        <w:t>mluvy o NFP</w:t>
      </w:r>
    </w:p>
  </w:footnote>
  <w:footnote w:id="4">
    <w:p w14:paraId="7A55D548" w14:textId="77777777" w:rsidR="00E553C4" w:rsidRPr="009D7F63" w:rsidRDefault="00E553C4"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de-minimis</w:t>
      </w:r>
    </w:p>
  </w:footnote>
  <w:footnote w:id="5">
    <w:p w14:paraId="7F6325DA" w14:textId="3D1E837E" w:rsidR="00E553C4" w:rsidRPr="00587015" w:rsidRDefault="00E553C4" w:rsidP="000B4C3F">
      <w:pPr>
        <w:pStyle w:val="Textpoznmkypodiarou"/>
        <w:jc w:val="both"/>
        <w:rPr>
          <w:lang w:val="sk-SK"/>
        </w:rPr>
      </w:pPr>
      <w:r>
        <w:rPr>
          <w:rStyle w:val="Odkaznapoznmkupodiarou"/>
        </w:rPr>
        <w:footnoteRef/>
      </w:r>
      <w:r>
        <w:t xml:space="preserve"> </w:t>
      </w:r>
      <w:r w:rsidRPr="00BF2034">
        <w:t>Deň Začatia realizácie hlavných aktivít Projektu je Prijímateľ povinný oznámiť Poskytovateľovi (elektronicky alebo iným spôsobom podľa článku 7 VP) alebo vyznačením Začatia realizácie hlavných aktivít Projektu v ITMS2014+.</w:t>
      </w:r>
    </w:p>
  </w:footnote>
  <w:footnote w:id="6">
    <w:p w14:paraId="7A55D549" w14:textId="77777777" w:rsidR="00E553C4" w:rsidRPr="009D7F63" w:rsidRDefault="00E553C4"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7">
    <w:p w14:paraId="6CC7BD3B" w14:textId="5832019B" w:rsidR="00E553C4" w:rsidRPr="00E25071" w:rsidRDefault="00E553C4" w:rsidP="00F651CD">
      <w:pPr>
        <w:pStyle w:val="Default"/>
        <w:jc w:val="both"/>
        <w:rPr>
          <w:sz w:val="16"/>
          <w:szCs w:val="16"/>
          <w:lang w:val="sk-SK"/>
        </w:rPr>
      </w:pPr>
      <w:r w:rsidRPr="0017330F">
        <w:rPr>
          <w:rStyle w:val="Odkaznapoznmkupodiarou"/>
          <w:szCs w:val="16"/>
        </w:rPr>
        <w:footnoteRef/>
      </w:r>
      <w:r w:rsidRPr="00E25071">
        <w:rPr>
          <w:sz w:val="16"/>
          <w:szCs w:val="16"/>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8">
    <w:p w14:paraId="7A55D54A" w14:textId="77777777" w:rsidR="00E553C4" w:rsidRPr="009D7F63" w:rsidRDefault="00E553C4"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9">
    <w:p w14:paraId="7A55D54B" w14:textId="77777777" w:rsidR="00E553C4" w:rsidRPr="009D7F63" w:rsidRDefault="00E553C4">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10">
    <w:p w14:paraId="356452D0" w14:textId="6C4EE198" w:rsidR="00E553C4" w:rsidRPr="007D7535" w:rsidRDefault="00E553C4" w:rsidP="008D2E36">
      <w:pPr>
        <w:pStyle w:val="Textpoznmkypodiarou"/>
        <w:rPr>
          <w:lang w:val="sk-SK"/>
        </w:rPr>
      </w:pPr>
      <w:r>
        <w:rPr>
          <w:rStyle w:val="Odkaznapoznmkupodiarou"/>
        </w:rPr>
        <w:footnoteRef/>
      </w:r>
      <w:r>
        <w:t xml:space="preserve"> </w:t>
      </w:r>
      <w:r>
        <w:rPr>
          <w:lang w:val="sk-SK"/>
        </w:rPr>
        <w:t>S</w:t>
      </w:r>
      <w:r w:rsidRPr="007D7535">
        <w:rPr>
          <w:rStyle w:val="Odkaznavysvetlivku"/>
          <w:rFonts w:cs="Arial"/>
          <w:szCs w:val="16"/>
          <w:vertAlign w:val="baseline"/>
        </w:rPr>
        <w:t>lúži</w:t>
      </w:r>
      <w:r w:rsidRPr="009B66D5">
        <w:rPr>
          <w:rFonts w:cs="Arial"/>
          <w:szCs w:val="16"/>
        </w:rPr>
        <w:t xml:space="preserve"> na realizáciu príjmov/výdavkov projektu cez rozpočet subjektu/prijímateľa</w:t>
      </w:r>
      <w:r>
        <w:rPr>
          <w:rFonts w:cs="Arial"/>
          <w:szCs w:val="16"/>
          <w:lang w:val="sk-SK"/>
        </w:rPr>
        <w:t>.</w:t>
      </w:r>
    </w:p>
  </w:footnote>
  <w:footnote w:id="11">
    <w:p w14:paraId="7A55D54C" w14:textId="77777777" w:rsidR="00E553C4" w:rsidRPr="009D7F63" w:rsidRDefault="00E553C4"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7A55D54D" w14:textId="09B519D7" w:rsidR="00E553C4" w:rsidRPr="009D7F63" w:rsidRDefault="00E553C4"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7A55D54E" w14:textId="77777777" w:rsidR="00E553C4" w:rsidRPr="009D7F63" w:rsidRDefault="00E553C4"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7A55D54F" w14:textId="77777777" w:rsidR="00E553C4" w:rsidRPr="009D7F63" w:rsidRDefault="00E553C4"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7A55D550" w14:textId="77777777" w:rsidR="00E553C4" w:rsidRPr="009D7F63" w:rsidRDefault="00E553C4" w:rsidP="00C8683A">
      <w:pPr>
        <w:pStyle w:val="Textpoznmkypodiarou"/>
        <w:rPr>
          <w:rFonts w:cs="Arial"/>
          <w:szCs w:val="16"/>
          <w:lang w:val="sk-SK"/>
        </w:rPr>
      </w:pPr>
      <w:r w:rsidRPr="009D7F63">
        <w:rPr>
          <w:rFonts w:cs="Arial"/>
          <w:szCs w:val="16"/>
          <w:lang w:val="sk-SK" w:eastAsia="cs-CZ"/>
        </w:rPr>
        <w:t>4. pohonné hmoty.</w:t>
      </w:r>
    </w:p>
  </w:footnote>
  <w:footnote w:id="12">
    <w:p w14:paraId="0C902E3E" w14:textId="77777777" w:rsidR="00E553C4" w:rsidRPr="009D7F63" w:rsidRDefault="00E553C4"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124AC037" w14:textId="03AD12DE" w:rsidR="00E553C4" w:rsidRPr="009D7F63" w:rsidRDefault="00E553C4"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58BCC097" w14:textId="77777777" w:rsidR="00E553C4" w:rsidRPr="009D7F63" w:rsidRDefault="00E553C4"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5C354D0D" w14:textId="77777777" w:rsidR="00E553C4" w:rsidRPr="009D7F63" w:rsidRDefault="00E553C4"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4175DDD5" w14:textId="03D9D0A8" w:rsidR="00E553C4" w:rsidRPr="00041D2E" w:rsidRDefault="00E553C4" w:rsidP="00041D2E">
      <w:pPr>
        <w:pStyle w:val="Textpoznmkypodiarou"/>
        <w:rPr>
          <w:lang w:val="sk-SK"/>
        </w:rPr>
      </w:pPr>
      <w:r w:rsidRPr="009D7F63">
        <w:rPr>
          <w:rFonts w:cs="Arial"/>
          <w:szCs w:val="16"/>
          <w:lang w:val="sk-SK" w:eastAsia="cs-CZ"/>
        </w:rPr>
        <w:t>4. pohonné hmoty.</w:t>
      </w:r>
    </w:p>
  </w:footnote>
  <w:footnote w:id="13">
    <w:p w14:paraId="7A55D551" w14:textId="77777777" w:rsidR="00E553C4" w:rsidRPr="009D7F63" w:rsidRDefault="00E553C4"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14">
    <w:p w14:paraId="7A55D552" w14:textId="77777777" w:rsidR="00E553C4" w:rsidRPr="009D7F63" w:rsidRDefault="00E553C4"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15">
    <w:p w14:paraId="7A55D553" w14:textId="77777777" w:rsidR="00E553C4" w:rsidRPr="009D7F63" w:rsidRDefault="00E553C4"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Vysúťaženie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16">
    <w:p w14:paraId="2415F5CC" w14:textId="68E1CA8B" w:rsidR="00E553C4" w:rsidRDefault="00E553C4"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Výdavky, ktoré vznikli na základe volania a zasielania sms správ na infolinky a audiotextové čísla sú neoprávnené, taktiež výdavky, ktoré vznikli nad rámec zazmluvneného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14:paraId="7A55D554" w14:textId="06D1DE05" w:rsidR="00E553C4" w:rsidRPr="009D7F63" w:rsidRDefault="00E553C4">
      <w:pPr>
        <w:pStyle w:val="Textpoznmkypodiarou"/>
        <w:rPr>
          <w:rFonts w:cs="Arial"/>
          <w:szCs w:val="16"/>
          <w:lang w:val="sk-SK"/>
        </w:rPr>
      </w:pPr>
    </w:p>
  </w:footnote>
  <w:footnote w:id="17">
    <w:p w14:paraId="7A55D555" w14:textId="77777777" w:rsidR="00E553C4" w:rsidRPr="009D7F63" w:rsidRDefault="00E553C4" w:rsidP="0032008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predfinancovania.</w:t>
      </w:r>
    </w:p>
  </w:footnote>
  <w:footnote w:id="18">
    <w:p w14:paraId="0274D41C" w14:textId="77777777" w:rsidR="00E553C4" w:rsidRPr="006E4CC8" w:rsidRDefault="00E553C4"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56F9EC45" w14:textId="77777777" w:rsidR="00E553C4" w:rsidRPr="007F7349" w:rsidRDefault="00E553C4" w:rsidP="009A78AB">
      <w:pPr>
        <w:pStyle w:val="Odsekzoznamu"/>
        <w:numPr>
          <w:ilvl w:val="0"/>
          <w:numId w:val="92"/>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4CEA0973" w14:textId="77777777" w:rsidR="00E553C4" w:rsidRPr="007F7349" w:rsidRDefault="00E553C4" w:rsidP="009A78AB">
      <w:pPr>
        <w:pStyle w:val="Odsekzoznamu"/>
        <w:numPr>
          <w:ilvl w:val="0"/>
          <w:numId w:val="92"/>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497952AC" w14:textId="77777777" w:rsidR="00E553C4" w:rsidRPr="007F7349" w:rsidRDefault="00E553C4" w:rsidP="009A78AB">
      <w:pPr>
        <w:pStyle w:val="Odsekzoznamu"/>
        <w:numPr>
          <w:ilvl w:val="0"/>
          <w:numId w:val="92"/>
        </w:numPr>
        <w:tabs>
          <w:tab w:val="left" w:pos="426"/>
        </w:tabs>
        <w:ind w:left="426" w:hanging="284"/>
        <w:jc w:val="both"/>
        <w:rPr>
          <w:sz w:val="16"/>
          <w:szCs w:val="20"/>
        </w:rPr>
      </w:pPr>
      <w:r w:rsidRPr="007F7349">
        <w:rPr>
          <w:sz w:val="16"/>
          <w:szCs w:val="20"/>
        </w:rPr>
        <w:t>aj napriek používaniu si uchováva pôvodný tvar a vzhľad</w:t>
      </w:r>
    </w:p>
    <w:p w14:paraId="746747A1" w14:textId="4E657EC7" w:rsidR="00E553C4" w:rsidRPr="00F41F62" w:rsidRDefault="00E553C4"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19">
    <w:p w14:paraId="7A55D556" w14:textId="77777777" w:rsidR="00E553C4" w:rsidRPr="009D7F63" w:rsidRDefault="00E553C4"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20">
    <w:p w14:paraId="4FEE481D" w14:textId="479E076B" w:rsidR="00E553C4" w:rsidRPr="004F28ED" w:rsidRDefault="00E553C4">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21">
    <w:p w14:paraId="3B927676" w14:textId="0B338479" w:rsidR="00E553C4" w:rsidRPr="00965E93" w:rsidRDefault="00E553C4"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22">
    <w:p w14:paraId="7A55D557" w14:textId="52DFEF6A" w:rsidR="00E553C4" w:rsidRPr="009D7F63" w:rsidRDefault="00E553C4"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23">
    <w:p w14:paraId="7A55D558" w14:textId="77777777" w:rsidR="00E553C4" w:rsidRPr="009D7F63" w:rsidRDefault="00E553C4"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24">
    <w:p w14:paraId="17C29017" w14:textId="77777777" w:rsidR="00E553C4" w:rsidRPr="009D7F63" w:rsidRDefault="00E553C4"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25">
    <w:p w14:paraId="7A55D559" w14:textId="77777777" w:rsidR="00E553C4" w:rsidRPr="009D7F63" w:rsidRDefault="00E553C4"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A" w14:textId="27229610" w:rsidR="00E553C4" w:rsidRPr="009D7F63" w:rsidRDefault="00E553C4"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del w:id="124" w:author="Katarína Snopková" w:date="2016-12-06T14:28:00Z">
        <w:r w:rsidRPr="009D7F63" w:rsidDel="007714AD">
          <w:rPr>
            <w:rFonts w:cs="Arial"/>
            <w:szCs w:val="16"/>
          </w:rPr>
          <w:delText xml:space="preserve"> ako napríklad odmeny</w:delText>
        </w:r>
      </w:del>
      <w:r w:rsidRPr="009D7F63">
        <w:rPr>
          <w:rFonts w:cs="Arial"/>
          <w:szCs w:val="16"/>
        </w:rPr>
        <w:t>.</w:t>
      </w:r>
    </w:p>
  </w:footnote>
  <w:footnote w:id="26">
    <w:p w14:paraId="7A55D55B" w14:textId="77777777" w:rsidR="00E553C4" w:rsidRPr="009D7F63" w:rsidRDefault="00E553C4"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27">
    <w:p w14:paraId="7A55D55C" w14:textId="77777777" w:rsidR="00E553C4" w:rsidRPr="009D7F63" w:rsidRDefault="00E553C4"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28">
    <w:p w14:paraId="7A55D55D" w14:textId="77777777" w:rsidR="00E553C4" w:rsidRPr="009D7F63" w:rsidRDefault="00E553C4"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E" w14:textId="79BAEC8E" w:rsidR="00E553C4" w:rsidRPr="009D7F63" w:rsidRDefault="00E553C4"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29">
    <w:p w14:paraId="7A55D55F" w14:textId="333E477A" w:rsidR="00E553C4" w:rsidRPr="00062F88" w:rsidRDefault="00E553C4"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30">
    <w:p w14:paraId="02F4C726" w14:textId="77777777" w:rsidR="00E553C4" w:rsidRDefault="00E553C4" w:rsidP="009B4AEF">
      <w:pPr>
        <w:pStyle w:val="Textpoznmkypodiarou"/>
        <w:jc w:val="both"/>
      </w:pPr>
      <w:r>
        <w:rPr>
          <w:rStyle w:val="Odkaznapoznmkupodiarou"/>
        </w:rPr>
        <w:footnoteRef/>
      </w:r>
      <w:r>
        <w:t xml:space="preserve"> Priznanie odmeny príslušnému zamestnancovi musí byť náležite zdôvodnené.</w:t>
      </w:r>
    </w:p>
  </w:footnote>
  <w:footnote w:id="31">
    <w:p w14:paraId="0388B3E2" w14:textId="4D28868F" w:rsidR="00E553C4" w:rsidRDefault="00E553C4"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kalendárny rok, oprávnená výška mesačnej odmeny vychádza z počtu odpracovaných mesiacov v kalendárnom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32">
    <w:p w14:paraId="2E6985A0" w14:textId="77777777" w:rsidR="00E553C4" w:rsidRDefault="00E553C4" w:rsidP="009B4AEF">
      <w:pPr>
        <w:pStyle w:val="Textpoznmkypodiarou"/>
        <w:jc w:val="both"/>
      </w:pPr>
      <w:r>
        <w:rPr>
          <w:rStyle w:val="Odkaznapoznmkupodiarou"/>
        </w:rPr>
        <w:footnoteRef/>
      </w:r>
      <w:r>
        <w:t xml:space="preserve"> 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33">
    <w:p w14:paraId="7A55D560" w14:textId="5738DA04" w:rsidR="00E553C4" w:rsidRPr="00027286" w:rsidRDefault="00E553C4" w:rsidP="006E114F">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Týmto nie sú dotknuté záväzky zamestnávateľa voči zamestnancovi na základe uzatvorených pracovnoprávnych vzťahov</w:t>
      </w:r>
      <w:r>
        <w:rPr>
          <w:rFonts w:cs="Arial"/>
          <w:szCs w:val="16"/>
          <w:lang w:val="sk-SK"/>
        </w:rPr>
        <w:t>.</w:t>
      </w:r>
    </w:p>
  </w:footnote>
  <w:footnote w:id="34">
    <w:p w14:paraId="15B0D0EB" w14:textId="3E15725B" w:rsidR="00E553C4" w:rsidRPr="00AF0A84" w:rsidRDefault="00E553C4">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35">
    <w:p w14:paraId="7A55D564" w14:textId="77777777" w:rsidR="00E553C4" w:rsidRPr="009D7F63" w:rsidRDefault="00E553C4"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36">
    <w:p w14:paraId="6A48E5FC" w14:textId="67F6A6F7" w:rsidR="00E553C4" w:rsidRPr="00B275B2" w:rsidRDefault="00E553C4" w:rsidP="007E7D6C">
      <w:pPr>
        <w:pStyle w:val="Textpoznmkypodiarou"/>
        <w:jc w:val="both"/>
        <w:rPr>
          <w:lang w:val="sk-SK"/>
        </w:rPr>
      </w:pPr>
      <w:r>
        <w:rPr>
          <w:rStyle w:val="Odkaznapoznmkupodiarou"/>
        </w:rPr>
        <w:footnoteRef/>
      </w:r>
      <w: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1" w:history="1">
        <w:r w:rsidRPr="00B1791D">
          <w:rPr>
            <w:color w:val="00B0F0"/>
            <w:lang w:val="sk-SK"/>
          </w:rPr>
          <w:t>http://ec.europa.eu/chafea/documents/consumers/exo-2015-rules-reimbursement_en.pdf</w:t>
        </w:r>
      </w:hyperlink>
    </w:p>
  </w:footnote>
  <w:footnote w:id="37">
    <w:p w14:paraId="75442DCC" w14:textId="77777777" w:rsidR="00E553C4" w:rsidRPr="001277DD" w:rsidRDefault="00E553C4"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38">
    <w:p w14:paraId="539DE3AB" w14:textId="77777777" w:rsidR="00E553C4" w:rsidRPr="001277DD" w:rsidRDefault="00E553C4"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diems“ sú zverejnené na webovom sídle </w:t>
      </w:r>
      <w:hyperlink r:id="rId2"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39">
    <w:p w14:paraId="6B33FB00" w14:textId="77777777" w:rsidR="00E553C4" w:rsidRPr="001277DD" w:rsidRDefault="00E553C4"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40">
    <w:p w14:paraId="44310DB6" w14:textId="77777777" w:rsidR="00E553C4" w:rsidRPr="001277DD" w:rsidRDefault="00E553C4"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41">
    <w:p w14:paraId="28E7C95F" w14:textId="77777777" w:rsidR="00E553C4" w:rsidRPr="001277DD" w:rsidRDefault="00E553C4"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 a II. triedu + miestenka za priame spojenie.  </w:t>
      </w:r>
    </w:p>
  </w:footnote>
  <w:footnote w:id="42">
    <w:p w14:paraId="250CEFBD" w14:textId="33B32087" w:rsidR="00E553C4" w:rsidRPr="00923BC1" w:rsidRDefault="00E553C4"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peniaze/value for money“</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43">
    <w:p w14:paraId="414F1A43" w14:textId="265724BA" w:rsidR="00E553C4" w:rsidRPr="00772F95" w:rsidRDefault="00E553C4"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44">
    <w:p w14:paraId="0C4735BA" w14:textId="1928CC24" w:rsidR="00E553C4" w:rsidRPr="008A522F" w:rsidRDefault="00E553C4"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45">
    <w:p w14:paraId="038A96C2" w14:textId="13120178" w:rsidR="00E553C4" w:rsidRPr="00CE0C11" w:rsidRDefault="00E553C4"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46">
    <w:p w14:paraId="59C496F8" w14:textId="77777777" w:rsidR="00E553C4" w:rsidRPr="00621D47" w:rsidRDefault="00E553C4" w:rsidP="00EB2275">
      <w:pPr>
        <w:pStyle w:val="Textpoznmkypodiarou"/>
        <w:jc w:val="both"/>
        <w:rPr>
          <w:ins w:id="152" w:author="Katarína Snopková" w:date="2016-12-06T10:45:00Z"/>
        </w:rPr>
      </w:pPr>
      <w:ins w:id="153" w:author="Katarína Snopková" w:date="2016-12-06T10:45:00Z">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ins>
    </w:p>
  </w:footnote>
  <w:footnote w:id="47">
    <w:p w14:paraId="70BE8EFD" w14:textId="7FE20550" w:rsidR="00E553C4" w:rsidRPr="00391F1C" w:rsidRDefault="00E553C4"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w:t>
      </w:r>
      <w:del w:id="156" w:author="Katarína Snopková" w:date="2016-12-06T11:41:00Z">
        <w:r w:rsidDel="004F71A2">
          <w:delText> </w:delText>
        </w:r>
      </w:del>
      <w:ins w:id="157" w:author="Katarína Snopková" w:date="2016-12-06T11:41:00Z">
        <w:r>
          <w:t> </w:t>
        </w:r>
        <w:r>
          <w:rPr>
            <w:lang w:val="sk-SK"/>
          </w:rPr>
          <w:t xml:space="preserve">grantu z </w:t>
        </w:r>
      </w:ins>
      <w:r>
        <w:t xml:space="preserve">verejného zdroja (zdroje EÚ, </w:t>
      </w:r>
      <w:r>
        <w:rPr>
          <w:szCs w:val="22"/>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ins w:id="158" w:author="Katarína Snopková" w:date="2016-12-06T11:41:00Z">
        <w:r>
          <w:rPr>
            <w:szCs w:val="22"/>
            <w:lang w:val="sk-SK"/>
          </w:rPr>
          <w:t xml:space="preserve">grantu financovaného z </w:t>
        </w:r>
      </w:ins>
      <w:r>
        <w:rPr>
          <w:szCs w:val="22"/>
        </w:rPr>
        <w:t>verejného zdroja.</w:t>
      </w:r>
    </w:p>
  </w:footnote>
  <w:footnote w:id="48">
    <w:p w14:paraId="7A55D567" w14:textId="77777777" w:rsidR="00E553C4" w:rsidRPr="009D7F63" w:rsidRDefault="00E553C4"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49">
    <w:p w14:paraId="7A55D568" w14:textId="77777777" w:rsidR="00E553C4" w:rsidRPr="009D7F63" w:rsidRDefault="00E553C4"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50">
    <w:p w14:paraId="7A55D569" w14:textId="77777777" w:rsidR="00E553C4" w:rsidRPr="009D7F63" w:rsidRDefault="00E553C4"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51">
    <w:p w14:paraId="7A55D56A" w14:textId="77777777" w:rsidR="00E553C4" w:rsidRPr="009D7F63" w:rsidRDefault="00E553C4"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52">
    <w:p w14:paraId="7A55D56B" w14:textId="77777777" w:rsidR="00E553C4" w:rsidRPr="009D7F63" w:rsidRDefault="00E553C4"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53">
    <w:p w14:paraId="7A55D56E" w14:textId="416A13B1" w:rsidR="00E553C4" w:rsidRPr="009D7F63" w:rsidRDefault="00E553C4"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54">
    <w:p w14:paraId="7DAB27E8" w14:textId="77777777" w:rsidR="00E553C4" w:rsidRPr="00405EED" w:rsidRDefault="00E553C4"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55">
    <w:p w14:paraId="7A55D570" w14:textId="36F68E99" w:rsidR="00E553C4" w:rsidRPr="009D7F63" w:rsidRDefault="00E553C4"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peniaze/value for money“. </w:t>
      </w:r>
      <w:r>
        <w:rPr>
          <w:rFonts w:cs="Arial"/>
          <w:szCs w:val="16"/>
          <w:lang w:val="sk-SK"/>
        </w:rPr>
        <w:t>P</w:t>
      </w:r>
      <w:r w:rsidRPr="009D7F63">
        <w:rPr>
          <w:rFonts w:cs="Arial"/>
          <w:szCs w:val="16"/>
        </w:rPr>
        <w:t>odmienky,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56">
    <w:p w14:paraId="7A55D571" w14:textId="77777777" w:rsidR="00E553C4" w:rsidRPr="009D7F63" w:rsidRDefault="00E553C4"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peniaze/value for money“. </w:t>
      </w:r>
    </w:p>
  </w:footnote>
  <w:footnote w:id="57">
    <w:p w14:paraId="7A55D573" w14:textId="77777777" w:rsidR="00E553C4" w:rsidRPr="009D7F63" w:rsidRDefault="00E553C4"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zriadenie a vedenie účtu patria do skupiny výdavkov „Režijné výdavky“.</w:t>
      </w:r>
    </w:p>
  </w:footnote>
  <w:footnote w:id="58">
    <w:p w14:paraId="7A55D574" w14:textId="77777777" w:rsidR="00E553C4" w:rsidRPr="009D7F63" w:rsidRDefault="00E553C4"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bankové záruky patria do skupiny výdavkov „Finančné výdavky a poplatky“.</w:t>
      </w:r>
    </w:p>
  </w:footnote>
  <w:footnote w:id="59">
    <w:p w14:paraId="7A55D575" w14:textId="2BC95C86" w:rsidR="00E553C4" w:rsidRPr="009D7F63" w:rsidRDefault="00E553C4"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60">
    <w:p w14:paraId="7A55D578" w14:textId="77777777" w:rsidR="00E553C4" w:rsidRPr="009D7F63" w:rsidRDefault="00E553C4"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61">
    <w:p w14:paraId="4F8F3C8B" w14:textId="77777777" w:rsidR="00E553C4" w:rsidRPr="009D7F63" w:rsidRDefault="00E553C4"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62">
    <w:p w14:paraId="451277DD" w14:textId="77777777" w:rsidR="00E553C4" w:rsidRPr="009D7F63" w:rsidRDefault="00E553C4"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63">
    <w:p w14:paraId="7A55D579" w14:textId="67088258" w:rsidR="00E553C4" w:rsidRPr="009D7F63" w:rsidRDefault="00E553C4"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64">
    <w:p w14:paraId="45573155" w14:textId="14B40576" w:rsidR="00E553C4" w:rsidRPr="001A7C8D" w:rsidRDefault="00E553C4">
      <w:pPr>
        <w:pStyle w:val="Textpoznmkypodiarou"/>
        <w:rPr>
          <w:lang w:val="sk-SK"/>
        </w:rPr>
      </w:pPr>
      <w:r>
        <w:rPr>
          <w:rStyle w:val="Odkaznapoznmkupodiarou"/>
        </w:rPr>
        <w:footnoteRef/>
      </w:r>
      <w:r>
        <w:t xml:space="preserve"> V zmysle ustanovenia § 22 ods. 2 zákona o finančnej kontrole</w:t>
      </w:r>
    </w:p>
  </w:footnote>
  <w:footnote w:id="65">
    <w:p w14:paraId="7A55D57A" w14:textId="77777777" w:rsidR="00E553C4" w:rsidRPr="009D7F63" w:rsidRDefault="00E553C4"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z relevantnej časti rozpočtu projektu zodpovedajúcim 12 mesiacom realizácie aktivít projektu.</w:t>
      </w:r>
    </w:p>
    <w:p w14:paraId="7A55D57B" w14:textId="77777777" w:rsidR="00E553C4" w:rsidRPr="009D7F63" w:rsidRDefault="00E553C4">
      <w:pPr>
        <w:pStyle w:val="Textpoznmkypodiarou"/>
        <w:rPr>
          <w:rFonts w:cs="Arial"/>
          <w:szCs w:val="16"/>
          <w:lang w:val="sk-SK"/>
        </w:rPr>
      </w:pPr>
    </w:p>
  </w:footnote>
  <w:footnote w:id="66">
    <w:p w14:paraId="7A55D57C" w14:textId="77777777" w:rsidR="00E553C4" w:rsidRPr="009D7F63" w:rsidRDefault="00E553C4" w:rsidP="001D3A7D">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w:t>
      </w:r>
      <w:r w:rsidRPr="009D7F63">
        <w:rPr>
          <w:rFonts w:cs="Arial"/>
          <w:szCs w:val="16"/>
        </w:rPr>
        <w:t> prípade, ak prijímateľ pri realizácii projektu nedosiahne 95 % nenávratného finančného príspevku, projekt môže byť ukončený aj žiadosťou o platbu (zúčtovanie zálohovej platby – s príznakom záverečná)</w:t>
      </w:r>
    </w:p>
  </w:footnote>
  <w:footnote w:id="67">
    <w:p w14:paraId="7A55D57D" w14:textId="77777777" w:rsidR="00E553C4" w:rsidRPr="009D7F63" w:rsidRDefault="00E553C4"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Monitorovacie údaje sú prílohou pri ŽoP formou predfinancovania, zúčtovania zálohovej platby a refundácie.</w:t>
      </w:r>
    </w:p>
  </w:footnote>
  <w:footnote w:id="68">
    <w:p w14:paraId="7A55D57E" w14:textId="77777777" w:rsidR="00E553C4" w:rsidRPr="009D7F63" w:rsidRDefault="00E553C4"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týchto typov ŽoP: zúčtovanie predfinancovania, poskytnutie zálohovej platby, </w:t>
      </w:r>
    </w:p>
  </w:footnote>
  <w:footnote w:id="69">
    <w:p w14:paraId="7A55D57F" w14:textId="77777777" w:rsidR="00E553C4" w:rsidRPr="009D7F63" w:rsidRDefault="00E553C4"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 prípade týchto typov ŽoP: poskytnutie predfinancovania, zúčtovanie zálohovej platby a refundácia.</w:t>
      </w:r>
    </w:p>
  </w:footnote>
  <w:footnote w:id="70">
    <w:p w14:paraId="7A55D580" w14:textId="77777777" w:rsidR="00E553C4" w:rsidRPr="009D7F63" w:rsidRDefault="00E553C4"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71">
    <w:p w14:paraId="7A55D581" w14:textId="77777777" w:rsidR="00E553C4" w:rsidRPr="009D7F63" w:rsidRDefault="00E553C4"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72">
    <w:p w14:paraId="7A55D582" w14:textId="77777777" w:rsidR="00E553C4" w:rsidRPr="009D7F63" w:rsidRDefault="00E553C4"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73">
    <w:p w14:paraId="7A55D583" w14:textId="052EABFD" w:rsidR="00E553C4" w:rsidRPr="009D7F63" w:rsidRDefault="00E553C4"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r w:rsidRPr="009D7F63">
        <w:rPr>
          <w:rFonts w:ascii="Arial" w:hAnsi="Arial" w:cs="Arial"/>
          <w:sz w:val="16"/>
          <w:szCs w:val="16"/>
        </w:rPr>
        <w:t>ákonníka práce, zákona o výkone práce vo verejnom záujme, resp. zákona o štátnej službe a obsahujú všetky náležitosti pracovnej zmluvy/dohody podľa týchto zákonov. Zmluva/dohoda alebo ich prílohy ďalej obsahujú aj:</w:t>
      </w:r>
    </w:p>
    <w:p w14:paraId="7A55D584" w14:textId="77777777" w:rsidR="00E553C4" w:rsidRPr="009D7F63" w:rsidRDefault="00E553C4" w:rsidP="009A78AB">
      <w:pPr>
        <w:pStyle w:val="Zoznamsodrkami"/>
        <w:numPr>
          <w:ilvl w:val="0"/>
          <w:numId w:val="39"/>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p>
    <w:p w14:paraId="7A55D585" w14:textId="6B81D9DC" w:rsidR="00E553C4" w:rsidRPr="009D7F63" w:rsidRDefault="00E553C4" w:rsidP="009A78AB">
      <w:pPr>
        <w:pStyle w:val="Zoznamsodrkami"/>
        <w:numPr>
          <w:ilvl w:val="0"/>
          <w:numId w:val="39"/>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14:paraId="7A55D586" w14:textId="7027F5DF" w:rsidR="00E553C4" w:rsidRPr="002D4DD9" w:rsidRDefault="00E553C4" w:rsidP="009D7F63">
      <w:pPr>
        <w:pStyle w:val="Zoznamsodrkami"/>
        <w:spacing w:before="0" w:after="0"/>
        <w:contextualSpacing/>
        <w:rPr>
          <w:rFonts w:ascii="Arial" w:hAnsi="Arial" w:cs="Arial"/>
          <w:sz w:val="16"/>
          <w:szCs w:val="16"/>
        </w:rPr>
      </w:pPr>
      <w:r w:rsidRPr="009D7F63">
        <w:rPr>
          <w:rFonts w:ascii="Arial" w:hAnsi="Arial" w:cs="Arial"/>
          <w:sz w:val="16"/>
          <w:szCs w:val="16"/>
        </w:rPr>
        <w:t>V prípade, ak v pracovnej zmluve, resp. dodatku k pracovnej zmluve a obdobných dokumentoch nie je špecifikovaná pracovná doba, prestávky v práci a pod., je potrebné doložiť k ŽoP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74">
    <w:p w14:paraId="7A55D587" w14:textId="77777777" w:rsidR="00E553C4" w:rsidRPr="002D4DD9" w:rsidRDefault="00E553C4"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75">
    <w:p w14:paraId="7A55D588" w14:textId="4C7D466E" w:rsidR="00E553C4" w:rsidRPr="00666AC8" w:rsidRDefault="00E553C4"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Zjednodušený pracovný výkaz sa predkladá v prípade zamestnanca, ktorý má pracovný pomer (resp. štátnozamestnanecký pomer), a ktorý 100 % svojich pracovných činností vykonáva iba na jednom projekte (bez ohľadu na ustanovený pracovný čas) a iba na jednej pracovnej pozícii, t. j. </w:t>
      </w:r>
      <w:r w:rsidRPr="002D4DD9">
        <w:rPr>
          <w:rFonts w:ascii="Arial" w:hAnsi="Arial"/>
          <w:sz w:val="16"/>
          <w:u w:val="single"/>
          <w:lang w:val="sk-SK"/>
        </w:rPr>
        <w:t xml:space="preserve">nevykonáva práce na základe dohody o prácach vykonávaných mimo pracovného pomeru ani iné činnosti </w:t>
      </w:r>
      <w:r w:rsidRPr="002D4DD9">
        <w:rPr>
          <w:rFonts w:ascii="Arial" w:hAnsi="Arial"/>
          <w:sz w:val="16"/>
          <w:lang w:val="sk-SK"/>
        </w:rPr>
        <w:t xml:space="preserve">financované prostredníctvom </w:t>
      </w:r>
      <w:r w:rsidRPr="002D4DD9">
        <w:rPr>
          <w:rFonts w:ascii="Arial" w:hAnsi="Arial"/>
          <w:sz w:val="16"/>
          <w:u w:val="single"/>
          <w:lang w:val="sk-SK"/>
        </w:rPr>
        <w:t>verejných prostriedkov</w:t>
      </w:r>
      <w:r w:rsidRPr="00666AC8">
        <w:rPr>
          <w:rFonts w:ascii="Arial" w:hAnsi="Arial"/>
          <w:b/>
          <w:sz w:val="16"/>
          <w:u w:val="single"/>
          <w:lang w:val="sk-SK"/>
        </w:rPr>
        <w:t xml:space="preserve"> </w:t>
      </w:r>
      <w:r w:rsidRPr="00666AC8">
        <w:rPr>
          <w:rFonts w:ascii="Arial" w:hAnsi="Arial"/>
          <w:sz w:val="16"/>
          <w:lang w:val="sk-SK"/>
        </w:rPr>
        <w:t xml:space="preserve">u rovnakého zamestnávateľa (napr. ďalšia pracovná zmluva alebo dohoda o vykonaní práce) alebo iných zamestnávateľov, resp. pre iné právnické alebo fyzické osoby (bez ohľadu na povahu zmluvných vzťahov). Ak poskytovateľ identifikuje porušenie podmienky týkajúcej sa nevykonávania ďalšej činnosti financovanej z verejných prostriedkov (ďalší zmluvný vzťah a bez ohľadu na dodávateľské, resp. subdodávateľské kontrakty), tak v takomto prípade budú všetky výdavky týkajúce sa činností preukázaných prostredníctvom zjednodušeného pracovného výkazu posúdené ako neoprávnené od začiatku obdobia, v ktorom zamestnanec začal vykonávať ďalšiu činnosť financovanú z verejných prostriedkov (napr. v priebehu kalendárneho mesiaca marec začal zamestnanec vykonávať ďalšiu činnosť, tak výdavky na činnosti vykázané prostredníctvom zjednodušeného pracovného výkazu budú neoprávnené od začiatku kalendárneho mesiaca marec). </w:t>
      </w:r>
    </w:p>
  </w:footnote>
  <w:footnote w:id="76">
    <w:p w14:paraId="7A55D589" w14:textId="5F9FD177" w:rsidR="00E553C4" w:rsidRPr="002D4DD9" w:rsidRDefault="00E553C4" w:rsidP="008A2C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Všeobecný p</w:t>
      </w:r>
      <w:r w:rsidRPr="009D7F63">
        <w:rPr>
          <w:rFonts w:cs="Arial"/>
          <w:szCs w:val="16"/>
        </w:rPr>
        <w:t>racovn</w:t>
      </w:r>
      <w:r>
        <w:rPr>
          <w:rFonts w:cs="Arial"/>
          <w:szCs w:val="16"/>
          <w:lang w:val="sk-SK"/>
        </w:rPr>
        <w:t>ý</w:t>
      </w:r>
      <w:r w:rsidRPr="009D7F63">
        <w:rPr>
          <w:rFonts w:cs="Arial"/>
          <w:szCs w:val="16"/>
        </w:rPr>
        <w:t xml:space="preserve"> výkaz sa predklad</w:t>
      </w:r>
      <w:r>
        <w:rPr>
          <w:rFonts w:cs="Arial"/>
          <w:szCs w:val="16"/>
          <w:lang w:val="sk-SK"/>
        </w:rPr>
        <w:t>á</w:t>
      </w:r>
      <w:r w:rsidRPr="009D7F63">
        <w:rPr>
          <w:rFonts w:cs="Arial"/>
          <w:szCs w:val="16"/>
        </w:rPr>
        <w:t xml:space="preserve"> za zamestnanca</w:t>
      </w:r>
      <w:r>
        <w:rPr>
          <w:rFonts w:cs="Arial"/>
          <w:szCs w:val="16"/>
          <w:lang w:val="sk-SK"/>
        </w:rPr>
        <w:t>, ktorý má</w:t>
      </w:r>
      <w:r w:rsidRPr="009D7F63">
        <w:rPr>
          <w:rFonts w:cs="Arial"/>
          <w:szCs w:val="16"/>
        </w:rPr>
        <w:t xml:space="preserve"> pracovný pomer (resp. štátnozamestnanecký pomer)</w:t>
      </w:r>
      <w:r>
        <w:rPr>
          <w:rFonts w:cs="Arial"/>
          <w:szCs w:val="16"/>
          <w:lang w:val="sk-SK"/>
        </w:rPr>
        <w:t xml:space="preserve"> alebo vykonáva práce na základe dohody o prácach vykonávaných mimo pracovného pomeru</w:t>
      </w:r>
      <w:r w:rsidRPr="009D7F63">
        <w:rPr>
          <w:rFonts w:cs="Arial"/>
          <w:szCs w:val="16"/>
        </w:rPr>
        <w:t>, pričom zároveň tento zamestnanec pracuje na jednom, resp. viacerých projektoch na základe dodatku k pracovnej zmluve</w:t>
      </w:r>
      <w:r w:rsidRPr="009D7F63">
        <w:rPr>
          <w:rFonts w:cs="Arial"/>
          <w:szCs w:val="16"/>
          <w:lang w:val="sk-SK"/>
        </w:rPr>
        <w:t>,</w:t>
      </w:r>
      <w:r w:rsidRPr="009D7F63">
        <w:rPr>
          <w:rFonts w:cs="Arial"/>
          <w:szCs w:val="16"/>
        </w:rPr>
        <w:t xml:space="preserve"> resp. na základe pracovnoprávneho vzťahu alebo obdobného vzťahu, pričom vykonáva aj iné činnosti financované prostredníctvom verejných prostriedkov u rovnakého zamestnávateľa (napr. ďalšia pracovná zmluva alebo dohoda o vykonaní práce) alebo iných zamestnávateľov, resp. pre iné </w:t>
      </w:r>
      <w:r w:rsidRPr="002D4DD9">
        <w:rPr>
          <w:rFonts w:cs="Arial"/>
          <w:szCs w:val="16"/>
        </w:rPr>
        <w:t xml:space="preserve">právnické alebo fyzické osoby. </w:t>
      </w:r>
      <w:r w:rsidRPr="002D4DD9">
        <w:rPr>
          <w:rFonts w:cs="Arial"/>
          <w:szCs w:val="16"/>
          <w:lang w:val="sk-SK"/>
        </w:rPr>
        <w:t xml:space="preserve"> </w:t>
      </w:r>
    </w:p>
  </w:footnote>
  <w:footnote w:id="77">
    <w:p w14:paraId="7A55D58A" w14:textId="010C8D03" w:rsidR="00E553C4" w:rsidRPr="002D4DD9" w:rsidRDefault="00E553C4"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p>
  </w:footnote>
  <w:footnote w:id="78">
    <w:p w14:paraId="7A55D58B" w14:textId="77777777" w:rsidR="00E553C4" w:rsidRPr="002D4DD9" w:rsidRDefault="00E553C4"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p>
  </w:footnote>
  <w:footnote w:id="79">
    <w:p w14:paraId="7A55D58D" w14:textId="03BDB2CD" w:rsidR="00E553C4" w:rsidRPr="009D7F63" w:rsidRDefault="00E553C4" w:rsidP="008A2C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Všeobecný p</w:t>
      </w:r>
      <w:r w:rsidRPr="009D7F63">
        <w:rPr>
          <w:rFonts w:cs="Arial"/>
          <w:szCs w:val="16"/>
        </w:rPr>
        <w:t>racovn</w:t>
      </w:r>
      <w:r w:rsidRPr="009D7F63">
        <w:rPr>
          <w:rFonts w:cs="Arial"/>
          <w:szCs w:val="16"/>
          <w:lang w:val="sk-SK"/>
        </w:rPr>
        <w:t>ý</w:t>
      </w:r>
      <w:r w:rsidRPr="009D7F63">
        <w:rPr>
          <w:rFonts w:cs="Arial"/>
          <w:szCs w:val="16"/>
        </w:rPr>
        <w:t xml:space="preserve"> výkaz </w:t>
      </w:r>
      <w:r>
        <w:rPr>
          <w:rFonts w:cs="Arial"/>
          <w:szCs w:val="16"/>
          <w:lang w:val="sk-SK"/>
        </w:rPr>
        <w:t xml:space="preserve">sa </w:t>
      </w:r>
      <w:r w:rsidRPr="009D7F63">
        <w:rPr>
          <w:rFonts w:cs="Arial"/>
          <w:szCs w:val="16"/>
        </w:rPr>
        <w:t>predklad</w:t>
      </w:r>
      <w:r>
        <w:rPr>
          <w:rFonts w:cs="Arial"/>
          <w:szCs w:val="16"/>
          <w:lang w:val="sk-SK"/>
        </w:rPr>
        <w:t>á</w:t>
      </w:r>
      <w:r w:rsidRPr="009D7F63">
        <w:rPr>
          <w:rFonts w:cs="Arial"/>
          <w:szCs w:val="16"/>
        </w:rPr>
        <w:t xml:space="preserve"> </w:t>
      </w:r>
      <w:r>
        <w:rPr>
          <w:rFonts w:cs="Arial"/>
          <w:szCs w:val="16"/>
          <w:lang w:val="sk-SK"/>
        </w:rPr>
        <w:t xml:space="preserve">za </w:t>
      </w:r>
      <w:r w:rsidRPr="009D7F63">
        <w:rPr>
          <w:rFonts w:cs="Arial"/>
          <w:szCs w:val="16"/>
        </w:rPr>
        <w:t>zamestnanc</w:t>
      </w:r>
      <w:r>
        <w:rPr>
          <w:rFonts w:cs="Arial"/>
          <w:szCs w:val="16"/>
          <w:lang w:val="sk-SK"/>
        </w:rPr>
        <w:t>a,</w:t>
      </w:r>
      <w:r w:rsidRPr="00BE6E1E">
        <w:rPr>
          <w:rFonts w:cs="Arial"/>
          <w:szCs w:val="16"/>
          <w:lang w:val="sk-SK"/>
        </w:rPr>
        <w:t xml:space="preserve"> </w:t>
      </w:r>
      <w:r>
        <w:rPr>
          <w:rFonts w:cs="Arial"/>
          <w:szCs w:val="16"/>
          <w:lang w:val="sk-SK"/>
        </w:rPr>
        <w:t>ktorý pracuje na základe dohody o prácach vykonávaných mimo pracovného pomeru v zmysle Zákonníka práce</w:t>
      </w:r>
      <w:r w:rsidRPr="009D7F63">
        <w:rPr>
          <w:rFonts w:cs="Arial"/>
          <w:szCs w:val="16"/>
        </w:rPr>
        <w:t xml:space="preserve">. </w:t>
      </w:r>
    </w:p>
  </w:footnote>
  <w:footnote w:id="80">
    <w:p w14:paraId="7A55D58E" w14:textId="77777777" w:rsidR="00E553C4" w:rsidRPr="009D7F63" w:rsidRDefault="00E553C4"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81">
    <w:p w14:paraId="18F68BE6" w14:textId="77777777" w:rsidR="00E553C4" w:rsidRPr="009D7F63" w:rsidRDefault="00E553C4"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82">
    <w:p w14:paraId="7A55D58F" w14:textId="77777777" w:rsidR="00E553C4" w:rsidRPr="009D7F63" w:rsidDel="005D7B9B" w:rsidRDefault="00E553C4" w:rsidP="009D7F63">
      <w:pPr>
        <w:pStyle w:val="Textpoznmkypodiarou"/>
        <w:jc w:val="both"/>
        <w:rPr>
          <w:del w:id="236" w:author="Katarína Snopková" w:date="2017-01-11T14:35:00Z"/>
          <w:rFonts w:cs="Arial"/>
          <w:szCs w:val="16"/>
          <w:lang w:val="sk-SK"/>
        </w:rPr>
      </w:pPr>
      <w:del w:id="237" w:author="Katarína Snopková" w:date="2017-01-11T14:35:00Z">
        <w:r w:rsidRPr="009D7F63" w:rsidDel="005D7B9B">
          <w:rPr>
            <w:rStyle w:val="Odkaznapoznmkupodiarou"/>
            <w:rFonts w:cs="Arial"/>
            <w:szCs w:val="16"/>
          </w:rPr>
          <w:footnoteRef/>
        </w:r>
        <w:r w:rsidRPr="009D7F63" w:rsidDel="005D7B9B">
          <w:rPr>
            <w:rFonts w:cs="Arial"/>
            <w:szCs w:val="16"/>
          </w:rPr>
          <w:delText xml:space="preserve"> </w:delText>
        </w:r>
        <w:r w:rsidRPr="009D7F63" w:rsidDel="005D7B9B">
          <w:rPr>
            <w:rFonts w:cs="Arial"/>
            <w:szCs w:val="16"/>
            <w:lang w:val="sk-SK"/>
          </w:rPr>
          <w:delText xml:space="preserve">Akceptovaná bude cena lístka </w:delText>
        </w:r>
        <w:r w:rsidRPr="009D7F63" w:rsidDel="005D7B9B">
          <w:rPr>
            <w:rFonts w:cs="Arial"/>
            <w:szCs w:val="16"/>
          </w:rPr>
          <w:delText xml:space="preserve">pre II. triedu + miestenka </w:delText>
        </w:r>
        <w:r w:rsidRPr="009D7F63" w:rsidDel="005D7B9B">
          <w:rPr>
            <w:rFonts w:cs="Arial"/>
            <w:szCs w:val="16"/>
            <w:lang w:val="sk-SK"/>
          </w:rPr>
          <w:delText>za priame spojenie, resp. cena lístka za najkratšiu vzdialenosť medzi miestom začiatku a skončenia pracovnej cesty.</w:delText>
        </w:r>
      </w:del>
    </w:p>
  </w:footnote>
  <w:footnote w:id="83">
    <w:p w14:paraId="245656D0" w14:textId="34CF1211" w:rsidR="00E553C4" w:rsidRPr="009D7F63" w:rsidRDefault="00E553C4"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84">
    <w:p w14:paraId="1F4D27D5" w14:textId="06F4D5DE" w:rsidR="00E553C4" w:rsidRPr="009D7F63" w:rsidDel="003971FC" w:rsidRDefault="00E553C4" w:rsidP="007355D0">
      <w:pPr>
        <w:pStyle w:val="Textpoznmkypodiarou"/>
        <w:rPr>
          <w:del w:id="243" w:author="Katarína Snopková" w:date="2017-01-11T14:44:00Z"/>
          <w:rFonts w:cs="Arial"/>
          <w:szCs w:val="16"/>
          <w:lang w:val="sk-SK"/>
        </w:rPr>
      </w:pPr>
      <w:del w:id="244" w:author="Katarína Snopková" w:date="2017-01-11T14:44:00Z">
        <w:r w:rsidRPr="009D7F63" w:rsidDel="003971FC">
          <w:rPr>
            <w:rStyle w:val="Odkaznapoznmkupodiarou"/>
            <w:rFonts w:cs="Arial"/>
            <w:szCs w:val="16"/>
          </w:rPr>
          <w:footnoteRef/>
        </w:r>
        <w:r w:rsidRPr="009D7F63" w:rsidDel="003971FC">
          <w:rPr>
            <w:rFonts w:cs="Arial"/>
            <w:szCs w:val="16"/>
          </w:rPr>
          <w:delText xml:space="preserve"> Uplatňuje sa, ak prijímateľ si nárokuje na čiastočnú úhradu zákonnú poistku motorového vozidla organizácie. </w:delText>
        </w:r>
      </w:del>
    </w:p>
  </w:footnote>
  <w:footnote w:id="85">
    <w:p w14:paraId="531C004A" w14:textId="77777777" w:rsidR="00E553C4" w:rsidRPr="009D7F63" w:rsidRDefault="00E553C4" w:rsidP="00C8753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Akceptovaná bude cena lístka za priame spojenie, resp. cena lístka za najkratšiu vzdialenosť medzi miestom začiatku a skončenia pracovnej cesty.</w:t>
      </w:r>
    </w:p>
  </w:footnote>
  <w:footnote w:id="86">
    <w:p w14:paraId="1BAE06D9" w14:textId="3DB56B7A" w:rsidR="00E553C4" w:rsidRPr="008D4874" w:rsidRDefault="00E553C4">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87">
    <w:p w14:paraId="06A0F700" w14:textId="0A8847BF" w:rsidR="00E553C4" w:rsidRPr="00A9227A" w:rsidRDefault="00E553C4"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88">
    <w:p w14:paraId="7A55D594" w14:textId="7255982C" w:rsidR="00E553C4" w:rsidRPr="009D7F63" w:rsidRDefault="00E553C4"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r w:rsidRPr="009D7F63">
        <w:rPr>
          <w:rFonts w:cs="Arial"/>
          <w:szCs w:val="16"/>
        </w:rPr>
        <w:t xml:space="preserve">mluve o NFP. V prípade odchýlky môže byť Prijímateľ vyzvaný k zdôvodneniu nesúladu parametrov uvedených v komentári rozpočtu. </w:t>
      </w:r>
    </w:p>
  </w:footnote>
  <w:footnote w:id="89">
    <w:p w14:paraId="7A55D597" w14:textId="7291098D" w:rsidR="00E553C4" w:rsidRPr="009D7F63" w:rsidRDefault="00E553C4"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90">
    <w:p w14:paraId="7A55D598" w14:textId="1F811B32" w:rsidR="00E553C4" w:rsidRPr="009D7F63" w:rsidRDefault="00E553C4"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91">
    <w:p w14:paraId="7A55D599" w14:textId="36FD13E6" w:rsidR="00E553C4" w:rsidRPr="009D7F63" w:rsidRDefault="00E553C4"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 w:id="92">
    <w:p w14:paraId="155B50B0" w14:textId="6BA108FC" w:rsidR="00E553C4" w:rsidRPr="001D76D4" w:rsidRDefault="00E553C4">
      <w:pPr>
        <w:pStyle w:val="Textpoznmkypodiarou"/>
        <w:rPr>
          <w:lang w:val="sk-SK"/>
        </w:rPr>
      </w:pPr>
      <w:r>
        <w:rPr>
          <w:rStyle w:val="Odkaznapoznmkupodiarou"/>
        </w:rPr>
        <w:footnoteRef/>
      </w:r>
      <w:r>
        <w:t xml:space="preserve"> </w:t>
      </w:r>
      <w:r w:rsidRPr="001D76D4">
        <w:t>Vo výnimočných prípadoch, kedy môže ísť o jedinečný predmet zákazky, môže prijímateľ osloviť/identifikovať aj menej ako troch záujemcov, pričom táto výnimka musí byť zo strany prijímateľa riadne zdôvodnená a podložená.</w:t>
      </w:r>
    </w:p>
  </w:footnote>
  <w:footnote w:id="93">
    <w:p w14:paraId="2376272C" w14:textId="0C61265A" w:rsidR="00E553C4" w:rsidRDefault="00CA5D97" w:rsidP="009D7F63">
      <w:pPr>
        <w:pStyle w:val="Textpoznmkypodiarou"/>
        <w:rPr>
          <w:rFonts w:cs="Arial"/>
          <w:szCs w:val="16"/>
          <w:lang w:val="sk-SK"/>
        </w:rPr>
      </w:pPr>
      <w:hyperlink r:id="rId3" w:history="1">
        <w:r w:rsidR="00E553C4" w:rsidRPr="00D11568">
          <w:rPr>
            <w:rStyle w:val="Hypertextovprepojenie"/>
            <w:rFonts w:cs="Arial"/>
            <w:sz w:val="16"/>
            <w:szCs w:val="16"/>
            <w:lang w:val="sk-SK"/>
          </w:rPr>
          <w:t>http://www.uvo.gov.sk/legislativametodika-dohlad/metodicke-usmernenia/vseobecne-metodicke-usmernenia-zakon-c-252006-z-z--4bc.html</w:t>
        </w:r>
      </w:hyperlink>
      <w:r w:rsidR="00E553C4" w:rsidRPr="00D11568">
        <w:rPr>
          <w:rFonts w:cs="Arial"/>
          <w:szCs w:val="16"/>
          <w:lang w:val="sk-SK"/>
        </w:rPr>
        <w:t xml:space="preserve">  a http://www.uvo.gov.sk/legislativametodika-dohlad/metodicke-usmernenia/vseobecne-metodicke-usmernenia-zakon-c-3432015-z-z--51e.html</w:t>
      </w:r>
      <w:r w:rsidR="00E553C4" w:rsidRPr="00D11568" w:rsidDel="00D11568">
        <w:rPr>
          <w:rFonts w:cs="Arial"/>
          <w:szCs w:val="16"/>
          <w:lang w:val="sk-SK"/>
        </w:rPr>
        <w:t xml:space="preserve"> </w:t>
      </w:r>
      <w:r w:rsidR="00E553C4" w:rsidRPr="00552EAD">
        <w:rPr>
          <w:rStyle w:val="Odkaznapoznmkupodiarou"/>
          <w:rFonts w:cs="Arial"/>
          <w:szCs w:val="16"/>
          <w:vertAlign w:val="baseline"/>
        </w:rPr>
        <w:t xml:space="preserve"> </w:t>
      </w:r>
      <w:r w:rsidR="00E553C4" w:rsidRPr="009D7F63">
        <w:rPr>
          <w:rStyle w:val="Odkaznapoznmkupodiarou"/>
          <w:rFonts w:cs="Arial"/>
          <w:szCs w:val="16"/>
        </w:rPr>
        <w:footnoteRef/>
      </w:r>
    </w:p>
    <w:p w14:paraId="7A55D59A" w14:textId="542F27CA" w:rsidR="00E553C4" w:rsidRPr="009D7F63" w:rsidRDefault="00E553C4" w:rsidP="009D7F63">
      <w:pPr>
        <w:pStyle w:val="Textpoznmkypodiarou"/>
        <w:rPr>
          <w:rFonts w:cs="Arial"/>
          <w:szCs w:val="16"/>
          <w:lang w:val="sk-SK"/>
        </w:rPr>
      </w:pPr>
    </w:p>
  </w:footnote>
  <w:footnote w:id="94">
    <w:p w14:paraId="7A55D59B" w14:textId="77777777" w:rsidR="00E553C4" w:rsidRPr="009D7F63" w:rsidRDefault="00E553C4" w:rsidP="009D7F63">
      <w:pPr>
        <w:rPr>
          <w:rFonts w:cs="Arial"/>
          <w:sz w:val="16"/>
          <w:szCs w:val="16"/>
        </w:rPr>
      </w:pPr>
      <w:r w:rsidRPr="009D7F63">
        <w:rPr>
          <w:rStyle w:val="Odkaznapoznmkupodiarou"/>
          <w:rFonts w:cs="Arial"/>
          <w:szCs w:val="16"/>
        </w:rPr>
        <w:footnoteRef/>
      </w:r>
      <w:r w:rsidRPr="009D7F63">
        <w:rPr>
          <w:rFonts w:cs="Arial"/>
          <w:sz w:val="16"/>
          <w:szCs w:val="16"/>
        </w:rPr>
        <w:t xml:space="preserve"> http://www.rokovania.sk/Rokovanie.aspx/BodRokovaniaDetail?idMaterial=19902 , </w:t>
      </w:r>
    </w:p>
    <w:p w14:paraId="7A55D59C" w14:textId="77777777" w:rsidR="00E553C4" w:rsidRPr="009D7F63" w:rsidRDefault="00E553C4" w:rsidP="009D7F63">
      <w:pPr>
        <w:rPr>
          <w:rFonts w:cs="Arial"/>
          <w:color w:val="000000" w:themeColor="text1"/>
          <w:sz w:val="16"/>
          <w:szCs w:val="16"/>
        </w:rPr>
      </w:pPr>
      <w:r w:rsidRPr="009D7F63">
        <w:rPr>
          <w:rFonts w:cs="Arial"/>
          <w:sz w:val="16"/>
          <w:szCs w:val="16"/>
        </w:rPr>
        <w:t xml:space="preserve">  http://www.informatizacia.sk/verejne-obstaravanie-a-zmluvy-pre-ikt/</w:t>
      </w:r>
    </w:p>
    <w:p w14:paraId="7A55D59D" w14:textId="77777777" w:rsidR="00E553C4" w:rsidRPr="009D7F63" w:rsidRDefault="00E553C4" w:rsidP="009D7F63">
      <w:pPr>
        <w:pStyle w:val="Textpoznmkypodiarou"/>
        <w:rPr>
          <w:rFonts w:cs="Arial"/>
          <w:szCs w:val="16"/>
        </w:rPr>
      </w:pPr>
    </w:p>
  </w:footnote>
  <w:footnote w:id="95">
    <w:p w14:paraId="7758003D" w14:textId="22D7C67A" w:rsidR="00E553C4" w:rsidRPr="00E70656" w:rsidRDefault="00E553C4">
      <w:pPr>
        <w:pStyle w:val="Textpoznmkypodiarou"/>
        <w:rPr>
          <w:lang w:val="sk-SK"/>
        </w:rPr>
      </w:pPr>
      <w:r>
        <w:rPr>
          <w:rStyle w:val="Odkaznapoznmkupodiarou"/>
        </w:rPr>
        <w:footnoteRef/>
      </w:r>
      <w:r>
        <w:t xml:space="preserve"> </w:t>
      </w:r>
      <w:r w:rsidRPr="00E70656">
        <w:t xml:space="preserve">Zoznam dokumentácie k jednotlivým postupom VO je uvedený na stránke UVO: </w:t>
      </w:r>
      <w:hyperlink r:id="rId4" w:history="1">
        <w:r w:rsidRPr="00BA496C">
          <w:rPr>
            <w:rStyle w:val="Hypertextovprepojenie"/>
            <w:sz w:val="16"/>
            <w:lang w:val="sk-SK"/>
          </w:rPr>
          <w:t>http://uvo.gov.sk/verejny-obstaravatel-obstaravatel/vseobecne-informacie/zoznam-kompletnej-dokumentacie-vo-vo-386.html</w:t>
        </w:r>
      </w:hyperlink>
      <w:r w:rsidRPr="00BA496C">
        <w:rPr>
          <w:lang w:val="sk-SK"/>
        </w:rPr>
        <w:t xml:space="preserve">  </w:t>
      </w:r>
    </w:p>
  </w:footnote>
  <w:footnote w:id="96">
    <w:p w14:paraId="7A55D59E" w14:textId="77777777" w:rsidR="00E553C4" w:rsidRPr="009D7F63" w:rsidRDefault="00E553C4"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 zmysle § 47a Občiansk</w:t>
      </w:r>
      <w:r>
        <w:rPr>
          <w:rFonts w:cs="Arial"/>
          <w:szCs w:val="16"/>
          <w:lang w:val="sk-SK"/>
        </w:rPr>
        <w:t>eho</w:t>
      </w:r>
      <w:r w:rsidRPr="009D7F63">
        <w:rPr>
          <w:rFonts w:cs="Arial"/>
          <w:szCs w:val="16"/>
        </w:rPr>
        <w:t xml:space="preserve"> zákonník</w:t>
      </w:r>
      <w:r>
        <w:rPr>
          <w:rFonts w:cs="Arial"/>
          <w:szCs w:val="16"/>
          <w:lang w:val="sk-SK"/>
        </w:rPr>
        <w:t>a</w:t>
      </w:r>
    </w:p>
  </w:footnote>
  <w:footnote w:id="97">
    <w:p w14:paraId="7A55D59F" w14:textId="77777777" w:rsidR="00E553C4" w:rsidRPr="009D7F63" w:rsidRDefault="00E553C4"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Metodické pokyny CKO nájdete na stránke: http://www.partnerskadohoda.gov.sk/metodicke-pokyny-cko/</w:t>
      </w:r>
    </w:p>
  </w:footnote>
  <w:footnote w:id="98">
    <w:p w14:paraId="7A55D5A0" w14:textId="77777777" w:rsidR="00E553C4" w:rsidRPr="009D7F63" w:rsidRDefault="00E553C4" w:rsidP="009D7F63">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 zmysle § 5a zákona o slobode informácií</w:t>
      </w:r>
    </w:p>
  </w:footnote>
  <w:footnote w:id="99">
    <w:p w14:paraId="6D173C29" w14:textId="17D0C2A7" w:rsidR="00E553C4" w:rsidRPr="00963E0D" w:rsidRDefault="00E553C4">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C67CE4">
        <w:t>http://uvo.gov.sk/verejny-obstaravatel-obstaravatel/vseobecne-informacie/zoznam-kompletnej-dokumentacie-vo-vo-386.html</w:t>
      </w:r>
    </w:p>
  </w:footnote>
  <w:footnote w:id="100">
    <w:p w14:paraId="17304A12" w14:textId="40A4FD60" w:rsidR="00E553C4" w:rsidRPr="00963E0D" w:rsidRDefault="00E553C4">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404A2A">
        <w:t>http://uvo.gov.sk/verejny-obstaravatel-obstaravatel/vseobecne-informacie/zoznam-kompletnej-dokumentacie-vo-vo-386.html</w:t>
      </w:r>
    </w:p>
  </w:footnote>
  <w:footnote w:id="101">
    <w:p w14:paraId="169A4593" w14:textId="3DC46A8E" w:rsidR="00E553C4" w:rsidRPr="00963E0D" w:rsidRDefault="00E553C4">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hyperlink r:id="rId5" w:history="1">
        <w:r w:rsidRPr="00404A2A">
          <w:rPr>
            <w:rStyle w:val="Hypertextovprepojenie"/>
            <w:sz w:val="16"/>
            <w:lang w:val="sk-SK"/>
          </w:rPr>
          <w:t>http://uvo.gov.sk/verejny-obstaravatel-obstaravatel/vseobecne-informacie/zoznam-kompletnej-dokumentacie-vo-vo-386.html</w:t>
        </w:r>
      </w:hyperlink>
    </w:p>
  </w:footnote>
  <w:footnote w:id="102">
    <w:p w14:paraId="7A55D5A1" w14:textId="77777777" w:rsidR="00E553C4" w:rsidRPr="009D7F63" w:rsidRDefault="00E553C4" w:rsidP="009D7F63">
      <w:pPr>
        <w:pStyle w:val="Textpoznmkypodiarou"/>
        <w:rPr>
          <w:rFonts w:cs="Arial"/>
          <w:szCs w:val="16"/>
        </w:rPr>
      </w:pPr>
      <w:r w:rsidRPr="009D7F63">
        <w:rPr>
          <w:rStyle w:val="Odkaznapoznmkupodiarou"/>
          <w:rFonts w:cs="Arial"/>
          <w:szCs w:val="16"/>
        </w:rPr>
        <w:footnoteRef/>
      </w:r>
      <w:r w:rsidRPr="009D7F63">
        <w:rPr>
          <w:rFonts w:cs="Arial"/>
          <w:szCs w:val="16"/>
        </w:rPr>
        <w:t xml:space="preserve"> v zmysle metodického pokynu CKO č. 5</w:t>
      </w:r>
    </w:p>
  </w:footnote>
  <w:footnote w:id="103">
    <w:p w14:paraId="2A432946" w14:textId="35C29B09" w:rsidR="00E553C4" w:rsidRPr="001325C0" w:rsidRDefault="00E553C4">
      <w:pPr>
        <w:pStyle w:val="Textpoznmkypodiarou"/>
        <w:rPr>
          <w:lang w:val="sk-SK"/>
        </w:rPr>
      </w:pPr>
      <w:r>
        <w:rPr>
          <w:rStyle w:val="Odkaznapoznmkupodiarou"/>
        </w:rPr>
        <w:footnoteRef/>
      </w:r>
      <w:r>
        <w:t xml:space="preserve"> </w:t>
      </w:r>
      <w:r w:rsidRPr="001325C0">
        <w:t>Nezáväzný príklad prehľadu vzorových situácií možného konfliktu záujmov sa primerane vzťahuje aj na vzťah medzi obstarávateľom a subdodávateľom, ak je obstarávateľovi subdodávateľ známy</w:t>
      </w:r>
    </w:p>
  </w:footnote>
  <w:footnote w:id="104">
    <w:p w14:paraId="19A2FB50" w14:textId="3C8C6416" w:rsidR="00E553C4" w:rsidRPr="001325C0" w:rsidRDefault="00E553C4">
      <w:pPr>
        <w:pStyle w:val="Textpoznmkypodiarou"/>
        <w:rPr>
          <w:lang w:val="sk-SK"/>
        </w:rPr>
      </w:pPr>
      <w:r>
        <w:rPr>
          <w:rStyle w:val="Odkaznapoznmkupodiarou"/>
        </w:rPr>
        <w:footnoteRef/>
      </w:r>
      <w:r>
        <w:t xml:space="preserve"> </w:t>
      </w:r>
      <w:r w:rsidRPr="001325C0">
        <w:t>Na účely definovania rodinného príslušníka alebo príbuzného sa použije § 117 zákona č. 40/1964 Zb. Občiansky zákonník v znení neskorších predpisov, t.j. je ním príbuzný v priamom rade, ako aj príbuzný v pobočnom rade</w:t>
      </w:r>
    </w:p>
  </w:footnote>
  <w:footnote w:id="105">
    <w:p w14:paraId="6CF6D88E" w14:textId="77777777" w:rsidR="00E553C4" w:rsidRPr="001325C0" w:rsidRDefault="00E553C4" w:rsidP="001325C0">
      <w:pPr>
        <w:rPr>
          <w:sz w:val="16"/>
          <w:szCs w:val="20"/>
          <w:lang w:val="x-none" w:eastAsia="x-none"/>
        </w:rPr>
      </w:pPr>
      <w:r>
        <w:rPr>
          <w:rStyle w:val="Odkaznapoznmkupodiarou"/>
        </w:rPr>
        <w:footnoteRef/>
      </w:r>
      <w:r>
        <w:t xml:space="preserve"> </w:t>
      </w:r>
      <w:r w:rsidRPr="001325C0">
        <w:rPr>
          <w:sz w:val="16"/>
          <w:szCs w:val="20"/>
          <w:lang w:val="x-none" w:eastAsia="x-none"/>
        </w:rPr>
        <w:t>§ 116 a 117 zákona č. 40/1964 Zb. Občiansky zákonník v znení neskorších predpisov</w:t>
      </w:r>
    </w:p>
    <w:p w14:paraId="40A2324D" w14:textId="5B14B7BA" w:rsidR="00E553C4" w:rsidRPr="001325C0" w:rsidRDefault="00E553C4">
      <w:pPr>
        <w:pStyle w:val="Textpoznmkypodiarou"/>
        <w:rPr>
          <w:lang w:val="sk-SK"/>
        </w:rPr>
      </w:pPr>
    </w:p>
  </w:footnote>
  <w:footnote w:id="106">
    <w:p w14:paraId="60152099" w14:textId="6522BB22" w:rsidR="00E553C4" w:rsidRPr="00DF0865" w:rsidRDefault="00E553C4">
      <w:pPr>
        <w:pStyle w:val="Textpoznmkypodiarou"/>
        <w:rPr>
          <w:lang w:val="sk-SK"/>
        </w:rPr>
      </w:pPr>
      <w:r>
        <w:rPr>
          <w:rStyle w:val="Odkaznapoznmkupodiarou"/>
        </w:rPr>
        <w:footnoteRef/>
      </w:r>
      <w:r>
        <w:rPr>
          <w:lang w:val="sk-SK"/>
        </w:rPr>
        <w:t xml:space="preserve"> </w:t>
      </w:r>
      <w:r w:rsidRPr="00DF0865">
        <w:t>Na účely definovania rodinného príslušníka alebo príbuzného sa použije § 117 zákona č. 40/1964 Zb. Občiansky zákonník v znení neskorších predpisov, t.j. je ním príbuzný v priamom rade, ako aj príbuzný v pobočnom rade</w:t>
      </w:r>
      <w:r>
        <w:t xml:space="preserve"> </w:t>
      </w:r>
    </w:p>
  </w:footnote>
  <w:footnote w:id="107">
    <w:p w14:paraId="7A55D5A3" w14:textId="77777777" w:rsidR="00E553C4" w:rsidRPr="009D7F63" w:rsidRDefault="00E553C4" w:rsidP="009D7F63">
      <w:pPr>
        <w:pStyle w:val="Textpoznmkypodiarou"/>
        <w:rPr>
          <w:rFonts w:cs="Arial"/>
          <w:szCs w:val="16"/>
          <w:lang w:val="sk-SK"/>
        </w:rPr>
      </w:pPr>
      <w:r w:rsidRPr="009D7F63">
        <w:rPr>
          <w:rStyle w:val="Odkaznapoznmkupodiarou"/>
          <w:rFonts w:cs="Arial"/>
          <w:szCs w:val="16"/>
          <w:lang w:val="sk-SK"/>
        </w:rPr>
        <w:footnoteRef/>
      </w:r>
      <w:r w:rsidRPr="009D7F63">
        <w:rPr>
          <w:rFonts w:cs="Arial"/>
          <w:szCs w:val="16"/>
          <w:lang w:val="sk-SK"/>
        </w:rPr>
        <w:t xml:space="preserve"> V zmysle Systému riadenia EŠIF na programové obdobie 2014-2020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A60935"/>
    <w:multiLevelType w:val="hybridMultilevel"/>
    <w:tmpl w:val="E94A5CE2"/>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01C51D39"/>
    <w:multiLevelType w:val="hybridMultilevel"/>
    <w:tmpl w:val="5DFE507A"/>
    <w:lvl w:ilvl="0" w:tplc="328694C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054F4C5A"/>
    <w:multiLevelType w:val="hybridMultilevel"/>
    <w:tmpl w:val="386CFFCC"/>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0B5D12F5"/>
    <w:multiLevelType w:val="hybridMultilevel"/>
    <w:tmpl w:val="ED7AF47C"/>
    <w:lvl w:ilvl="0" w:tplc="6AA6E5F0">
      <w:numFmt w:val="bullet"/>
      <w:lvlText w:val="-"/>
      <w:lvlJc w:val="left"/>
      <w:pPr>
        <w:ind w:left="1080" w:hanging="360"/>
      </w:pPr>
      <w:rPr>
        <w:rFonts w:ascii="Arial Narrow" w:eastAsia="Times New Roman" w:hAnsi="Arial Narrow" w:cs="Mang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0C2F0876"/>
    <w:multiLevelType w:val="hybridMultilevel"/>
    <w:tmpl w:val="F7AAFC66"/>
    <w:lvl w:ilvl="0" w:tplc="8696D32C">
      <w:start w:val="1"/>
      <w:numFmt w:val="lowerLetter"/>
      <w:lvlText w:val="%1)"/>
      <w:lvlJc w:val="left"/>
      <w:pPr>
        <w:ind w:left="720" w:hanging="360"/>
      </w:pPr>
      <w:rPr>
        <w:rFonts w:ascii="Arial" w:eastAsia="Times New Roman" w:hAnsi="Arial" w:cs="Arial"/>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14">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7">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12D641F0"/>
    <w:multiLevelType w:val="hybridMultilevel"/>
    <w:tmpl w:val="9A68ED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137D58C5"/>
    <w:multiLevelType w:val="hybridMultilevel"/>
    <w:tmpl w:val="ABA2D968"/>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21">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tentative="1">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3">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15C844E2"/>
    <w:multiLevelType w:val="hybridMultilevel"/>
    <w:tmpl w:val="90909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29">
    <w:nsid w:val="1A957D02"/>
    <w:multiLevelType w:val="hybridMultilevel"/>
    <w:tmpl w:val="0EF422A6"/>
    <w:lvl w:ilvl="0" w:tplc="BC886506">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1B427804"/>
    <w:multiLevelType w:val="multilevel"/>
    <w:tmpl w:val="1E7CF17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3D311FA"/>
    <w:multiLevelType w:val="hybridMultilevel"/>
    <w:tmpl w:val="C4FC9F58"/>
    <w:lvl w:ilvl="0" w:tplc="041B0019">
      <w:start w:val="1"/>
      <w:numFmt w:val="lowerLetter"/>
      <w:lvlText w:val="%1."/>
      <w:lvlJc w:val="left"/>
      <w:pPr>
        <w:tabs>
          <w:tab w:val="num" w:pos="1070"/>
        </w:tabs>
        <w:ind w:left="1070"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9">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40">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2669359A"/>
    <w:multiLevelType w:val="hybridMultilevel"/>
    <w:tmpl w:val="1A105AB8"/>
    <w:lvl w:ilvl="0" w:tplc="04090019">
      <w:start w:val="1"/>
      <w:numFmt w:val="lowerLetter"/>
      <w:lvlText w:val="%1."/>
      <w:lvlJc w:val="left"/>
      <w:pPr>
        <w:ind w:left="1380" w:hanging="10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5">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8">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49">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tentative="1">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50">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3A021593"/>
    <w:multiLevelType w:val="hybridMultilevel"/>
    <w:tmpl w:val="0840C8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5">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3F7B055B"/>
    <w:multiLevelType w:val="multilevel"/>
    <w:tmpl w:val="04090025"/>
    <w:lvl w:ilvl="0">
      <w:start w:val="1"/>
      <w:numFmt w:val="decimal"/>
      <w:pStyle w:val="Nadpis1"/>
      <w:lvlText w:val="%1"/>
      <w:lvlJc w:val="left"/>
      <w:pPr>
        <w:ind w:left="574" w:hanging="432"/>
      </w:pPr>
    </w:lvl>
    <w:lvl w:ilvl="1">
      <w:start w:val="1"/>
      <w:numFmt w:val="decimal"/>
      <w:pStyle w:val="Nadpis2"/>
      <w:lvlText w:val="%1.%2"/>
      <w:lvlJc w:val="left"/>
      <w:pPr>
        <w:ind w:left="1286" w:hanging="576"/>
      </w:pPr>
    </w:lvl>
    <w:lvl w:ilvl="2">
      <w:start w:val="1"/>
      <w:numFmt w:val="decimal"/>
      <w:pStyle w:val="Nadpis3"/>
      <w:lvlText w:val="%1.%2.%3"/>
      <w:lvlJc w:val="left"/>
      <w:pPr>
        <w:ind w:left="862"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7">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0">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44467485"/>
    <w:multiLevelType w:val="hybridMultilevel"/>
    <w:tmpl w:val="B5121368"/>
    <w:lvl w:ilvl="0" w:tplc="041B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63">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4BFA70D7"/>
    <w:multiLevelType w:val="multilevel"/>
    <w:tmpl w:val="2BDC1B1A"/>
    <w:lvl w:ilvl="0">
      <w:start w:val="3"/>
      <w:numFmt w:val="decimal"/>
      <w:lvlText w:val="%1"/>
      <w:lvlJc w:val="left"/>
      <w:pPr>
        <w:ind w:left="360" w:hanging="360"/>
      </w:pPr>
      <w:rPr>
        <w:rFonts w:hint="default"/>
      </w:rPr>
    </w:lvl>
    <w:lvl w:ilvl="1">
      <w:start w:val="1"/>
      <w:numFmt w:val="bullet"/>
      <w:pStyle w:val="Bulletslevel1"/>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5">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66">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E944431"/>
    <w:multiLevelType w:val="hybridMultilevel"/>
    <w:tmpl w:val="BF0CBAFC"/>
    <w:lvl w:ilvl="0" w:tplc="041B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9">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70">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nsid w:val="53D839B1"/>
    <w:multiLevelType w:val="hybridMultilevel"/>
    <w:tmpl w:val="032E5BDA"/>
    <w:lvl w:ilvl="0" w:tplc="041B0015">
      <w:start w:val="1"/>
      <w:numFmt w:val="upperLetter"/>
      <w:lvlText w:val="%1."/>
      <w:lvlJc w:val="left"/>
      <w:pPr>
        <w:ind w:left="720" w:hanging="360"/>
      </w:pPr>
    </w:lvl>
    <w:lvl w:ilvl="1" w:tplc="328694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5">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594B659C"/>
    <w:multiLevelType w:val="hybridMultilevel"/>
    <w:tmpl w:val="E0FCD590"/>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nsid w:val="5BF93BFA"/>
    <w:multiLevelType w:val="hybridMultilevel"/>
    <w:tmpl w:val="6E38EFA6"/>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4">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85">
    <w:nsid w:val="625769A8"/>
    <w:multiLevelType w:val="hybridMultilevel"/>
    <w:tmpl w:val="4F62E312"/>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nsid w:val="634935A9"/>
    <w:multiLevelType w:val="hybridMultilevel"/>
    <w:tmpl w:val="E23CC070"/>
    <w:lvl w:ilvl="0" w:tplc="938A899E">
      <w:start w:val="1"/>
      <w:numFmt w:val="bullet"/>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4">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96">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8">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99">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02">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3">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4">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5">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7">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76E27D9A"/>
    <w:multiLevelType w:val="hybridMultilevel"/>
    <w:tmpl w:val="894825C2"/>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9">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nsid w:val="7BBE0A9D"/>
    <w:multiLevelType w:val="hybridMultilevel"/>
    <w:tmpl w:val="8FC630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56"/>
  </w:num>
  <w:num w:numId="2">
    <w:abstractNumId w:val="25"/>
  </w:num>
  <w:num w:numId="3">
    <w:abstractNumId w:val="86"/>
  </w:num>
  <w:num w:numId="4">
    <w:abstractNumId w:val="20"/>
  </w:num>
  <w:num w:numId="5">
    <w:abstractNumId w:val="42"/>
  </w:num>
  <w:num w:numId="6">
    <w:abstractNumId w:val="110"/>
  </w:num>
  <w:num w:numId="7">
    <w:abstractNumId w:val="109"/>
  </w:num>
  <w:num w:numId="8">
    <w:abstractNumId w:val="77"/>
  </w:num>
  <w:num w:numId="9">
    <w:abstractNumId w:val="92"/>
  </w:num>
  <w:num w:numId="10">
    <w:abstractNumId w:val="50"/>
  </w:num>
  <w:num w:numId="11">
    <w:abstractNumId w:val="74"/>
  </w:num>
  <w:num w:numId="12">
    <w:abstractNumId w:val="99"/>
  </w:num>
  <w:num w:numId="13">
    <w:abstractNumId w:val="1"/>
  </w:num>
  <w:num w:numId="14">
    <w:abstractNumId w:val="28"/>
  </w:num>
  <w:num w:numId="15">
    <w:abstractNumId w:val="59"/>
  </w:num>
  <w:num w:numId="16">
    <w:abstractNumId w:val="8"/>
  </w:num>
  <w:num w:numId="17">
    <w:abstractNumId w:val="9"/>
  </w:num>
  <w:num w:numId="18">
    <w:abstractNumId w:val="55"/>
  </w:num>
  <w:num w:numId="19">
    <w:abstractNumId w:val="78"/>
  </w:num>
  <w:num w:numId="20">
    <w:abstractNumId w:val="27"/>
  </w:num>
  <w:num w:numId="21">
    <w:abstractNumId w:val="57"/>
  </w:num>
  <w:num w:numId="22">
    <w:abstractNumId w:val="66"/>
  </w:num>
  <w:num w:numId="23">
    <w:abstractNumId w:val="88"/>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70"/>
  </w:num>
  <w:num w:numId="28">
    <w:abstractNumId w:val="69"/>
  </w:num>
  <w:num w:numId="29">
    <w:abstractNumId w:val="93"/>
  </w:num>
  <w:num w:numId="30">
    <w:abstractNumId w:val="75"/>
  </w:num>
  <w:num w:numId="31">
    <w:abstractNumId w:val="105"/>
  </w:num>
  <w:num w:numId="32">
    <w:abstractNumId w:val="19"/>
  </w:num>
  <w:num w:numId="33">
    <w:abstractNumId w:val="90"/>
  </w:num>
  <w:num w:numId="34">
    <w:abstractNumId w:val="96"/>
  </w:num>
  <w:num w:numId="35">
    <w:abstractNumId w:val="101"/>
  </w:num>
  <w:num w:numId="36">
    <w:abstractNumId w:val="40"/>
  </w:num>
  <w:num w:numId="37">
    <w:abstractNumId w:val="49"/>
  </w:num>
  <w:num w:numId="38">
    <w:abstractNumId w:val="47"/>
  </w:num>
  <w:num w:numId="39">
    <w:abstractNumId w:val="54"/>
  </w:num>
  <w:num w:numId="40">
    <w:abstractNumId w:val="64"/>
  </w:num>
  <w:num w:numId="41">
    <w:abstractNumId w:val="104"/>
  </w:num>
  <w:num w:numId="42">
    <w:abstractNumId w:val="3"/>
  </w:num>
  <w:num w:numId="43">
    <w:abstractNumId w:val="52"/>
  </w:num>
  <w:num w:numId="44">
    <w:abstractNumId w:val="73"/>
  </w:num>
  <w:num w:numId="45">
    <w:abstractNumId w:val="6"/>
  </w:num>
  <w:num w:numId="46">
    <w:abstractNumId w:val="35"/>
  </w:num>
  <w:num w:numId="47">
    <w:abstractNumId w:val="84"/>
  </w:num>
  <w:num w:numId="48">
    <w:abstractNumId w:val="91"/>
  </w:num>
  <w:num w:numId="49">
    <w:abstractNumId w:val="51"/>
  </w:num>
  <w:num w:numId="50">
    <w:abstractNumId w:val="67"/>
  </w:num>
  <w:num w:numId="51">
    <w:abstractNumId w:val="100"/>
  </w:num>
  <w:num w:numId="52">
    <w:abstractNumId w:val="34"/>
  </w:num>
  <w:num w:numId="53">
    <w:abstractNumId w:val="21"/>
  </w:num>
  <w:num w:numId="54">
    <w:abstractNumId w:val="10"/>
  </w:num>
  <w:num w:numId="55">
    <w:abstractNumId w:val="37"/>
  </w:num>
  <w:num w:numId="56">
    <w:abstractNumId w:val="26"/>
  </w:num>
  <w:num w:numId="57">
    <w:abstractNumId w:val="38"/>
  </w:num>
  <w:num w:numId="58">
    <w:abstractNumId w:val="41"/>
  </w:num>
  <w:num w:numId="59">
    <w:abstractNumId w:val="61"/>
  </w:num>
  <w:num w:numId="60">
    <w:abstractNumId w:val="16"/>
  </w:num>
  <w:num w:numId="61">
    <w:abstractNumId w:val="72"/>
  </w:num>
  <w:num w:numId="62">
    <w:abstractNumId w:val="53"/>
  </w:num>
  <w:num w:numId="63">
    <w:abstractNumId w:val="43"/>
  </w:num>
  <w:num w:numId="64">
    <w:abstractNumId w:val="82"/>
  </w:num>
  <w:num w:numId="65">
    <w:abstractNumId w:val="89"/>
  </w:num>
  <w:num w:numId="66">
    <w:abstractNumId w:val="63"/>
  </w:num>
  <w:num w:numId="67">
    <w:abstractNumId w:val="7"/>
  </w:num>
  <w:num w:numId="68">
    <w:abstractNumId w:val="33"/>
  </w:num>
  <w:num w:numId="69">
    <w:abstractNumId w:val="39"/>
  </w:num>
  <w:num w:numId="70">
    <w:abstractNumId w:val="15"/>
  </w:num>
  <w:num w:numId="71">
    <w:abstractNumId w:val="71"/>
  </w:num>
  <w:num w:numId="72">
    <w:abstractNumId w:val="17"/>
  </w:num>
  <w:num w:numId="73">
    <w:abstractNumId w:val="102"/>
  </w:num>
  <w:num w:numId="74">
    <w:abstractNumId w:val="58"/>
  </w:num>
  <w:num w:numId="75">
    <w:abstractNumId w:val="31"/>
  </w:num>
  <w:num w:numId="76">
    <w:abstractNumId w:val="97"/>
  </w:num>
  <w:num w:numId="77">
    <w:abstractNumId w:val="14"/>
  </w:num>
  <w:num w:numId="78">
    <w:abstractNumId w:val="107"/>
  </w:num>
  <w:num w:numId="79">
    <w:abstractNumId w:val="22"/>
  </w:num>
  <w:num w:numId="80">
    <w:abstractNumId w:val="106"/>
  </w:num>
  <w:num w:numId="81">
    <w:abstractNumId w:val="44"/>
  </w:num>
  <w:num w:numId="82">
    <w:abstractNumId w:val="111"/>
  </w:num>
  <w:num w:numId="83">
    <w:abstractNumId w:val="45"/>
  </w:num>
  <w:num w:numId="84">
    <w:abstractNumId w:val="29"/>
  </w:num>
  <w:num w:numId="85">
    <w:abstractNumId w:val="94"/>
  </w:num>
  <w:num w:numId="86">
    <w:abstractNumId w:val="62"/>
  </w:num>
  <w:num w:numId="87">
    <w:abstractNumId w:val="11"/>
  </w:num>
  <w:num w:numId="88">
    <w:abstractNumId w:val="32"/>
  </w:num>
  <w:num w:numId="89">
    <w:abstractNumId w:val="24"/>
  </w:num>
  <w:num w:numId="90">
    <w:abstractNumId w:val="76"/>
  </w:num>
  <w:num w:numId="91">
    <w:abstractNumId w:val="60"/>
  </w:num>
  <w:num w:numId="92">
    <w:abstractNumId w:val="36"/>
  </w:num>
  <w:num w:numId="93">
    <w:abstractNumId w:val="12"/>
  </w:num>
  <w:num w:numId="94">
    <w:abstractNumId w:val="4"/>
  </w:num>
  <w:num w:numId="95">
    <w:abstractNumId w:val="103"/>
  </w:num>
  <w:num w:numId="96">
    <w:abstractNumId w:val="13"/>
  </w:num>
  <w:num w:numId="97">
    <w:abstractNumId w:val="48"/>
  </w:num>
  <w:num w:numId="98">
    <w:abstractNumId w:val="85"/>
  </w:num>
  <w:num w:numId="99">
    <w:abstractNumId w:val="81"/>
  </w:num>
  <w:num w:numId="100">
    <w:abstractNumId w:val="46"/>
  </w:num>
  <w:num w:numId="101">
    <w:abstractNumId w:val="87"/>
  </w:num>
  <w:num w:numId="102">
    <w:abstractNumId w:val="65"/>
  </w:num>
  <w:num w:numId="103">
    <w:abstractNumId w:val="112"/>
  </w:num>
  <w:num w:numId="104">
    <w:abstractNumId w:val="98"/>
  </w:num>
  <w:num w:numId="105">
    <w:abstractNumId w:val="25"/>
  </w:num>
  <w:num w:numId="106">
    <w:abstractNumId w:val="30"/>
  </w:num>
  <w:num w:numId="107">
    <w:abstractNumId w:val="23"/>
  </w:num>
  <w:num w:numId="108">
    <w:abstractNumId w:val="5"/>
  </w:num>
  <w:num w:numId="109">
    <w:abstractNumId w:val="108"/>
  </w:num>
  <w:num w:numId="110">
    <w:abstractNumId w:val="79"/>
  </w:num>
  <w:num w:numId="111">
    <w:abstractNumId w:val="2"/>
  </w:num>
  <w:num w:numId="112">
    <w:abstractNumId w:val="80"/>
  </w:num>
  <w:num w:numId="113">
    <w:abstractNumId w:val="68"/>
  </w:num>
  <w:num w:numId="114">
    <w:abstractNumId w:val="95"/>
  </w:num>
  <w:num w:numId="115">
    <w:abstractNumId w:val="18"/>
  </w:num>
  <w:numIdMacAtCleanup w:val="1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Zuzana Hušeková">
    <w15:presenceInfo w15:providerId="None" w15:userId="Zuzana Hušeková"/>
  </w15:person>
  <w15:person w15:author="Katarína Snopková">
    <w15:presenceInfo w15:providerId="None" w15:userId="Katarína Snopková"/>
  </w15:person>
  <w15:person w15:author="Slavomír Gajarský">
    <w15:presenceInfo w15:providerId="None" w15:userId="Slavomír Gajarský"/>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B20"/>
    <w:rsid w:val="00003B82"/>
    <w:rsid w:val="000044DF"/>
    <w:rsid w:val="00004CD8"/>
    <w:rsid w:val="00004F58"/>
    <w:rsid w:val="00005011"/>
    <w:rsid w:val="00005C8D"/>
    <w:rsid w:val="000067C4"/>
    <w:rsid w:val="00006D7F"/>
    <w:rsid w:val="00006FBC"/>
    <w:rsid w:val="00007692"/>
    <w:rsid w:val="00007FF4"/>
    <w:rsid w:val="0001101D"/>
    <w:rsid w:val="0001103D"/>
    <w:rsid w:val="00011F21"/>
    <w:rsid w:val="000124A2"/>
    <w:rsid w:val="00012D16"/>
    <w:rsid w:val="000142E2"/>
    <w:rsid w:val="00014B19"/>
    <w:rsid w:val="00016775"/>
    <w:rsid w:val="000168FF"/>
    <w:rsid w:val="000176A5"/>
    <w:rsid w:val="00017B24"/>
    <w:rsid w:val="00017C8D"/>
    <w:rsid w:val="00017EC2"/>
    <w:rsid w:val="000201F9"/>
    <w:rsid w:val="00020216"/>
    <w:rsid w:val="00020290"/>
    <w:rsid w:val="00020660"/>
    <w:rsid w:val="0002069E"/>
    <w:rsid w:val="00020A5B"/>
    <w:rsid w:val="00020BC8"/>
    <w:rsid w:val="00020F84"/>
    <w:rsid w:val="00021776"/>
    <w:rsid w:val="000223B8"/>
    <w:rsid w:val="00022C78"/>
    <w:rsid w:val="00023313"/>
    <w:rsid w:val="00023A70"/>
    <w:rsid w:val="00023BC6"/>
    <w:rsid w:val="00023F39"/>
    <w:rsid w:val="000249E4"/>
    <w:rsid w:val="00024BF3"/>
    <w:rsid w:val="0002539A"/>
    <w:rsid w:val="00025457"/>
    <w:rsid w:val="00025B00"/>
    <w:rsid w:val="000269FB"/>
    <w:rsid w:val="00026A63"/>
    <w:rsid w:val="00026F3B"/>
    <w:rsid w:val="000271FC"/>
    <w:rsid w:val="00027286"/>
    <w:rsid w:val="00027461"/>
    <w:rsid w:val="00027AB5"/>
    <w:rsid w:val="000303FB"/>
    <w:rsid w:val="00030C5B"/>
    <w:rsid w:val="000310F7"/>
    <w:rsid w:val="00031457"/>
    <w:rsid w:val="000314F5"/>
    <w:rsid w:val="00032219"/>
    <w:rsid w:val="00032417"/>
    <w:rsid w:val="00032465"/>
    <w:rsid w:val="00033016"/>
    <w:rsid w:val="00033F4A"/>
    <w:rsid w:val="00034716"/>
    <w:rsid w:val="00034A36"/>
    <w:rsid w:val="00034E03"/>
    <w:rsid w:val="0003557C"/>
    <w:rsid w:val="0003598D"/>
    <w:rsid w:val="00035D7A"/>
    <w:rsid w:val="00036BD8"/>
    <w:rsid w:val="00036C37"/>
    <w:rsid w:val="00036DB2"/>
    <w:rsid w:val="00036E4D"/>
    <w:rsid w:val="000370EE"/>
    <w:rsid w:val="00037CF2"/>
    <w:rsid w:val="00037E1B"/>
    <w:rsid w:val="00040457"/>
    <w:rsid w:val="00040847"/>
    <w:rsid w:val="00040B88"/>
    <w:rsid w:val="00040BA7"/>
    <w:rsid w:val="00040E9F"/>
    <w:rsid w:val="00041D2E"/>
    <w:rsid w:val="000434BC"/>
    <w:rsid w:val="00043A75"/>
    <w:rsid w:val="00044188"/>
    <w:rsid w:val="00044512"/>
    <w:rsid w:val="000451D4"/>
    <w:rsid w:val="00045270"/>
    <w:rsid w:val="0004560B"/>
    <w:rsid w:val="00045CFC"/>
    <w:rsid w:val="00046039"/>
    <w:rsid w:val="00046CD7"/>
    <w:rsid w:val="00046F0A"/>
    <w:rsid w:val="000508B0"/>
    <w:rsid w:val="00050F84"/>
    <w:rsid w:val="000512FF"/>
    <w:rsid w:val="00051598"/>
    <w:rsid w:val="00051A82"/>
    <w:rsid w:val="00052155"/>
    <w:rsid w:val="000524BE"/>
    <w:rsid w:val="00052951"/>
    <w:rsid w:val="000534D6"/>
    <w:rsid w:val="000538A0"/>
    <w:rsid w:val="00054333"/>
    <w:rsid w:val="000543D6"/>
    <w:rsid w:val="00055486"/>
    <w:rsid w:val="00055BC3"/>
    <w:rsid w:val="00056BC3"/>
    <w:rsid w:val="00056E8E"/>
    <w:rsid w:val="000573B5"/>
    <w:rsid w:val="00057969"/>
    <w:rsid w:val="0005799D"/>
    <w:rsid w:val="00057DD1"/>
    <w:rsid w:val="00060426"/>
    <w:rsid w:val="00060C6C"/>
    <w:rsid w:val="00060D25"/>
    <w:rsid w:val="000627E6"/>
    <w:rsid w:val="00062854"/>
    <w:rsid w:val="00062F88"/>
    <w:rsid w:val="00063A25"/>
    <w:rsid w:val="00063DFD"/>
    <w:rsid w:val="000643D3"/>
    <w:rsid w:val="000647EC"/>
    <w:rsid w:val="00064894"/>
    <w:rsid w:val="000653DA"/>
    <w:rsid w:val="00066651"/>
    <w:rsid w:val="00066941"/>
    <w:rsid w:val="00066CB2"/>
    <w:rsid w:val="00066E17"/>
    <w:rsid w:val="00066EF9"/>
    <w:rsid w:val="0006754E"/>
    <w:rsid w:val="000676E5"/>
    <w:rsid w:val="00067B0A"/>
    <w:rsid w:val="00067CDC"/>
    <w:rsid w:val="00067D7F"/>
    <w:rsid w:val="00067F0D"/>
    <w:rsid w:val="000705BD"/>
    <w:rsid w:val="00070FC4"/>
    <w:rsid w:val="00071987"/>
    <w:rsid w:val="0007255C"/>
    <w:rsid w:val="00072BED"/>
    <w:rsid w:val="00073209"/>
    <w:rsid w:val="00073471"/>
    <w:rsid w:val="000735FD"/>
    <w:rsid w:val="00073791"/>
    <w:rsid w:val="000743C8"/>
    <w:rsid w:val="00074543"/>
    <w:rsid w:val="0007494C"/>
    <w:rsid w:val="00074D2F"/>
    <w:rsid w:val="00074E7D"/>
    <w:rsid w:val="000751E9"/>
    <w:rsid w:val="000754B9"/>
    <w:rsid w:val="0007555C"/>
    <w:rsid w:val="00075C1E"/>
    <w:rsid w:val="00076EC0"/>
    <w:rsid w:val="000777A9"/>
    <w:rsid w:val="00077FB0"/>
    <w:rsid w:val="0008051F"/>
    <w:rsid w:val="00080933"/>
    <w:rsid w:val="00080E75"/>
    <w:rsid w:val="000818F8"/>
    <w:rsid w:val="00081B61"/>
    <w:rsid w:val="00081D9F"/>
    <w:rsid w:val="000822CA"/>
    <w:rsid w:val="000824D7"/>
    <w:rsid w:val="00082BA9"/>
    <w:rsid w:val="00083000"/>
    <w:rsid w:val="00083192"/>
    <w:rsid w:val="000834A4"/>
    <w:rsid w:val="00083C26"/>
    <w:rsid w:val="0008428B"/>
    <w:rsid w:val="00084575"/>
    <w:rsid w:val="00085070"/>
    <w:rsid w:val="00085367"/>
    <w:rsid w:val="000854D0"/>
    <w:rsid w:val="00085554"/>
    <w:rsid w:val="0008794A"/>
    <w:rsid w:val="00090D59"/>
    <w:rsid w:val="00091A23"/>
    <w:rsid w:val="00091E4F"/>
    <w:rsid w:val="0009249B"/>
    <w:rsid w:val="0009277D"/>
    <w:rsid w:val="00093A3C"/>
    <w:rsid w:val="000940F9"/>
    <w:rsid w:val="0009441E"/>
    <w:rsid w:val="00094584"/>
    <w:rsid w:val="00094932"/>
    <w:rsid w:val="000949AC"/>
    <w:rsid w:val="00094FA4"/>
    <w:rsid w:val="00095577"/>
    <w:rsid w:val="00095956"/>
    <w:rsid w:val="00095FE3"/>
    <w:rsid w:val="0009675A"/>
    <w:rsid w:val="00097054"/>
    <w:rsid w:val="000970B7"/>
    <w:rsid w:val="00097124"/>
    <w:rsid w:val="00097AE7"/>
    <w:rsid w:val="000A1906"/>
    <w:rsid w:val="000A25AE"/>
    <w:rsid w:val="000A2AD4"/>
    <w:rsid w:val="000A3642"/>
    <w:rsid w:val="000A3690"/>
    <w:rsid w:val="000A3ABA"/>
    <w:rsid w:val="000A3DD4"/>
    <w:rsid w:val="000A3EA9"/>
    <w:rsid w:val="000A3F94"/>
    <w:rsid w:val="000A44EA"/>
    <w:rsid w:val="000A48D2"/>
    <w:rsid w:val="000A57EE"/>
    <w:rsid w:val="000A6538"/>
    <w:rsid w:val="000A667B"/>
    <w:rsid w:val="000A6B83"/>
    <w:rsid w:val="000A709E"/>
    <w:rsid w:val="000A70DC"/>
    <w:rsid w:val="000A74CB"/>
    <w:rsid w:val="000A788E"/>
    <w:rsid w:val="000B024D"/>
    <w:rsid w:val="000B0A1D"/>
    <w:rsid w:val="000B0BB1"/>
    <w:rsid w:val="000B1E6A"/>
    <w:rsid w:val="000B36A9"/>
    <w:rsid w:val="000B3D21"/>
    <w:rsid w:val="000B3DA3"/>
    <w:rsid w:val="000B4445"/>
    <w:rsid w:val="000B47CC"/>
    <w:rsid w:val="000B4C3F"/>
    <w:rsid w:val="000B5E70"/>
    <w:rsid w:val="000B61B5"/>
    <w:rsid w:val="000B669E"/>
    <w:rsid w:val="000B66A1"/>
    <w:rsid w:val="000B6D6B"/>
    <w:rsid w:val="000B701E"/>
    <w:rsid w:val="000B7161"/>
    <w:rsid w:val="000B7751"/>
    <w:rsid w:val="000B7E76"/>
    <w:rsid w:val="000C000D"/>
    <w:rsid w:val="000C0542"/>
    <w:rsid w:val="000C05C2"/>
    <w:rsid w:val="000C07D2"/>
    <w:rsid w:val="000C0A2A"/>
    <w:rsid w:val="000C0D03"/>
    <w:rsid w:val="000C1179"/>
    <w:rsid w:val="000C1453"/>
    <w:rsid w:val="000C1DCB"/>
    <w:rsid w:val="000C2317"/>
    <w:rsid w:val="000C26E9"/>
    <w:rsid w:val="000C3743"/>
    <w:rsid w:val="000C385D"/>
    <w:rsid w:val="000C3EAE"/>
    <w:rsid w:val="000C4B3E"/>
    <w:rsid w:val="000C4D3E"/>
    <w:rsid w:val="000C50D7"/>
    <w:rsid w:val="000C5177"/>
    <w:rsid w:val="000C520E"/>
    <w:rsid w:val="000C522E"/>
    <w:rsid w:val="000C5740"/>
    <w:rsid w:val="000C6018"/>
    <w:rsid w:val="000C618D"/>
    <w:rsid w:val="000C63F2"/>
    <w:rsid w:val="000C683F"/>
    <w:rsid w:val="000C6DD9"/>
    <w:rsid w:val="000C6E3D"/>
    <w:rsid w:val="000C730D"/>
    <w:rsid w:val="000C73ED"/>
    <w:rsid w:val="000C7A5D"/>
    <w:rsid w:val="000D0257"/>
    <w:rsid w:val="000D046E"/>
    <w:rsid w:val="000D0D07"/>
    <w:rsid w:val="000D0EA0"/>
    <w:rsid w:val="000D1069"/>
    <w:rsid w:val="000D12F0"/>
    <w:rsid w:val="000D1B0E"/>
    <w:rsid w:val="000D22CB"/>
    <w:rsid w:val="000D2728"/>
    <w:rsid w:val="000D285C"/>
    <w:rsid w:val="000D28F2"/>
    <w:rsid w:val="000D305A"/>
    <w:rsid w:val="000D3984"/>
    <w:rsid w:val="000D3E9A"/>
    <w:rsid w:val="000D49B0"/>
    <w:rsid w:val="000D4EAA"/>
    <w:rsid w:val="000D5517"/>
    <w:rsid w:val="000D5577"/>
    <w:rsid w:val="000D64B3"/>
    <w:rsid w:val="000D7C5D"/>
    <w:rsid w:val="000D7DB9"/>
    <w:rsid w:val="000E0C7E"/>
    <w:rsid w:val="000E0DE2"/>
    <w:rsid w:val="000E12B3"/>
    <w:rsid w:val="000E14C2"/>
    <w:rsid w:val="000E2751"/>
    <w:rsid w:val="000E35D3"/>
    <w:rsid w:val="000E3D7A"/>
    <w:rsid w:val="000E3F62"/>
    <w:rsid w:val="000E461E"/>
    <w:rsid w:val="000E468E"/>
    <w:rsid w:val="000E4B0E"/>
    <w:rsid w:val="000E4CA4"/>
    <w:rsid w:val="000E5038"/>
    <w:rsid w:val="000E5380"/>
    <w:rsid w:val="000E6B0B"/>
    <w:rsid w:val="000E6C6C"/>
    <w:rsid w:val="000E7448"/>
    <w:rsid w:val="000E7465"/>
    <w:rsid w:val="000E7A01"/>
    <w:rsid w:val="000E7C3B"/>
    <w:rsid w:val="000F029A"/>
    <w:rsid w:val="000F0479"/>
    <w:rsid w:val="000F2203"/>
    <w:rsid w:val="000F2BEF"/>
    <w:rsid w:val="000F30D8"/>
    <w:rsid w:val="000F4B74"/>
    <w:rsid w:val="000F5174"/>
    <w:rsid w:val="000F5700"/>
    <w:rsid w:val="000F5FC0"/>
    <w:rsid w:val="000F620B"/>
    <w:rsid w:val="000F684D"/>
    <w:rsid w:val="000F6D86"/>
    <w:rsid w:val="000F7236"/>
    <w:rsid w:val="000F7397"/>
    <w:rsid w:val="000F78B5"/>
    <w:rsid w:val="00100931"/>
    <w:rsid w:val="00100F1D"/>
    <w:rsid w:val="00101B6F"/>
    <w:rsid w:val="00101F35"/>
    <w:rsid w:val="001020BC"/>
    <w:rsid w:val="00102208"/>
    <w:rsid w:val="0010260B"/>
    <w:rsid w:val="00103131"/>
    <w:rsid w:val="001033DC"/>
    <w:rsid w:val="0010354E"/>
    <w:rsid w:val="001038CE"/>
    <w:rsid w:val="00103C32"/>
    <w:rsid w:val="001041DD"/>
    <w:rsid w:val="00104E2D"/>
    <w:rsid w:val="00105500"/>
    <w:rsid w:val="00105A43"/>
    <w:rsid w:val="00105CAF"/>
    <w:rsid w:val="00106380"/>
    <w:rsid w:val="00106510"/>
    <w:rsid w:val="001072C6"/>
    <w:rsid w:val="001072D3"/>
    <w:rsid w:val="0010743E"/>
    <w:rsid w:val="00110014"/>
    <w:rsid w:val="001107FE"/>
    <w:rsid w:val="00110B85"/>
    <w:rsid w:val="00112CCE"/>
    <w:rsid w:val="00112D38"/>
    <w:rsid w:val="001144FB"/>
    <w:rsid w:val="0011528C"/>
    <w:rsid w:val="001155EE"/>
    <w:rsid w:val="00115CEF"/>
    <w:rsid w:val="001165FB"/>
    <w:rsid w:val="0011692E"/>
    <w:rsid w:val="0011695F"/>
    <w:rsid w:val="00117BF4"/>
    <w:rsid w:val="001201C0"/>
    <w:rsid w:val="001206DF"/>
    <w:rsid w:val="00120A50"/>
    <w:rsid w:val="00120B9A"/>
    <w:rsid w:val="001212D6"/>
    <w:rsid w:val="00121570"/>
    <w:rsid w:val="001217D9"/>
    <w:rsid w:val="00121938"/>
    <w:rsid w:val="00121A92"/>
    <w:rsid w:val="00121BF8"/>
    <w:rsid w:val="00121EBC"/>
    <w:rsid w:val="00122865"/>
    <w:rsid w:val="00122CEF"/>
    <w:rsid w:val="00123250"/>
    <w:rsid w:val="0012336B"/>
    <w:rsid w:val="00123D3D"/>
    <w:rsid w:val="00123F3F"/>
    <w:rsid w:val="00123F5E"/>
    <w:rsid w:val="00124228"/>
    <w:rsid w:val="00124E6D"/>
    <w:rsid w:val="00124F19"/>
    <w:rsid w:val="00125B3D"/>
    <w:rsid w:val="00125C24"/>
    <w:rsid w:val="001276C5"/>
    <w:rsid w:val="00127A89"/>
    <w:rsid w:val="00130936"/>
    <w:rsid w:val="00130AD9"/>
    <w:rsid w:val="00130CFA"/>
    <w:rsid w:val="00130FFA"/>
    <w:rsid w:val="00132055"/>
    <w:rsid w:val="001325C0"/>
    <w:rsid w:val="0013262C"/>
    <w:rsid w:val="00132F37"/>
    <w:rsid w:val="00133697"/>
    <w:rsid w:val="00133741"/>
    <w:rsid w:val="0013383C"/>
    <w:rsid w:val="00133886"/>
    <w:rsid w:val="00133A51"/>
    <w:rsid w:val="00134616"/>
    <w:rsid w:val="00134645"/>
    <w:rsid w:val="00135A01"/>
    <w:rsid w:val="00135D12"/>
    <w:rsid w:val="001371DA"/>
    <w:rsid w:val="00137558"/>
    <w:rsid w:val="0013764A"/>
    <w:rsid w:val="00137817"/>
    <w:rsid w:val="00137B33"/>
    <w:rsid w:val="0014042C"/>
    <w:rsid w:val="001407FE"/>
    <w:rsid w:val="00141B0E"/>
    <w:rsid w:val="001420EC"/>
    <w:rsid w:val="0014261F"/>
    <w:rsid w:val="001429B2"/>
    <w:rsid w:val="001429D0"/>
    <w:rsid w:val="001430EB"/>
    <w:rsid w:val="00143AD7"/>
    <w:rsid w:val="00144248"/>
    <w:rsid w:val="0014439F"/>
    <w:rsid w:val="00144C4E"/>
    <w:rsid w:val="001452B6"/>
    <w:rsid w:val="001456CE"/>
    <w:rsid w:val="001463A1"/>
    <w:rsid w:val="00146657"/>
    <w:rsid w:val="0014799B"/>
    <w:rsid w:val="00147E0C"/>
    <w:rsid w:val="001509EB"/>
    <w:rsid w:val="00152083"/>
    <w:rsid w:val="0015249A"/>
    <w:rsid w:val="00152AF4"/>
    <w:rsid w:val="001532F6"/>
    <w:rsid w:val="001536FA"/>
    <w:rsid w:val="0015434D"/>
    <w:rsid w:val="001560DF"/>
    <w:rsid w:val="001562AB"/>
    <w:rsid w:val="00156F31"/>
    <w:rsid w:val="00157290"/>
    <w:rsid w:val="00157A59"/>
    <w:rsid w:val="00157A97"/>
    <w:rsid w:val="00157BB3"/>
    <w:rsid w:val="00157F6A"/>
    <w:rsid w:val="00157FD2"/>
    <w:rsid w:val="0016005E"/>
    <w:rsid w:val="0016030D"/>
    <w:rsid w:val="00160BA5"/>
    <w:rsid w:val="00160CE0"/>
    <w:rsid w:val="001611AE"/>
    <w:rsid w:val="0016162A"/>
    <w:rsid w:val="00161D13"/>
    <w:rsid w:val="001626D3"/>
    <w:rsid w:val="00162FFA"/>
    <w:rsid w:val="00163733"/>
    <w:rsid w:val="00164E19"/>
    <w:rsid w:val="00166989"/>
    <w:rsid w:val="001669C6"/>
    <w:rsid w:val="00166D35"/>
    <w:rsid w:val="0016704B"/>
    <w:rsid w:val="00167090"/>
    <w:rsid w:val="00167288"/>
    <w:rsid w:val="0016783A"/>
    <w:rsid w:val="0017048A"/>
    <w:rsid w:val="001704AB"/>
    <w:rsid w:val="001705F3"/>
    <w:rsid w:val="00170BDB"/>
    <w:rsid w:val="00170C82"/>
    <w:rsid w:val="00170D3E"/>
    <w:rsid w:val="00170E77"/>
    <w:rsid w:val="0017198C"/>
    <w:rsid w:val="00171B3B"/>
    <w:rsid w:val="00171BF6"/>
    <w:rsid w:val="0017266A"/>
    <w:rsid w:val="00173067"/>
    <w:rsid w:val="0017330F"/>
    <w:rsid w:val="00174AFE"/>
    <w:rsid w:val="00175802"/>
    <w:rsid w:val="001758AC"/>
    <w:rsid w:val="001758DF"/>
    <w:rsid w:val="001759EA"/>
    <w:rsid w:val="00175DF3"/>
    <w:rsid w:val="00176343"/>
    <w:rsid w:val="0017656A"/>
    <w:rsid w:val="00176D7E"/>
    <w:rsid w:val="0017789F"/>
    <w:rsid w:val="00177B63"/>
    <w:rsid w:val="00180AAE"/>
    <w:rsid w:val="00181671"/>
    <w:rsid w:val="001818D2"/>
    <w:rsid w:val="00182536"/>
    <w:rsid w:val="00182989"/>
    <w:rsid w:val="00182C05"/>
    <w:rsid w:val="00182CBF"/>
    <w:rsid w:val="0018303A"/>
    <w:rsid w:val="001837F9"/>
    <w:rsid w:val="00184031"/>
    <w:rsid w:val="00184791"/>
    <w:rsid w:val="0018559D"/>
    <w:rsid w:val="001855FA"/>
    <w:rsid w:val="00185BD2"/>
    <w:rsid w:val="00185EA4"/>
    <w:rsid w:val="00186CD8"/>
    <w:rsid w:val="001874BF"/>
    <w:rsid w:val="001874C5"/>
    <w:rsid w:val="00187D4D"/>
    <w:rsid w:val="00187DE6"/>
    <w:rsid w:val="00187E2D"/>
    <w:rsid w:val="00190006"/>
    <w:rsid w:val="00190B4D"/>
    <w:rsid w:val="00191392"/>
    <w:rsid w:val="001917F5"/>
    <w:rsid w:val="00193CB6"/>
    <w:rsid w:val="0019433E"/>
    <w:rsid w:val="00194ACF"/>
    <w:rsid w:val="00195603"/>
    <w:rsid w:val="00196D66"/>
    <w:rsid w:val="00197D86"/>
    <w:rsid w:val="00197E35"/>
    <w:rsid w:val="001A0863"/>
    <w:rsid w:val="001A0E58"/>
    <w:rsid w:val="001A1872"/>
    <w:rsid w:val="001A19F7"/>
    <w:rsid w:val="001A22E8"/>
    <w:rsid w:val="001A33B4"/>
    <w:rsid w:val="001A3801"/>
    <w:rsid w:val="001A3939"/>
    <w:rsid w:val="001A397C"/>
    <w:rsid w:val="001A3AD2"/>
    <w:rsid w:val="001A411A"/>
    <w:rsid w:val="001A429C"/>
    <w:rsid w:val="001A4B95"/>
    <w:rsid w:val="001A4E24"/>
    <w:rsid w:val="001A4FE8"/>
    <w:rsid w:val="001A5528"/>
    <w:rsid w:val="001A58B7"/>
    <w:rsid w:val="001A6747"/>
    <w:rsid w:val="001A6BC9"/>
    <w:rsid w:val="001A6E82"/>
    <w:rsid w:val="001A7974"/>
    <w:rsid w:val="001A7C8D"/>
    <w:rsid w:val="001B0812"/>
    <w:rsid w:val="001B09EA"/>
    <w:rsid w:val="001B142C"/>
    <w:rsid w:val="001B1708"/>
    <w:rsid w:val="001B190A"/>
    <w:rsid w:val="001B1936"/>
    <w:rsid w:val="001B1C19"/>
    <w:rsid w:val="001B2121"/>
    <w:rsid w:val="001B2531"/>
    <w:rsid w:val="001B2D6D"/>
    <w:rsid w:val="001B3120"/>
    <w:rsid w:val="001B3386"/>
    <w:rsid w:val="001B42EC"/>
    <w:rsid w:val="001B46EA"/>
    <w:rsid w:val="001B4C46"/>
    <w:rsid w:val="001B5626"/>
    <w:rsid w:val="001B56EE"/>
    <w:rsid w:val="001B57D6"/>
    <w:rsid w:val="001B6925"/>
    <w:rsid w:val="001B6E17"/>
    <w:rsid w:val="001B717B"/>
    <w:rsid w:val="001B74CF"/>
    <w:rsid w:val="001C08A1"/>
    <w:rsid w:val="001C0D3F"/>
    <w:rsid w:val="001C1B30"/>
    <w:rsid w:val="001C1F0B"/>
    <w:rsid w:val="001C21D3"/>
    <w:rsid w:val="001C28BD"/>
    <w:rsid w:val="001C2EF4"/>
    <w:rsid w:val="001C3332"/>
    <w:rsid w:val="001C3382"/>
    <w:rsid w:val="001C3BB0"/>
    <w:rsid w:val="001C3C2F"/>
    <w:rsid w:val="001C44CA"/>
    <w:rsid w:val="001C46CF"/>
    <w:rsid w:val="001C578C"/>
    <w:rsid w:val="001C68A3"/>
    <w:rsid w:val="001C6962"/>
    <w:rsid w:val="001C782A"/>
    <w:rsid w:val="001C7C81"/>
    <w:rsid w:val="001D08FF"/>
    <w:rsid w:val="001D0B65"/>
    <w:rsid w:val="001D0BA9"/>
    <w:rsid w:val="001D22A8"/>
    <w:rsid w:val="001D27DC"/>
    <w:rsid w:val="001D3A7D"/>
    <w:rsid w:val="001D3CAE"/>
    <w:rsid w:val="001D431B"/>
    <w:rsid w:val="001D4D5C"/>
    <w:rsid w:val="001D519D"/>
    <w:rsid w:val="001D5650"/>
    <w:rsid w:val="001D62DB"/>
    <w:rsid w:val="001D6639"/>
    <w:rsid w:val="001D6817"/>
    <w:rsid w:val="001D6C8C"/>
    <w:rsid w:val="001D70A3"/>
    <w:rsid w:val="001D76D4"/>
    <w:rsid w:val="001D7FBA"/>
    <w:rsid w:val="001E0502"/>
    <w:rsid w:val="001E05E2"/>
    <w:rsid w:val="001E0F6D"/>
    <w:rsid w:val="001E143A"/>
    <w:rsid w:val="001E1E0A"/>
    <w:rsid w:val="001E30B3"/>
    <w:rsid w:val="001E3710"/>
    <w:rsid w:val="001E3C46"/>
    <w:rsid w:val="001E43BE"/>
    <w:rsid w:val="001E445D"/>
    <w:rsid w:val="001E473C"/>
    <w:rsid w:val="001E4B56"/>
    <w:rsid w:val="001E6748"/>
    <w:rsid w:val="001E6863"/>
    <w:rsid w:val="001E69FC"/>
    <w:rsid w:val="001E799E"/>
    <w:rsid w:val="001F0C13"/>
    <w:rsid w:val="001F240A"/>
    <w:rsid w:val="001F2A24"/>
    <w:rsid w:val="001F303B"/>
    <w:rsid w:val="001F364C"/>
    <w:rsid w:val="001F3C6B"/>
    <w:rsid w:val="001F3CA3"/>
    <w:rsid w:val="001F3DF5"/>
    <w:rsid w:val="001F4430"/>
    <w:rsid w:val="001F5146"/>
    <w:rsid w:val="001F60D9"/>
    <w:rsid w:val="001F6709"/>
    <w:rsid w:val="001F6828"/>
    <w:rsid w:val="001F6E20"/>
    <w:rsid w:val="001F6FFC"/>
    <w:rsid w:val="001F73A1"/>
    <w:rsid w:val="001F7B91"/>
    <w:rsid w:val="00200780"/>
    <w:rsid w:val="00200C61"/>
    <w:rsid w:val="002016D2"/>
    <w:rsid w:val="0020194A"/>
    <w:rsid w:val="00201F84"/>
    <w:rsid w:val="002025F9"/>
    <w:rsid w:val="00202AA7"/>
    <w:rsid w:val="00204650"/>
    <w:rsid w:val="00204DF2"/>
    <w:rsid w:val="00204FD4"/>
    <w:rsid w:val="002055DC"/>
    <w:rsid w:val="0020630C"/>
    <w:rsid w:val="002066F3"/>
    <w:rsid w:val="00206919"/>
    <w:rsid w:val="002072C3"/>
    <w:rsid w:val="00207D7C"/>
    <w:rsid w:val="00207FCC"/>
    <w:rsid w:val="002102B1"/>
    <w:rsid w:val="002102BC"/>
    <w:rsid w:val="00210C02"/>
    <w:rsid w:val="00210E5E"/>
    <w:rsid w:val="0021123E"/>
    <w:rsid w:val="00211BF6"/>
    <w:rsid w:val="00211E36"/>
    <w:rsid w:val="0021200F"/>
    <w:rsid w:val="0021247D"/>
    <w:rsid w:val="00213203"/>
    <w:rsid w:val="0021355F"/>
    <w:rsid w:val="00215466"/>
    <w:rsid w:val="00215D0B"/>
    <w:rsid w:val="00216302"/>
    <w:rsid w:val="002164B9"/>
    <w:rsid w:val="00216A51"/>
    <w:rsid w:val="00217115"/>
    <w:rsid w:val="002171BB"/>
    <w:rsid w:val="00217AA1"/>
    <w:rsid w:val="00220042"/>
    <w:rsid w:val="00220277"/>
    <w:rsid w:val="0022055C"/>
    <w:rsid w:val="002205F8"/>
    <w:rsid w:val="002207DD"/>
    <w:rsid w:val="00220928"/>
    <w:rsid w:val="00220D89"/>
    <w:rsid w:val="00221CEF"/>
    <w:rsid w:val="00222884"/>
    <w:rsid w:val="00222952"/>
    <w:rsid w:val="00223438"/>
    <w:rsid w:val="002245BB"/>
    <w:rsid w:val="00224796"/>
    <w:rsid w:val="00224AEA"/>
    <w:rsid w:val="00224D4D"/>
    <w:rsid w:val="00224E8A"/>
    <w:rsid w:val="002255A5"/>
    <w:rsid w:val="002255EE"/>
    <w:rsid w:val="00226396"/>
    <w:rsid w:val="002265D1"/>
    <w:rsid w:val="00227757"/>
    <w:rsid w:val="00227E16"/>
    <w:rsid w:val="00227EDD"/>
    <w:rsid w:val="002300CB"/>
    <w:rsid w:val="002304E6"/>
    <w:rsid w:val="002317C7"/>
    <w:rsid w:val="00231C06"/>
    <w:rsid w:val="00232B3A"/>
    <w:rsid w:val="00232BCC"/>
    <w:rsid w:val="00232F37"/>
    <w:rsid w:val="00233419"/>
    <w:rsid w:val="002335F1"/>
    <w:rsid w:val="002336A1"/>
    <w:rsid w:val="00233889"/>
    <w:rsid w:val="00234125"/>
    <w:rsid w:val="002344C5"/>
    <w:rsid w:val="00234C70"/>
    <w:rsid w:val="00235D74"/>
    <w:rsid w:val="0023611D"/>
    <w:rsid w:val="00236144"/>
    <w:rsid w:val="00236A86"/>
    <w:rsid w:val="002373FB"/>
    <w:rsid w:val="00237752"/>
    <w:rsid w:val="00237DEE"/>
    <w:rsid w:val="00240C75"/>
    <w:rsid w:val="00240FC0"/>
    <w:rsid w:val="00241017"/>
    <w:rsid w:val="002413C3"/>
    <w:rsid w:val="0024143B"/>
    <w:rsid w:val="0024197E"/>
    <w:rsid w:val="00244626"/>
    <w:rsid w:val="0024484F"/>
    <w:rsid w:val="002452B7"/>
    <w:rsid w:val="0024576C"/>
    <w:rsid w:val="0024615E"/>
    <w:rsid w:val="00246358"/>
    <w:rsid w:val="00246530"/>
    <w:rsid w:val="0024660C"/>
    <w:rsid w:val="00247155"/>
    <w:rsid w:val="00247852"/>
    <w:rsid w:val="00247F9D"/>
    <w:rsid w:val="00250DB3"/>
    <w:rsid w:val="002510F3"/>
    <w:rsid w:val="0025131A"/>
    <w:rsid w:val="0025146A"/>
    <w:rsid w:val="00251889"/>
    <w:rsid w:val="002526AA"/>
    <w:rsid w:val="00252BE0"/>
    <w:rsid w:val="00252D59"/>
    <w:rsid w:val="002531E0"/>
    <w:rsid w:val="00253675"/>
    <w:rsid w:val="00253BF6"/>
    <w:rsid w:val="00253DEB"/>
    <w:rsid w:val="002548F4"/>
    <w:rsid w:val="00254B54"/>
    <w:rsid w:val="002557C9"/>
    <w:rsid w:val="00255D9C"/>
    <w:rsid w:val="002560F9"/>
    <w:rsid w:val="0025703F"/>
    <w:rsid w:val="0025748E"/>
    <w:rsid w:val="002578D9"/>
    <w:rsid w:val="00257DC0"/>
    <w:rsid w:val="002600B0"/>
    <w:rsid w:val="00260A1D"/>
    <w:rsid w:val="00260B27"/>
    <w:rsid w:val="00260EC5"/>
    <w:rsid w:val="00261448"/>
    <w:rsid w:val="002621CD"/>
    <w:rsid w:val="00262267"/>
    <w:rsid w:val="00263301"/>
    <w:rsid w:val="00263750"/>
    <w:rsid w:val="00264002"/>
    <w:rsid w:val="00264363"/>
    <w:rsid w:val="002647D2"/>
    <w:rsid w:val="00264FE0"/>
    <w:rsid w:val="00266507"/>
    <w:rsid w:val="00266E0A"/>
    <w:rsid w:val="00266E1F"/>
    <w:rsid w:val="00267484"/>
    <w:rsid w:val="00267952"/>
    <w:rsid w:val="00267EF8"/>
    <w:rsid w:val="002703A8"/>
    <w:rsid w:val="002706D6"/>
    <w:rsid w:val="00270992"/>
    <w:rsid w:val="002709D2"/>
    <w:rsid w:val="00270C89"/>
    <w:rsid w:val="002710A1"/>
    <w:rsid w:val="002721C8"/>
    <w:rsid w:val="00272DDD"/>
    <w:rsid w:val="00272EE5"/>
    <w:rsid w:val="00273108"/>
    <w:rsid w:val="00273E39"/>
    <w:rsid w:val="00273E7B"/>
    <w:rsid w:val="002746F7"/>
    <w:rsid w:val="00274E01"/>
    <w:rsid w:val="00274E05"/>
    <w:rsid w:val="00274ECC"/>
    <w:rsid w:val="002754D1"/>
    <w:rsid w:val="00275E00"/>
    <w:rsid w:val="00276090"/>
    <w:rsid w:val="002763AB"/>
    <w:rsid w:val="002763BD"/>
    <w:rsid w:val="00277213"/>
    <w:rsid w:val="00277273"/>
    <w:rsid w:val="002779D9"/>
    <w:rsid w:val="00277B9E"/>
    <w:rsid w:val="00277C68"/>
    <w:rsid w:val="00280722"/>
    <w:rsid w:val="00280A28"/>
    <w:rsid w:val="00280C33"/>
    <w:rsid w:val="00281143"/>
    <w:rsid w:val="00281B3D"/>
    <w:rsid w:val="00281B8F"/>
    <w:rsid w:val="0028248E"/>
    <w:rsid w:val="00282591"/>
    <w:rsid w:val="00282CAB"/>
    <w:rsid w:val="00282F65"/>
    <w:rsid w:val="002835FF"/>
    <w:rsid w:val="00283AD7"/>
    <w:rsid w:val="00283B03"/>
    <w:rsid w:val="00284048"/>
    <w:rsid w:val="00284255"/>
    <w:rsid w:val="002846B1"/>
    <w:rsid w:val="00284B27"/>
    <w:rsid w:val="002853F8"/>
    <w:rsid w:val="00285EAC"/>
    <w:rsid w:val="002865E7"/>
    <w:rsid w:val="00286952"/>
    <w:rsid w:val="00286F1F"/>
    <w:rsid w:val="00287265"/>
    <w:rsid w:val="00287819"/>
    <w:rsid w:val="00287A77"/>
    <w:rsid w:val="00287F26"/>
    <w:rsid w:val="00290CC2"/>
    <w:rsid w:val="00290DAA"/>
    <w:rsid w:val="002913A3"/>
    <w:rsid w:val="00292482"/>
    <w:rsid w:val="00292487"/>
    <w:rsid w:val="002924ED"/>
    <w:rsid w:val="00292BD2"/>
    <w:rsid w:val="00293533"/>
    <w:rsid w:val="002938B2"/>
    <w:rsid w:val="00293A94"/>
    <w:rsid w:val="00293C4A"/>
    <w:rsid w:val="0029575D"/>
    <w:rsid w:val="0029599A"/>
    <w:rsid w:val="002961A6"/>
    <w:rsid w:val="0029660B"/>
    <w:rsid w:val="00296693"/>
    <w:rsid w:val="00296766"/>
    <w:rsid w:val="00296BB9"/>
    <w:rsid w:val="002979F9"/>
    <w:rsid w:val="00297C08"/>
    <w:rsid w:val="002A053C"/>
    <w:rsid w:val="002A0EA7"/>
    <w:rsid w:val="002A1482"/>
    <w:rsid w:val="002A19B4"/>
    <w:rsid w:val="002A1C28"/>
    <w:rsid w:val="002A22B1"/>
    <w:rsid w:val="002A2509"/>
    <w:rsid w:val="002A2D62"/>
    <w:rsid w:val="002A3B04"/>
    <w:rsid w:val="002A4AF5"/>
    <w:rsid w:val="002A57AB"/>
    <w:rsid w:val="002A58D6"/>
    <w:rsid w:val="002A5EF9"/>
    <w:rsid w:val="002A64E9"/>
    <w:rsid w:val="002A6563"/>
    <w:rsid w:val="002A668F"/>
    <w:rsid w:val="002A7699"/>
    <w:rsid w:val="002A795B"/>
    <w:rsid w:val="002A7C84"/>
    <w:rsid w:val="002A7FA5"/>
    <w:rsid w:val="002B1708"/>
    <w:rsid w:val="002B28DF"/>
    <w:rsid w:val="002B3245"/>
    <w:rsid w:val="002B35C9"/>
    <w:rsid w:val="002B374B"/>
    <w:rsid w:val="002B3D3B"/>
    <w:rsid w:val="002B4167"/>
    <w:rsid w:val="002B42F3"/>
    <w:rsid w:val="002B4F7B"/>
    <w:rsid w:val="002B617B"/>
    <w:rsid w:val="002B6307"/>
    <w:rsid w:val="002B64DE"/>
    <w:rsid w:val="002B687A"/>
    <w:rsid w:val="002B6E2E"/>
    <w:rsid w:val="002B7154"/>
    <w:rsid w:val="002B7510"/>
    <w:rsid w:val="002B75FF"/>
    <w:rsid w:val="002B7A67"/>
    <w:rsid w:val="002B7DDF"/>
    <w:rsid w:val="002B7E0E"/>
    <w:rsid w:val="002C07C6"/>
    <w:rsid w:val="002C0F7B"/>
    <w:rsid w:val="002C1076"/>
    <w:rsid w:val="002C2805"/>
    <w:rsid w:val="002C4761"/>
    <w:rsid w:val="002C4820"/>
    <w:rsid w:val="002C4B39"/>
    <w:rsid w:val="002C5347"/>
    <w:rsid w:val="002C5964"/>
    <w:rsid w:val="002C5B49"/>
    <w:rsid w:val="002C5BC4"/>
    <w:rsid w:val="002C5C42"/>
    <w:rsid w:val="002C5D43"/>
    <w:rsid w:val="002D0286"/>
    <w:rsid w:val="002D0624"/>
    <w:rsid w:val="002D066D"/>
    <w:rsid w:val="002D17E5"/>
    <w:rsid w:val="002D186E"/>
    <w:rsid w:val="002D19E8"/>
    <w:rsid w:val="002D1B05"/>
    <w:rsid w:val="002D44E2"/>
    <w:rsid w:val="002D46A4"/>
    <w:rsid w:val="002D4CB0"/>
    <w:rsid w:val="002D4DD9"/>
    <w:rsid w:val="002D5972"/>
    <w:rsid w:val="002D5FCD"/>
    <w:rsid w:val="002D6509"/>
    <w:rsid w:val="002D6FF0"/>
    <w:rsid w:val="002D7107"/>
    <w:rsid w:val="002D754D"/>
    <w:rsid w:val="002D7602"/>
    <w:rsid w:val="002D7680"/>
    <w:rsid w:val="002D76F3"/>
    <w:rsid w:val="002D7801"/>
    <w:rsid w:val="002E06B3"/>
    <w:rsid w:val="002E0980"/>
    <w:rsid w:val="002E0A41"/>
    <w:rsid w:val="002E10B1"/>
    <w:rsid w:val="002E17A0"/>
    <w:rsid w:val="002E1D0D"/>
    <w:rsid w:val="002E1D57"/>
    <w:rsid w:val="002E20FE"/>
    <w:rsid w:val="002E2446"/>
    <w:rsid w:val="002E2481"/>
    <w:rsid w:val="002E278D"/>
    <w:rsid w:val="002E28CE"/>
    <w:rsid w:val="002E32BC"/>
    <w:rsid w:val="002E351D"/>
    <w:rsid w:val="002E3CCD"/>
    <w:rsid w:val="002E410E"/>
    <w:rsid w:val="002E4316"/>
    <w:rsid w:val="002E49D4"/>
    <w:rsid w:val="002E4B5C"/>
    <w:rsid w:val="002E4C40"/>
    <w:rsid w:val="002E4E50"/>
    <w:rsid w:val="002E4E93"/>
    <w:rsid w:val="002E4FDE"/>
    <w:rsid w:val="002E54DD"/>
    <w:rsid w:val="002E56C8"/>
    <w:rsid w:val="002E5BAC"/>
    <w:rsid w:val="002E6B80"/>
    <w:rsid w:val="002E7084"/>
    <w:rsid w:val="002E7650"/>
    <w:rsid w:val="002E7EC9"/>
    <w:rsid w:val="002F0121"/>
    <w:rsid w:val="002F0881"/>
    <w:rsid w:val="002F0ECE"/>
    <w:rsid w:val="002F11F2"/>
    <w:rsid w:val="002F183D"/>
    <w:rsid w:val="002F1973"/>
    <w:rsid w:val="002F1D77"/>
    <w:rsid w:val="002F2349"/>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709C"/>
    <w:rsid w:val="002F7372"/>
    <w:rsid w:val="002F7F31"/>
    <w:rsid w:val="00301D4D"/>
    <w:rsid w:val="00302881"/>
    <w:rsid w:val="00302991"/>
    <w:rsid w:val="003029B2"/>
    <w:rsid w:val="00302A5F"/>
    <w:rsid w:val="00302BC5"/>
    <w:rsid w:val="00302F97"/>
    <w:rsid w:val="003033D8"/>
    <w:rsid w:val="003038D5"/>
    <w:rsid w:val="00303CC8"/>
    <w:rsid w:val="00303DE5"/>
    <w:rsid w:val="0030423E"/>
    <w:rsid w:val="003048C9"/>
    <w:rsid w:val="0030581F"/>
    <w:rsid w:val="00305BFA"/>
    <w:rsid w:val="003063CA"/>
    <w:rsid w:val="003067EB"/>
    <w:rsid w:val="0030790D"/>
    <w:rsid w:val="00307D8F"/>
    <w:rsid w:val="00310A76"/>
    <w:rsid w:val="0031134D"/>
    <w:rsid w:val="00311D40"/>
    <w:rsid w:val="00312331"/>
    <w:rsid w:val="0031390F"/>
    <w:rsid w:val="00314BAF"/>
    <w:rsid w:val="003154B1"/>
    <w:rsid w:val="00315559"/>
    <w:rsid w:val="0031599A"/>
    <w:rsid w:val="003179F4"/>
    <w:rsid w:val="00317A6B"/>
    <w:rsid w:val="00317C99"/>
    <w:rsid w:val="00320085"/>
    <w:rsid w:val="003202A9"/>
    <w:rsid w:val="00320FAE"/>
    <w:rsid w:val="00321074"/>
    <w:rsid w:val="003212C6"/>
    <w:rsid w:val="00321A41"/>
    <w:rsid w:val="00321C03"/>
    <w:rsid w:val="00321FF8"/>
    <w:rsid w:val="00322106"/>
    <w:rsid w:val="00322BF3"/>
    <w:rsid w:val="00323228"/>
    <w:rsid w:val="003238F9"/>
    <w:rsid w:val="00324999"/>
    <w:rsid w:val="003249AF"/>
    <w:rsid w:val="00324F88"/>
    <w:rsid w:val="00325568"/>
    <w:rsid w:val="00325AB9"/>
    <w:rsid w:val="00325B26"/>
    <w:rsid w:val="00325F6E"/>
    <w:rsid w:val="0032670F"/>
    <w:rsid w:val="00326847"/>
    <w:rsid w:val="003268FA"/>
    <w:rsid w:val="00327003"/>
    <w:rsid w:val="00330366"/>
    <w:rsid w:val="0033144E"/>
    <w:rsid w:val="003314F6"/>
    <w:rsid w:val="00331AA2"/>
    <w:rsid w:val="00331B5B"/>
    <w:rsid w:val="003324C5"/>
    <w:rsid w:val="00332A61"/>
    <w:rsid w:val="00332C62"/>
    <w:rsid w:val="003332EF"/>
    <w:rsid w:val="00334CCD"/>
    <w:rsid w:val="0033513C"/>
    <w:rsid w:val="00335685"/>
    <w:rsid w:val="00335968"/>
    <w:rsid w:val="0033601B"/>
    <w:rsid w:val="0033642D"/>
    <w:rsid w:val="003371D6"/>
    <w:rsid w:val="003375AB"/>
    <w:rsid w:val="00337F5D"/>
    <w:rsid w:val="00337F7D"/>
    <w:rsid w:val="00340D5E"/>
    <w:rsid w:val="003415A5"/>
    <w:rsid w:val="00341C78"/>
    <w:rsid w:val="00341E79"/>
    <w:rsid w:val="003424EA"/>
    <w:rsid w:val="00342A84"/>
    <w:rsid w:val="00342CDE"/>
    <w:rsid w:val="00342D37"/>
    <w:rsid w:val="00344FDD"/>
    <w:rsid w:val="0034546E"/>
    <w:rsid w:val="003457B8"/>
    <w:rsid w:val="003458F7"/>
    <w:rsid w:val="00345EF7"/>
    <w:rsid w:val="00346752"/>
    <w:rsid w:val="00346985"/>
    <w:rsid w:val="00346DA0"/>
    <w:rsid w:val="00347136"/>
    <w:rsid w:val="00347194"/>
    <w:rsid w:val="00347239"/>
    <w:rsid w:val="003472BD"/>
    <w:rsid w:val="00347388"/>
    <w:rsid w:val="00347407"/>
    <w:rsid w:val="00347C45"/>
    <w:rsid w:val="00350973"/>
    <w:rsid w:val="00350D93"/>
    <w:rsid w:val="003512CD"/>
    <w:rsid w:val="00351D2B"/>
    <w:rsid w:val="00351E13"/>
    <w:rsid w:val="00352C25"/>
    <w:rsid w:val="00352E8D"/>
    <w:rsid w:val="00352EEF"/>
    <w:rsid w:val="003530AF"/>
    <w:rsid w:val="00353929"/>
    <w:rsid w:val="0035422B"/>
    <w:rsid w:val="00354650"/>
    <w:rsid w:val="0035493E"/>
    <w:rsid w:val="00354E64"/>
    <w:rsid w:val="00355C29"/>
    <w:rsid w:val="00355CD9"/>
    <w:rsid w:val="003562A0"/>
    <w:rsid w:val="003566EA"/>
    <w:rsid w:val="00357851"/>
    <w:rsid w:val="0035794D"/>
    <w:rsid w:val="0036009D"/>
    <w:rsid w:val="00360EB6"/>
    <w:rsid w:val="0036236B"/>
    <w:rsid w:val="00362839"/>
    <w:rsid w:val="00362BC5"/>
    <w:rsid w:val="00362F83"/>
    <w:rsid w:val="003631CC"/>
    <w:rsid w:val="00363781"/>
    <w:rsid w:val="003639C7"/>
    <w:rsid w:val="00363B7E"/>
    <w:rsid w:val="00363FEA"/>
    <w:rsid w:val="003649F8"/>
    <w:rsid w:val="0036563C"/>
    <w:rsid w:val="00365850"/>
    <w:rsid w:val="00365975"/>
    <w:rsid w:val="00365F6D"/>
    <w:rsid w:val="003669AF"/>
    <w:rsid w:val="00366D80"/>
    <w:rsid w:val="003672C3"/>
    <w:rsid w:val="00367544"/>
    <w:rsid w:val="00367928"/>
    <w:rsid w:val="00367E6F"/>
    <w:rsid w:val="00367EF8"/>
    <w:rsid w:val="00367F27"/>
    <w:rsid w:val="00370739"/>
    <w:rsid w:val="00371A51"/>
    <w:rsid w:val="003724F2"/>
    <w:rsid w:val="00372AD7"/>
    <w:rsid w:val="00372DDC"/>
    <w:rsid w:val="003734BD"/>
    <w:rsid w:val="003735F0"/>
    <w:rsid w:val="00373D00"/>
    <w:rsid w:val="00373E26"/>
    <w:rsid w:val="00374171"/>
    <w:rsid w:val="00374347"/>
    <w:rsid w:val="003743A7"/>
    <w:rsid w:val="00374862"/>
    <w:rsid w:val="00374D29"/>
    <w:rsid w:val="00375271"/>
    <w:rsid w:val="003754B1"/>
    <w:rsid w:val="00375C69"/>
    <w:rsid w:val="00376C28"/>
    <w:rsid w:val="003777E5"/>
    <w:rsid w:val="00377836"/>
    <w:rsid w:val="003778ED"/>
    <w:rsid w:val="00377C90"/>
    <w:rsid w:val="00377D3B"/>
    <w:rsid w:val="00380CB2"/>
    <w:rsid w:val="00380E73"/>
    <w:rsid w:val="00380F77"/>
    <w:rsid w:val="00381206"/>
    <w:rsid w:val="0038216F"/>
    <w:rsid w:val="0038263D"/>
    <w:rsid w:val="00382936"/>
    <w:rsid w:val="00383C79"/>
    <w:rsid w:val="0038462D"/>
    <w:rsid w:val="00384FFC"/>
    <w:rsid w:val="003857C2"/>
    <w:rsid w:val="003859BF"/>
    <w:rsid w:val="00386E21"/>
    <w:rsid w:val="00387590"/>
    <w:rsid w:val="00387966"/>
    <w:rsid w:val="003902B5"/>
    <w:rsid w:val="00390509"/>
    <w:rsid w:val="00391C3C"/>
    <w:rsid w:val="00391F1C"/>
    <w:rsid w:val="00392286"/>
    <w:rsid w:val="0039294A"/>
    <w:rsid w:val="00392AFA"/>
    <w:rsid w:val="00392F8B"/>
    <w:rsid w:val="00392FE4"/>
    <w:rsid w:val="00393C33"/>
    <w:rsid w:val="00393DBE"/>
    <w:rsid w:val="0039421B"/>
    <w:rsid w:val="003942B5"/>
    <w:rsid w:val="003944E1"/>
    <w:rsid w:val="00394A19"/>
    <w:rsid w:val="00394BCE"/>
    <w:rsid w:val="00394C79"/>
    <w:rsid w:val="00394FFD"/>
    <w:rsid w:val="00395F43"/>
    <w:rsid w:val="003966DC"/>
    <w:rsid w:val="0039678C"/>
    <w:rsid w:val="00396871"/>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4B43"/>
    <w:rsid w:val="003A5868"/>
    <w:rsid w:val="003A6390"/>
    <w:rsid w:val="003A7345"/>
    <w:rsid w:val="003A7DC4"/>
    <w:rsid w:val="003B02BE"/>
    <w:rsid w:val="003B0429"/>
    <w:rsid w:val="003B054B"/>
    <w:rsid w:val="003B1566"/>
    <w:rsid w:val="003B1983"/>
    <w:rsid w:val="003B1C43"/>
    <w:rsid w:val="003B28B1"/>
    <w:rsid w:val="003B2A65"/>
    <w:rsid w:val="003B2E8B"/>
    <w:rsid w:val="003B3EF8"/>
    <w:rsid w:val="003B46BF"/>
    <w:rsid w:val="003B4868"/>
    <w:rsid w:val="003B55C6"/>
    <w:rsid w:val="003B564C"/>
    <w:rsid w:val="003B5B43"/>
    <w:rsid w:val="003B61E9"/>
    <w:rsid w:val="003B6F5E"/>
    <w:rsid w:val="003B791E"/>
    <w:rsid w:val="003B7AD8"/>
    <w:rsid w:val="003B7CBB"/>
    <w:rsid w:val="003C0922"/>
    <w:rsid w:val="003C0EFA"/>
    <w:rsid w:val="003C1900"/>
    <w:rsid w:val="003C1B4F"/>
    <w:rsid w:val="003C1CB1"/>
    <w:rsid w:val="003C1D0B"/>
    <w:rsid w:val="003C286B"/>
    <w:rsid w:val="003C2E2F"/>
    <w:rsid w:val="003C328F"/>
    <w:rsid w:val="003C3480"/>
    <w:rsid w:val="003C372A"/>
    <w:rsid w:val="003C3869"/>
    <w:rsid w:val="003C38A4"/>
    <w:rsid w:val="003C3AAC"/>
    <w:rsid w:val="003C5086"/>
    <w:rsid w:val="003C5746"/>
    <w:rsid w:val="003C5FDB"/>
    <w:rsid w:val="003C6377"/>
    <w:rsid w:val="003C6AFC"/>
    <w:rsid w:val="003C6E8B"/>
    <w:rsid w:val="003D04C8"/>
    <w:rsid w:val="003D0A0B"/>
    <w:rsid w:val="003D0A59"/>
    <w:rsid w:val="003D0ECB"/>
    <w:rsid w:val="003D1052"/>
    <w:rsid w:val="003D1376"/>
    <w:rsid w:val="003D140B"/>
    <w:rsid w:val="003D162B"/>
    <w:rsid w:val="003D19D7"/>
    <w:rsid w:val="003D1C71"/>
    <w:rsid w:val="003D1C82"/>
    <w:rsid w:val="003D1EA3"/>
    <w:rsid w:val="003D1FE8"/>
    <w:rsid w:val="003D2459"/>
    <w:rsid w:val="003D2976"/>
    <w:rsid w:val="003D2B51"/>
    <w:rsid w:val="003D2CE8"/>
    <w:rsid w:val="003D2D61"/>
    <w:rsid w:val="003D40DF"/>
    <w:rsid w:val="003D424B"/>
    <w:rsid w:val="003D436C"/>
    <w:rsid w:val="003D4B0D"/>
    <w:rsid w:val="003D4BC3"/>
    <w:rsid w:val="003D4F93"/>
    <w:rsid w:val="003D50B6"/>
    <w:rsid w:val="003D5302"/>
    <w:rsid w:val="003D5844"/>
    <w:rsid w:val="003D5A0D"/>
    <w:rsid w:val="003D6254"/>
    <w:rsid w:val="003D6630"/>
    <w:rsid w:val="003D67D9"/>
    <w:rsid w:val="003D6AF4"/>
    <w:rsid w:val="003D6D42"/>
    <w:rsid w:val="003D7597"/>
    <w:rsid w:val="003E050D"/>
    <w:rsid w:val="003E06ED"/>
    <w:rsid w:val="003E07AA"/>
    <w:rsid w:val="003E0ABD"/>
    <w:rsid w:val="003E1348"/>
    <w:rsid w:val="003E1FFC"/>
    <w:rsid w:val="003E245B"/>
    <w:rsid w:val="003E2E6B"/>
    <w:rsid w:val="003E2F47"/>
    <w:rsid w:val="003E33A9"/>
    <w:rsid w:val="003E37B5"/>
    <w:rsid w:val="003E4866"/>
    <w:rsid w:val="003E4BC1"/>
    <w:rsid w:val="003E4CCB"/>
    <w:rsid w:val="003E6203"/>
    <w:rsid w:val="003E6CC2"/>
    <w:rsid w:val="003E74DE"/>
    <w:rsid w:val="003E74FA"/>
    <w:rsid w:val="003E75C2"/>
    <w:rsid w:val="003E775E"/>
    <w:rsid w:val="003E7C84"/>
    <w:rsid w:val="003F036D"/>
    <w:rsid w:val="003F0555"/>
    <w:rsid w:val="003F06E8"/>
    <w:rsid w:val="003F0A8F"/>
    <w:rsid w:val="003F0B10"/>
    <w:rsid w:val="003F13B2"/>
    <w:rsid w:val="003F18CD"/>
    <w:rsid w:val="003F1ECA"/>
    <w:rsid w:val="003F22DC"/>
    <w:rsid w:val="003F30FC"/>
    <w:rsid w:val="003F3124"/>
    <w:rsid w:val="003F318B"/>
    <w:rsid w:val="003F321D"/>
    <w:rsid w:val="003F3BF9"/>
    <w:rsid w:val="003F40DA"/>
    <w:rsid w:val="003F4522"/>
    <w:rsid w:val="003F4693"/>
    <w:rsid w:val="003F490B"/>
    <w:rsid w:val="003F548D"/>
    <w:rsid w:val="003F54AC"/>
    <w:rsid w:val="003F5736"/>
    <w:rsid w:val="003F601C"/>
    <w:rsid w:val="003F626E"/>
    <w:rsid w:val="003F672D"/>
    <w:rsid w:val="003F6A6C"/>
    <w:rsid w:val="003F76F4"/>
    <w:rsid w:val="004016F0"/>
    <w:rsid w:val="0040246A"/>
    <w:rsid w:val="004025BA"/>
    <w:rsid w:val="00402DEA"/>
    <w:rsid w:val="0040309B"/>
    <w:rsid w:val="004036F6"/>
    <w:rsid w:val="00403E06"/>
    <w:rsid w:val="00403F3B"/>
    <w:rsid w:val="004040B0"/>
    <w:rsid w:val="00404A2A"/>
    <w:rsid w:val="00404BD0"/>
    <w:rsid w:val="00405978"/>
    <w:rsid w:val="00405A32"/>
    <w:rsid w:val="00405EED"/>
    <w:rsid w:val="004068CA"/>
    <w:rsid w:val="00406FD8"/>
    <w:rsid w:val="004077C4"/>
    <w:rsid w:val="00407A10"/>
    <w:rsid w:val="00407CF7"/>
    <w:rsid w:val="00410160"/>
    <w:rsid w:val="00410D56"/>
    <w:rsid w:val="00411D74"/>
    <w:rsid w:val="00412726"/>
    <w:rsid w:val="004127EC"/>
    <w:rsid w:val="00412A84"/>
    <w:rsid w:val="004132E7"/>
    <w:rsid w:val="004138A6"/>
    <w:rsid w:val="00413EB8"/>
    <w:rsid w:val="00414167"/>
    <w:rsid w:val="004145D0"/>
    <w:rsid w:val="00414842"/>
    <w:rsid w:val="00414B07"/>
    <w:rsid w:val="00414B4F"/>
    <w:rsid w:val="00415FC3"/>
    <w:rsid w:val="0041610A"/>
    <w:rsid w:val="00416460"/>
    <w:rsid w:val="004164D6"/>
    <w:rsid w:val="0041676B"/>
    <w:rsid w:val="004169EC"/>
    <w:rsid w:val="0041707C"/>
    <w:rsid w:val="004173D0"/>
    <w:rsid w:val="004178CD"/>
    <w:rsid w:val="00417B5B"/>
    <w:rsid w:val="004206D2"/>
    <w:rsid w:val="00420F96"/>
    <w:rsid w:val="0042148A"/>
    <w:rsid w:val="00421D77"/>
    <w:rsid w:val="00421DB4"/>
    <w:rsid w:val="004221C7"/>
    <w:rsid w:val="00422ECD"/>
    <w:rsid w:val="004235B0"/>
    <w:rsid w:val="0042368D"/>
    <w:rsid w:val="00424082"/>
    <w:rsid w:val="0042442A"/>
    <w:rsid w:val="00424EF7"/>
    <w:rsid w:val="004257D7"/>
    <w:rsid w:val="00425CD2"/>
    <w:rsid w:val="0042644A"/>
    <w:rsid w:val="00426AC3"/>
    <w:rsid w:val="0042793D"/>
    <w:rsid w:val="00427FEF"/>
    <w:rsid w:val="004306B9"/>
    <w:rsid w:val="004306BE"/>
    <w:rsid w:val="00430AE4"/>
    <w:rsid w:val="00430F03"/>
    <w:rsid w:val="00431254"/>
    <w:rsid w:val="0043146E"/>
    <w:rsid w:val="0043198F"/>
    <w:rsid w:val="00432304"/>
    <w:rsid w:val="004328C2"/>
    <w:rsid w:val="00433EE7"/>
    <w:rsid w:val="00434257"/>
    <w:rsid w:val="00434B5D"/>
    <w:rsid w:val="00434F2E"/>
    <w:rsid w:val="00435D45"/>
    <w:rsid w:val="00436121"/>
    <w:rsid w:val="00436526"/>
    <w:rsid w:val="00436D66"/>
    <w:rsid w:val="0044060D"/>
    <w:rsid w:val="00440F9B"/>
    <w:rsid w:val="0044155C"/>
    <w:rsid w:val="00441561"/>
    <w:rsid w:val="00441746"/>
    <w:rsid w:val="004418D0"/>
    <w:rsid w:val="00442403"/>
    <w:rsid w:val="00442FDB"/>
    <w:rsid w:val="00443644"/>
    <w:rsid w:val="0044377D"/>
    <w:rsid w:val="00444424"/>
    <w:rsid w:val="004445E7"/>
    <w:rsid w:val="00445661"/>
    <w:rsid w:val="004456DC"/>
    <w:rsid w:val="00445B9F"/>
    <w:rsid w:val="004473BF"/>
    <w:rsid w:val="0044761F"/>
    <w:rsid w:val="004503DA"/>
    <w:rsid w:val="00450647"/>
    <w:rsid w:val="004506D5"/>
    <w:rsid w:val="004508B6"/>
    <w:rsid w:val="00450CAD"/>
    <w:rsid w:val="00450EC1"/>
    <w:rsid w:val="004539AA"/>
    <w:rsid w:val="00453E4C"/>
    <w:rsid w:val="00454946"/>
    <w:rsid w:val="0045514B"/>
    <w:rsid w:val="00455529"/>
    <w:rsid w:val="00455D65"/>
    <w:rsid w:val="004562EE"/>
    <w:rsid w:val="00456D94"/>
    <w:rsid w:val="00457A73"/>
    <w:rsid w:val="0046005C"/>
    <w:rsid w:val="004602D7"/>
    <w:rsid w:val="00460337"/>
    <w:rsid w:val="00460483"/>
    <w:rsid w:val="00460E83"/>
    <w:rsid w:val="0046138F"/>
    <w:rsid w:val="00462B66"/>
    <w:rsid w:val="00462D28"/>
    <w:rsid w:val="00463533"/>
    <w:rsid w:val="0046377D"/>
    <w:rsid w:val="00463D71"/>
    <w:rsid w:val="00464551"/>
    <w:rsid w:val="004653A4"/>
    <w:rsid w:val="00465EE5"/>
    <w:rsid w:val="00466405"/>
    <w:rsid w:val="00466A54"/>
    <w:rsid w:val="0046791B"/>
    <w:rsid w:val="00467D01"/>
    <w:rsid w:val="00471968"/>
    <w:rsid w:val="00471EA7"/>
    <w:rsid w:val="00472AF4"/>
    <w:rsid w:val="00472BC4"/>
    <w:rsid w:val="00472C88"/>
    <w:rsid w:val="00472F18"/>
    <w:rsid w:val="004739EF"/>
    <w:rsid w:val="00473C8F"/>
    <w:rsid w:val="00474527"/>
    <w:rsid w:val="004745AF"/>
    <w:rsid w:val="004747D4"/>
    <w:rsid w:val="004751E9"/>
    <w:rsid w:val="00475892"/>
    <w:rsid w:val="00475E48"/>
    <w:rsid w:val="0047601B"/>
    <w:rsid w:val="0047616A"/>
    <w:rsid w:val="00476AA0"/>
    <w:rsid w:val="00477641"/>
    <w:rsid w:val="004779C2"/>
    <w:rsid w:val="00477CCC"/>
    <w:rsid w:val="00480327"/>
    <w:rsid w:val="00480471"/>
    <w:rsid w:val="00480ACD"/>
    <w:rsid w:val="00480D9E"/>
    <w:rsid w:val="00481880"/>
    <w:rsid w:val="00481C12"/>
    <w:rsid w:val="00481EA2"/>
    <w:rsid w:val="0048247A"/>
    <w:rsid w:val="004824EA"/>
    <w:rsid w:val="004847D0"/>
    <w:rsid w:val="004850EE"/>
    <w:rsid w:val="00485137"/>
    <w:rsid w:val="00485275"/>
    <w:rsid w:val="00485912"/>
    <w:rsid w:val="004859A9"/>
    <w:rsid w:val="00486549"/>
    <w:rsid w:val="00486552"/>
    <w:rsid w:val="0048666F"/>
    <w:rsid w:val="00486702"/>
    <w:rsid w:val="004868DE"/>
    <w:rsid w:val="00486C6A"/>
    <w:rsid w:val="00487616"/>
    <w:rsid w:val="0048789B"/>
    <w:rsid w:val="004900F6"/>
    <w:rsid w:val="00490135"/>
    <w:rsid w:val="00490F38"/>
    <w:rsid w:val="00491510"/>
    <w:rsid w:val="00492025"/>
    <w:rsid w:val="00492E5D"/>
    <w:rsid w:val="004937D2"/>
    <w:rsid w:val="00494389"/>
    <w:rsid w:val="00494640"/>
    <w:rsid w:val="00495033"/>
    <w:rsid w:val="00495213"/>
    <w:rsid w:val="004952A7"/>
    <w:rsid w:val="00495A68"/>
    <w:rsid w:val="00495F2B"/>
    <w:rsid w:val="00496010"/>
    <w:rsid w:val="0049605A"/>
    <w:rsid w:val="00496B11"/>
    <w:rsid w:val="00496CE1"/>
    <w:rsid w:val="00497046"/>
    <w:rsid w:val="004973D7"/>
    <w:rsid w:val="00497425"/>
    <w:rsid w:val="00497CFC"/>
    <w:rsid w:val="00497D19"/>
    <w:rsid w:val="004A049A"/>
    <w:rsid w:val="004A1434"/>
    <w:rsid w:val="004A1D06"/>
    <w:rsid w:val="004A1F79"/>
    <w:rsid w:val="004A2007"/>
    <w:rsid w:val="004A2034"/>
    <w:rsid w:val="004A298B"/>
    <w:rsid w:val="004A3B24"/>
    <w:rsid w:val="004A3CBA"/>
    <w:rsid w:val="004A4041"/>
    <w:rsid w:val="004A46CC"/>
    <w:rsid w:val="004A4911"/>
    <w:rsid w:val="004A4C61"/>
    <w:rsid w:val="004A5140"/>
    <w:rsid w:val="004A531E"/>
    <w:rsid w:val="004A54D7"/>
    <w:rsid w:val="004A5679"/>
    <w:rsid w:val="004A5E11"/>
    <w:rsid w:val="004A606F"/>
    <w:rsid w:val="004A616F"/>
    <w:rsid w:val="004A618F"/>
    <w:rsid w:val="004A6466"/>
    <w:rsid w:val="004A6C86"/>
    <w:rsid w:val="004A6CE4"/>
    <w:rsid w:val="004A7C03"/>
    <w:rsid w:val="004A7CB6"/>
    <w:rsid w:val="004B11AB"/>
    <w:rsid w:val="004B12B7"/>
    <w:rsid w:val="004B14A6"/>
    <w:rsid w:val="004B173C"/>
    <w:rsid w:val="004B1F1F"/>
    <w:rsid w:val="004B38EE"/>
    <w:rsid w:val="004B4384"/>
    <w:rsid w:val="004B4FFD"/>
    <w:rsid w:val="004B53E6"/>
    <w:rsid w:val="004B6310"/>
    <w:rsid w:val="004B64F6"/>
    <w:rsid w:val="004B67CC"/>
    <w:rsid w:val="004B6A26"/>
    <w:rsid w:val="004B6D62"/>
    <w:rsid w:val="004B73FD"/>
    <w:rsid w:val="004B7AF5"/>
    <w:rsid w:val="004C0023"/>
    <w:rsid w:val="004C06C8"/>
    <w:rsid w:val="004C0726"/>
    <w:rsid w:val="004C08E8"/>
    <w:rsid w:val="004C1000"/>
    <w:rsid w:val="004C1428"/>
    <w:rsid w:val="004C1E53"/>
    <w:rsid w:val="004C2130"/>
    <w:rsid w:val="004C2448"/>
    <w:rsid w:val="004C257C"/>
    <w:rsid w:val="004C26FA"/>
    <w:rsid w:val="004C31E4"/>
    <w:rsid w:val="004C3E6E"/>
    <w:rsid w:val="004C45AE"/>
    <w:rsid w:val="004C46E4"/>
    <w:rsid w:val="004C504B"/>
    <w:rsid w:val="004C539A"/>
    <w:rsid w:val="004C549F"/>
    <w:rsid w:val="004C65E2"/>
    <w:rsid w:val="004C66CE"/>
    <w:rsid w:val="004C6B89"/>
    <w:rsid w:val="004C75BD"/>
    <w:rsid w:val="004D0353"/>
    <w:rsid w:val="004D0994"/>
    <w:rsid w:val="004D0C97"/>
    <w:rsid w:val="004D0E2A"/>
    <w:rsid w:val="004D123B"/>
    <w:rsid w:val="004D1328"/>
    <w:rsid w:val="004D1383"/>
    <w:rsid w:val="004D1E44"/>
    <w:rsid w:val="004D282A"/>
    <w:rsid w:val="004D2DF9"/>
    <w:rsid w:val="004D32BA"/>
    <w:rsid w:val="004D3866"/>
    <w:rsid w:val="004D412F"/>
    <w:rsid w:val="004D499E"/>
    <w:rsid w:val="004D54C1"/>
    <w:rsid w:val="004D5DEE"/>
    <w:rsid w:val="004D62B7"/>
    <w:rsid w:val="004D6521"/>
    <w:rsid w:val="004D6553"/>
    <w:rsid w:val="004E001D"/>
    <w:rsid w:val="004E01E7"/>
    <w:rsid w:val="004E0A5E"/>
    <w:rsid w:val="004E0FC1"/>
    <w:rsid w:val="004E10FB"/>
    <w:rsid w:val="004E2ACA"/>
    <w:rsid w:val="004E2E28"/>
    <w:rsid w:val="004E2F98"/>
    <w:rsid w:val="004E30E9"/>
    <w:rsid w:val="004E33E6"/>
    <w:rsid w:val="004E3753"/>
    <w:rsid w:val="004E3FB2"/>
    <w:rsid w:val="004E4504"/>
    <w:rsid w:val="004E46A2"/>
    <w:rsid w:val="004E48E8"/>
    <w:rsid w:val="004E4BC0"/>
    <w:rsid w:val="004E5184"/>
    <w:rsid w:val="004E5198"/>
    <w:rsid w:val="004E56EC"/>
    <w:rsid w:val="004E646D"/>
    <w:rsid w:val="004E6612"/>
    <w:rsid w:val="004E6B28"/>
    <w:rsid w:val="004E6C80"/>
    <w:rsid w:val="004E73ED"/>
    <w:rsid w:val="004E7690"/>
    <w:rsid w:val="004F0270"/>
    <w:rsid w:val="004F0568"/>
    <w:rsid w:val="004F09D2"/>
    <w:rsid w:val="004F0AD6"/>
    <w:rsid w:val="004F14B2"/>
    <w:rsid w:val="004F18FF"/>
    <w:rsid w:val="004F28ED"/>
    <w:rsid w:val="004F3504"/>
    <w:rsid w:val="004F37D4"/>
    <w:rsid w:val="004F5296"/>
    <w:rsid w:val="004F6E61"/>
    <w:rsid w:val="004F71A2"/>
    <w:rsid w:val="004F7641"/>
    <w:rsid w:val="004F7D7A"/>
    <w:rsid w:val="004F7EB5"/>
    <w:rsid w:val="004F7F59"/>
    <w:rsid w:val="00502648"/>
    <w:rsid w:val="005028A6"/>
    <w:rsid w:val="00502A77"/>
    <w:rsid w:val="0050343D"/>
    <w:rsid w:val="005035DD"/>
    <w:rsid w:val="0050375E"/>
    <w:rsid w:val="00504ECA"/>
    <w:rsid w:val="00505140"/>
    <w:rsid w:val="0050522F"/>
    <w:rsid w:val="00505422"/>
    <w:rsid w:val="005057DE"/>
    <w:rsid w:val="00505FF4"/>
    <w:rsid w:val="005066FB"/>
    <w:rsid w:val="00506C97"/>
    <w:rsid w:val="00507711"/>
    <w:rsid w:val="00507DEF"/>
    <w:rsid w:val="0051012E"/>
    <w:rsid w:val="005106EC"/>
    <w:rsid w:val="0051084F"/>
    <w:rsid w:val="00510A70"/>
    <w:rsid w:val="00510EBA"/>
    <w:rsid w:val="0051119D"/>
    <w:rsid w:val="00511B48"/>
    <w:rsid w:val="00512FE0"/>
    <w:rsid w:val="00513960"/>
    <w:rsid w:val="00513A1A"/>
    <w:rsid w:val="00513A25"/>
    <w:rsid w:val="005140D9"/>
    <w:rsid w:val="00514221"/>
    <w:rsid w:val="005153BC"/>
    <w:rsid w:val="00515B75"/>
    <w:rsid w:val="00515E23"/>
    <w:rsid w:val="0051642E"/>
    <w:rsid w:val="0051655E"/>
    <w:rsid w:val="00517E0F"/>
    <w:rsid w:val="00520A16"/>
    <w:rsid w:val="00521CFB"/>
    <w:rsid w:val="005229BB"/>
    <w:rsid w:val="00523433"/>
    <w:rsid w:val="005234CC"/>
    <w:rsid w:val="00523595"/>
    <w:rsid w:val="005238C1"/>
    <w:rsid w:val="005238D3"/>
    <w:rsid w:val="005244A0"/>
    <w:rsid w:val="0052450D"/>
    <w:rsid w:val="00524982"/>
    <w:rsid w:val="00525644"/>
    <w:rsid w:val="00525A9D"/>
    <w:rsid w:val="00525BD3"/>
    <w:rsid w:val="00525D08"/>
    <w:rsid w:val="005260D8"/>
    <w:rsid w:val="005263F5"/>
    <w:rsid w:val="00526B00"/>
    <w:rsid w:val="00526C31"/>
    <w:rsid w:val="00526EBE"/>
    <w:rsid w:val="0052720E"/>
    <w:rsid w:val="0052795D"/>
    <w:rsid w:val="00527CD4"/>
    <w:rsid w:val="00530526"/>
    <w:rsid w:val="005309BA"/>
    <w:rsid w:val="00530F71"/>
    <w:rsid w:val="0053139E"/>
    <w:rsid w:val="00531D01"/>
    <w:rsid w:val="0053243A"/>
    <w:rsid w:val="00532990"/>
    <w:rsid w:val="00532D0A"/>
    <w:rsid w:val="00532F49"/>
    <w:rsid w:val="0053370E"/>
    <w:rsid w:val="005338B3"/>
    <w:rsid w:val="00533D7E"/>
    <w:rsid w:val="00534074"/>
    <w:rsid w:val="00534116"/>
    <w:rsid w:val="00534B87"/>
    <w:rsid w:val="00534E60"/>
    <w:rsid w:val="00536187"/>
    <w:rsid w:val="005374BC"/>
    <w:rsid w:val="0054011F"/>
    <w:rsid w:val="00541144"/>
    <w:rsid w:val="005414F9"/>
    <w:rsid w:val="00541821"/>
    <w:rsid w:val="00541C65"/>
    <w:rsid w:val="0054244F"/>
    <w:rsid w:val="00542AC3"/>
    <w:rsid w:val="005431F4"/>
    <w:rsid w:val="005431FA"/>
    <w:rsid w:val="005437A9"/>
    <w:rsid w:val="005439A0"/>
    <w:rsid w:val="00543EF9"/>
    <w:rsid w:val="00544DA0"/>
    <w:rsid w:val="00545FA8"/>
    <w:rsid w:val="00546218"/>
    <w:rsid w:val="0054641F"/>
    <w:rsid w:val="00546843"/>
    <w:rsid w:val="00546E11"/>
    <w:rsid w:val="005502D1"/>
    <w:rsid w:val="005507D4"/>
    <w:rsid w:val="00550803"/>
    <w:rsid w:val="005508C0"/>
    <w:rsid w:val="00550E13"/>
    <w:rsid w:val="00550EF1"/>
    <w:rsid w:val="0055101C"/>
    <w:rsid w:val="00551917"/>
    <w:rsid w:val="00552D97"/>
    <w:rsid w:val="00552EAD"/>
    <w:rsid w:val="00552FC4"/>
    <w:rsid w:val="0055404E"/>
    <w:rsid w:val="005544A4"/>
    <w:rsid w:val="00554970"/>
    <w:rsid w:val="005557FA"/>
    <w:rsid w:val="00555E6F"/>
    <w:rsid w:val="00556189"/>
    <w:rsid w:val="0055628F"/>
    <w:rsid w:val="005563BC"/>
    <w:rsid w:val="00556C5C"/>
    <w:rsid w:val="00556EBF"/>
    <w:rsid w:val="00557D2C"/>
    <w:rsid w:val="00557F72"/>
    <w:rsid w:val="00560229"/>
    <w:rsid w:val="005602D1"/>
    <w:rsid w:val="00560345"/>
    <w:rsid w:val="005609A6"/>
    <w:rsid w:val="00560AB1"/>
    <w:rsid w:val="00561314"/>
    <w:rsid w:val="00562B26"/>
    <w:rsid w:val="00562E90"/>
    <w:rsid w:val="005631BB"/>
    <w:rsid w:val="00563241"/>
    <w:rsid w:val="00563905"/>
    <w:rsid w:val="005641FB"/>
    <w:rsid w:val="0056520A"/>
    <w:rsid w:val="005652B0"/>
    <w:rsid w:val="005655F8"/>
    <w:rsid w:val="00565CAE"/>
    <w:rsid w:val="00567ACF"/>
    <w:rsid w:val="00567B0A"/>
    <w:rsid w:val="00567BFD"/>
    <w:rsid w:val="00570775"/>
    <w:rsid w:val="00570AE1"/>
    <w:rsid w:val="00570C84"/>
    <w:rsid w:val="00570FA4"/>
    <w:rsid w:val="005710B4"/>
    <w:rsid w:val="00571126"/>
    <w:rsid w:val="00571C9A"/>
    <w:rsid w:val="005722A1"/>
    <w:rsid w:val="005722E2"/>
    <w:rsid w:val="0057239C"/>
    <w:rsid w:val="005724A6"/>
    <w:rsid w:val="0057284A"/>
    <w:rsid w:val="00573D9A"/>
    <w:rsid w:val="00573EA6"/>
    <w:rsid w:val="005743DA"/>
    <w:rsid w:val="00574752"/>
    <w:rsid w:val="00574AC5"/>
    <w:rsid w:val="00574D00"/>
    <w:rsid w:val="005752E0"/>
    <w:rsid w:val="00575791"/>
    <w:rsid w:val="005764B4"/>
    <w:rsid w:val="00576AFA"/>
    <w:rsid w:val="00577329"/>
    <w:rsid w:val="00577450"/>
    <w:rsid w:val="0057766C"/>
    <w:rsid w:val="005776D0"/>
    <w:rsid w:val="005779A5"/>
    <w:rsid w:val="00577C36"/>
    <w:rsid w:val="00580EE1"/>
    <w:rsid w:val="0058112B"/>
    <w:rsid w:val="00581427"/>
    <w:rsid w:val="0058162C"/>
    <w:rsid w:val="00581694"/>
    <w:rsid w:val="0058182D"/>
    <w:rsid w:val="00581844"/>
    <w:rsid w:val="00582010"/>
    <w:rsid w:val="0058241D"/>
    <w:rsid w:val="00582696"/>
    <w:rsid w:val="00582B72"/>
    <w:rsid w:val="00582BC4"/>
    <w:rsid w:val="00582BDE"/>
    <w:rsid w:val="0058469A"/>
    <w:rsid w:val="00584EAE"/>
    <w:rsid w:val="00585552"/>
    <w:rsid w:val="0058614F"/>
    <w:rsid w:val="005867F1"/>
    <w:rsid w:val="00586BA1"/>
    <w:rsid w:val="00586BEF"/>
    <w:rsid w:val="00586C81"/>
    <w:rsid w:val="00587015"/>
    <w:rsid w:val="005875D9"/>
    <w:rsid w:val="005879C9"/>
    <w:rsid w:val="00587F64"/>
    <w:rsid w:val="00590020"/>
    <w:rsid w:val="00590391"/>
    <w:rsid w:val="005907EF"/>
    <w:rsid w:val="0059089A"/>
    <w:rsid w:val="005908C6"/>
    <w:rsid w:val="00592859"/>
    <w:rsid w:val="00592FE0"/>
    <w:rsid w:val="005935F3"/>
    <w:rsid w:val="005936FF"/>
    <w:rsid w:val="005940A7"/>
    <w:rsid w:val="0059478B"/>
    <w:rsid w:val="005949E2"/>
    <w:rsid w:val="00594C0C"/>
    <w:rsid w:val="005951B6"/>
    <w:rsid w:val="00596582"/>
    <w:rsid w:val="00596796"/>
    <w:rsid w:val="00597199"/>
    <w:rsid w:val="00597885"/>
    <w:rsid w:val="005979B7"/>
    <w:rsid w:val="005979E1"/>
    <w:rsid w:val="005A0664"/>
    <w:rsid w:val="005A0CB8"/>
    <w:rsid w:val="005A1152"/>
    <w:rsid w:val="005A1257"/>
    <w:rsid w:val="005A12D1"/>
    <w:rsid w:val="005A1806"/>
    <w:rsid w:val="005A1D2F"/>
    <w:rsid w:val="005A1D95"/>
    <w:rsid w:val="005A236A"/>
    <w:rsid w:val="005A2676"/>
    <w:rsid w:val="005A28B2"/>
    <w:rsid w:val="005A2A18"/>
    <w:rsid w:val="005A43F3"/>
    <w:rsid w:val="005A4DDB"/>
    <w:rsid w:val="005A5274"/>
    <w:rsid w:val="005A555C"/>
    <w:rsid w:val="005A601A"/>
    <w:rsid w:val="005A62FE"/>
    <w:rsid w:val="005A6BCC"/>
    <w:rsid w:val="005A6D66"/>
    <w:rsid w:val="005A72AB"/>
    <w:rsid w:val="005A750C"/>
    <w:rsid w:val="005A7D62"/>
    <w:rsid w:val="005A7EC1"/>
    <w:rsid w:val="005B01BB"/>
    <w:rsid w:val="005B08A1"/>
    <w:rsid w:val="005B1215"/>
    <w:rsid w:val="005B13D4"/>
    <w:rsid w:val="005B15B7"/>
    <w:rsid w:val="005B18CF"/>
    <w:rsid w:val="005B19C6"/>
    <w:rsid w:val="005B1A8B"/>
    <w:rsid w:val="005B203E"/>
    <w:rsid w:val="005B2493"/>
    <w:rsid w:val="005B3E66"/>
    <w:rsid w:val="005B4CAD"/>
    <w:rsid w:val="005B4CBA"/>
    <w:rsid w:val="005B4E16"/>
    <w:rsid w:val="005B5500"/>
    <w:rsid w:val="005B5A86"/>
    <w:rsid w:val="005B5C10"/>
    <w:rsid w:val="005B63EF"/>
    <w:rsid w:val="005B7D91"/>
    <w:rsid w:val="005B7DE0"/>
    <w:rsid w:val="005C00EC"/>
    <w:rsid w:val="005C0191"/>
    <w:rsid w:val="005C056B"/>
    <w:rsid w:val="005C0626"/>
    <w:rsid w:val="005C0840"/>
    <w:rsid w:val="005C09A6"/>
    <w:rsid w:val="005C0C63"/>
    <w:rsid w:val="005C0EAF"/>
    <w:rsid w:val="005C0EE4"/>
    <w:rsid w:val="005C10F8"/>
    <w:rsid w:val="005C1B77"/>
    <w:rsid w:val="005C1F1A"/>
    <w:rsid w:val="005C38CB"/>
    <w:rsid w:val="005C3923"/>
    <w:rsid w:val="005C3D6C"/>
    <w:rsid w:val="005C3DC3"/>
    <w:rsid w:val="005C4127"/>
    <w:rsid w:val="005C433D"/>
    <w:rsid w:val="005C47C8"/>
    <w:rsid w:val="005C50A4"/>
    <w:rsid w:val="005C5C0B"/>
    <w:rsid w:val="005C5DDC"/>
    <w:rsid w:val="005C64E2"/>
    <w:rsid w:val="005C67A9"/>
    <w:rsid w:val="005C6D3B"/>
    <w:rsid w:val="005C6EC6"/>
    <w:rsid w:val="005C766A"/>
    <w:rsid w:val="005C7EAB"/>
    <w:rsid w:val="005D0624"/>
    <w:rsid w:val="005D0A4F"/>
    <w:rsid w:val="005D4B2D"/>
    <w:rsid w:val="005D51D9"/>
    <w:rsid w:val="005D6000"/>
    <w:rsid w:val="005D604F"/>
    <w:rsid w:val="005D670E"/>
    <w:rsid w:val="005D7B9B"/>
    <w:rsid w:val="005E02F1"/>
    <w:rsid w:val="005E051A"/>
    <w:rsid w:val="005E1B57"/>
    <w:rsid w:val="005E215D"/>
    <w:rsid w:val="005E3330"/>
    <w:rsid w:val="005E37DE"/>
    <w:rsid w:val="005E421D"/>
    <w:rsid w:val="005E44E8"/>
    <w:rsid w:val="005E4740"/>
    <w:rsid w:val="005E5E18"/>
    <w:rsid w:val="005E6319"/>
    <w:rsid w:val="005E643E"/>
    <w:rsid w:val="005E6851"/>
    <w:rsid w:val="005E6C97"/>
    <w:rsid w:val="005E6F58"/>
    <w:rsid w:val="005E7D55"/>
    <w:rsid w:val="005F0693"/>
    <w:rsid w:val="005F1143"/>
    <w:rsid w:val="005F12FA"/>
    <w:rsid w:val="005F16AB"/>
    <w:rsid w:val="005F1AB2"/>
    <w:rsid w:val="005F1E04"/>
    <w:rsid w:val="005F243B"/>
    <w:rsid w:val="005F3291"/>
    <w:rsid w:val="005F3BBA"/>
    <w:rsid w:val="005F4D43"/>
    <w:rsid w:val="005F4F3D"/>
    <w:rsid w:val="005F5C6C"/>
    <w:rsid w:val="005F5EA3"/>
    <w:rsid w:val="005F775A"/>
    <w:rsid w:val="005F7D1A"/>
    <w:rsid w:val="005F7F8E"/>
    <w:rsid w:val="00600867"/>
    <w:rsid w:val="006008A0"/>
    <w:rsid w:val="006008AF"/>
    <w:rsid w:val="00600C9F"/>
    <w:rsid w:val="00601351"/>
    <w:rsid w:val="006017E0"/>
    <w:rsid w:val="00602261"/>
    <w:rsid w:val="0060226D"/>
    <w:rsid w:val="00602F9D"/>
    <w:rsid w:val="006038C1"/>
    <w:rsid w:val="0060536C"/>
    <w:rsid w:val="00605F7E"/>
    <w:rsid w:val="006062A4"/>
    <w:rsid w:val="00606405"/>
    <w:rsid w:val="00606A3A"/>
    <w:rsid w:val="00606BC7"/>
    <w:rsid w:val="00607315"/>
    <w:rsid w:val="006073E6"/>
    <w:rsid w:val="0060788D"/>
    <w:rsid w:val="00607F3A"/>
    <w:rsid w:val="00610E17"/>
    <w:rsid w:val="00610EEA"/>
    <w:rsid w:val="006115B5"/>
    <w:rsid w:val="006115F9"/>
    <w:rsid w:val="00611CAA"/>
    <w:rsid w:val="00611E51"/>
    <w:rsid w:val="0061250D"/>
    <w:rsid w:val="0061357E"/>
    <w:rsid w:val="006140FA"/>
    <w:rsid w:val="00614307"/>
    <w:rsid w:val="00614746"/>
    <w:rsid w:val="006147A3"/>
    <w:rsid w:val="00614BFC"/>
    <w:rsid w:val="006159D2"/>
    <w:rsid w:val="00615AC7"/>
    <w:rsid w:val="00615B2D"/>
    <w:rsid w:val="00615C3A"/>
    <w:rsid w:val="00616CE3"/>
    <w:rsid w:val="00616F42"/>
    <w:rsid w:val="00617706"/>
    <w:rsid w:val="00621251"/>
    <w:rsid w:val="006218BD"/>
    <w:rsid w:val="00621957"/>
    <w:rsid w:val="00621B55"/>
    <w:rsid w:val="00621D47"/>
    <w:rsid w:val="00622224"/>
    <w:rsid w:val="006228C0"/>
    <w:rsid w:val="00622962"/>
    <w:rsid w:val="00623209"/>
    <w:rsid w:val="006236CF"/>
    <w:rsid w:val="00623704"/>
    <w:rsid w:val="00623D70"/>
    <w:rsid w:val="0062459E"/>
    <w:rsid w:val="00624B0B"/>
    <w:rsid w:val="00624DC2"/>
    <w:rsid w:val="006255F4"/>
    <w:rsid w:val="00625919"/>
    <w:rsid w:val="00625C2A"/>
    <w:rsid w:val="00626463"/>
    <w:rsid w:val="006266E4"/>
    <w:rsid w:val="0062736D"/>
    <w:rsid w:val="00627B35"/>
    <w:rsid w:val="00630662"/>
    <w:rsid w:val="00631B15"/>
    <w:rsid w:val="00631C47"/>
    <w:rsid w:val="00631EA1"/>
    <w:rsid w:val="0063226E"/>
    <w:rsid w:val="006325AF"/>
    <w:rsid w:val="006327CF"/>
    <w:rsid w:val="006328F5"/>
    <w:rsid w:val="006329AE"/>
    <w:rsid w:val="006329C7"/>
    <w:rsid w:val="00633B83"/>
    <w:rsid w:val="00633DAC"/>
    <w:rsid w:val="00634E49"/>
    <w:rsid w:val="006357A9"/>
    <w:rsid w:val="00635B64"/>
    <w:rsid w:val="0063694E"/>
    <w:rsid w:val="00636BED"/>
    <w:rsid w:val="00636C0F"/>
    <w:rsid w:val="00637A59"/>
    <w:rsid w:val="00637DE4"/>
    <w:rsid w:val="006401E5"/>
    <w:rsid w:val="00640205"/>
    <w:rsid w:val="00640289"/>
    <w:rsid w:val="00640326"/>
    <w:rsid w:val="00640413"/>
    <w:rsid w:val="00640A58"/>
    <w:rsid w:val="0064173D"/>
    <w:rsid w:val="0064241F"/>
    <w:rsid w:val="006424D6"/>
    <w:rsid w:val="00642A8B"/>
    <w:rsid w:val="00642FB0"/>
    <w:rsid w:val="006433ED"/>
    <w:rsid w:val="00643753"/>
    <w:rsid w:val="006438A6"/>
    <w:rsid w:val="00644A67"/>
    <w:rsid w:val="00644FA4"/>
    <w:rsid w:val="006457E8"/>
    <w:rsid w:val="00646FF6"/>
    <w:rsid w:val="0064768F"/>
    <w:rsid w:val="00647715"/>
    <w:rsid w:val="0064775B"/>
    <w:rsid w:val="0065135E"/>
    <w:rsid w:val="0065174C"/>
    <w:rsid w:val="00652463"/>
    <w:rsid w:val="00652B82"/>
    <w:rsid w:val="00652CEC"/>
    <w:rsid w:val="00652E37"/>
    <w:rsid w:val="00653204"/>
    <w:rsid w:val="0065389F"/>
    <w:rsid w:val="00653C36"/>
    <w:rsid w:val="00653DCB"/>
    <w:rsid w:val="006545A0"/>
    <w:rsid w:val="006552A6"/>
    <w:rsid w:val="0065534E"/>
    <w:rsid w:val="00655BF0"/>
    <w:rsid w:val="006560A9"/>
    <w:rsid w:val="00656971"/>
    <w:rsid w:val="006572A3"/>
    <w:rsid w:val="0065738A"/>
    <w:rsid w:val="006577A2"/>
    <w:rsid w:val="006600BF"/>
    <w:rsid w:val="00660B38"/>
    <w:rsid w:val="00660F15"/>
    <w:rsid w:val="006620EF"/>
    <w:rsid w:val="006621C0"/>
    <w:rsid w:val="006623B0"/>
    <w:rsid w:val="00662B41"/>
    <w:rsid w:val="006639B8"/>
    <w:rsid w:val="00664561"/>
    <w:rsid w:val="00665FF9"/>
    <w:rsid w:val="00666AC8"/>
    <w:rsid w:val="00667313"/>
    <w:rsid w:val="006678DA"/>
    <w:rsid w:val="00667A53"/>
    <w:rsid w:val="00670284"/>
    <w:rsid w:val="006705A5"/>
    <w:rsid w:val="0067095A"/>
    <w:rsid w:val="0067100F"/>
    <w:rsid w:val="006716B6"/>
    <w:rsid w:val="006719C8"/>
    <w:rsid w:val="00672FF6"/>
    <w:rsid w:val="00673478"/>
    <w:rsid w:val="006739C3"/>
    <w:rsid w:val="00673AFE"/>
    <w:rsid w:val="0067438F"/>
    <w:rsid w:val="00674670"/>
    <w:rsid w:val="00674BCE"/>
    <w:rsid w:val="00674FB6"/>
    <w:rsid w:val="00675571"/>
    <w:rsid w:val="00676BDC"/>
    <w:rsid w:val="00676C50"/>
    <w:rsid w:val="00676D26"/>
    <w:rsid w:val="00676E31"/>
    <w:rsid w:val="00676F77"/>
    <w:rsid w:val="006770B3"/>
    <w:rsid w:val="0067737B"/>
    <w:rsid w:val="00680C8B"/>
    <w:rsid w:val="00680D0B"/>
    <w:rsid w:val="00680E39"/>
    <w:rsid w:val="00681189"/>
    <w:rsid w:val="0068166A"/>
    <w:rsid w:val="00681BA3"/>
    <w:rsid w:val="00683D6C"/>
    <w:rsid w:val="00683F31"/>
    <w:rsid w:val="006844AE"/>
    <w:rsid w:val="0068463D"/>
    <w:rsid w:val="00684752"/>
    <w:rsid w:val="006849CA"/>
    <w:rsid w:val="00684FFD"/>
    <w:rsid w:val="006853DD"/>
    <w:rsid w:val="006859B7"/>
    <w:rsid w:val="00685B52"/>
    <w:rsid w:val="00686662"/>
    <w:rsid w:val="00686855"/>
    <w:rsid w:val="00686CDA"/>
    <w:rsid w:val="00687044"/>
    <w:rsid w:val="00687B34"/>
    <w:rsid w:val="00690169"/>
    <w:rsid w:val="006905E9"/>
    <w:rsid w:val="0069163C"/>
    <w:rsid w:val="00691BCB"/>
    <w:rsid w:val="006923CE"/>
    <w:rsid w:val="00692491"/>
    <w:rsid w:val="006928BC"/>
    <w:rsid w:val="00692BBE"/>
    <w:rsid w:val="00692DD1"/>
    <w:rsid w:val="00692EEF"/>
    <w:rsid w:val="00693310"/>
    <w:rsid w:val="006939A5"/>
    <w:rsid w:val="0069425A"/>
    <w:rsid w:val="00694363"/>
    <w:rsid w:val="00694449"/>
    <w:rsid w:val="006945CA"/>
    <w:rsid w:val="006945CD"/>
    <w:rsid w:val="00694A32"/>
    <w:rsid w:val="0069512A"/>
    <w:rsid w:val="00695D78"/>
    <w:rsid w:val="00695F9E"/>
    <w:rsid w:val="00696B30"/>
    <w:rsid w:val="00696D46"/>
    <w:rsid w:val="006972A2"/>
    <w:rsid w:val="006977B2"/>
    <w:rsid w:val="00697E52"/>
    <w:rsid w:val="006A044E"/>
    <w:rsid w:val="006A050F"/>
    <w:rsid w:val="006A06A4"/>
    <w:rsid w:val="006A09D3"/>
    <w:rsid w:val="006A0B17"/>
    <w:rsid w:val="006A0CA0"/>
    <w:rsid w:val="006A0F6E"/>
    <w:rsid w:val="006A185F"/>
    <w:rsid w:val="006A2332"/>
    <w:rsid w:val="006A2C84"/>
    <w:rsid w:val="006A3280"/>
    <w:rsid w:val="006A3931"/>
    <w:rsid w:val="006A3BBA"/>
    <w:rsid w:val="006A3FA6"/>
    <w:rsid w:val="006A494E"/>
    <w:rsid w:val="006A4AF5"/>
    <w:rsid w:val="006A5612"/>
    <w:rsid w:val="006A58DC"/>
    <w:rsid w:val="006A65BF"/>
    <w:rsid w:val="006A75CB"/>
    <w:rsid w:val="006A7611"/>
    <w:rsid w:val="006A7705"/>
    <w:rsid w:val="006A7B9C"/>
    <w:rsid w:val="006B033F"/>
    <w:rsid w:val="006B0728"/>
    <w:rsid w:val="006B081B"/>
    <w:rsid w:val="006B099D"/>
    <w:rsid w:val="006B19E4"/>
    <w:rsid w:val="006B1F58"/>
    <w:rsid w:val="006B227E"/>
    <w:rsid w:val="006B280D"/>
    <w:rsid w:val="006B2B96"/>
    <w:rsid w:val="006B317A"/>
    <w:rsid w:val="006B33FB"/>
    <w:rsid w:val="006B39DB"/>
    <w:rsid w:val="006B3CC6"/>
    <w:rsid w:val="006B3F51"/>
    <w:rsid w:val="006B41B2"/>
    <w:rsid w:val="006B480D"/>
    <w:rsid w:val="006B5CAE"/>
    <w:rsid w:val="006B672E"/>
    <w:rsid w:val="006B7BC3"/>
    <w:rsid w:val="006B7CFE"/>
    <w:rsid w:val="006C050E"/>
    <w:rsid w:val="006C069C"/>
    <w:rsid w:val="006C07EF"/>
    <w:rsid w:val="006C0CE6"/>
    <w:rsid w:val="006C0FBC"/>
    <w:rsid w:val="006C12E3"/>
    <w:rsid w:val="006C167D"/>
    <w:rsid w:val="006C1BEC"/>
    <w:rsid w:val="006C1E79"/>
    <w:rsid w:val="006C1E8E"/>
    <w:rsid w:val="006C206A"/>
    <w:rsid w:val="006C2645"/>
    <w:rsid w:val="006C279E"/>
    <w:rsid w:val="006C296C"/>
    <w:rsid w:val="006C2CD9"/>
    <w:rsid w:val="006C2F09"/>
    <w:rsid w:val="006C2F11"/>
    <w:rsid w:val="006C2F72"/>
    <w:rsid w:val="006C31B7"/>
    <w:rsid w:val="006C36F7"/>
    <w:rsid w:val="006C3826"/>
    <w:rsid w:val="006C3D49"/>
    <w:rsid w:val="006C44C7"/>
    <w:rsid w:val="006C4985"/>
    <w:rsid w:val="006C5301"/>
    <w:rsid w:val="006C693A"/>
    <w:rsid w:val="006C7043"/>
    <w:rsid w:val="006C75BB"/>
    <w:rsid w:val="006C7A4C"/>
    <w:rsid w:val="006C7FDB"/>
    <w:rsid w:val="006D026A"/>
    <w:rsid w:val="006D02FC"/>
    <w:rsid w:val="006D0381"/>
    <w:rsid w:val="006D062B"/>
    <w:rsid w:val="006D1787"/>
    <w:rsid w:val="006D17A6"/>
    <w:rsid w:val="006D1938"/>
    <w:rsid w:val="006D1D9C"/>
    <w:rsid w:val="006D2330"/>
    <w:rsid w:val="006D2BCA"/>
    <w:rsid w:val="006D2E1C"/>
    <w:rsid w:val="006D2F8B"/>
    <w:rsid w:val="006D482A"/>
    <w:rsid w:val="006D4D04"/>
    <w:rsid w:val="006D565B"/>
    <w:rsid w:val="006D6107"/>
    <w:rsid w:val="006D6176"/>
    <w:rsid w:val="006D65D0"/>
    <w:rsid w:val="006D6FE6"/>
    <w:rsid w:val="006D7433"/>
    <w:rsid w:val="006D769C"/>
    <w:rsid w:val="006E0351"/>
    <w:rsid w:val="006E0405"/>
    <w:rsid w:val="006E0DE5"/>
    <w:rsid w:val="006E114F"/>
    <w:rsid w:val="006E15B7"/>
    <w:rsid w:val="006E16DD"/>
    <w:rsid w:val="006E22FD"/>
    <w:rsid w:val="006E23E0"/>
    <w:rsid w:val="006E2435"/>
    <w:rsid w:val="006E2C01"/>
    <w:rsid w:val="006E2CE0"/>
    <w:rsid w:val="006E3806"/>
    <w:rsid w:val="006E3E6C"/>
    <w:rsid w:val="006E466C"/>
    <w:rsid w:val="006E479D"/>
    <w:rsid w:val="006E4B36"/>
    <w:rsid w:val="006E4FF0"/>
    <w:rsid w:val="006E531D"/>
    <w:rsid w:val="006E64A2"/>
    <w:rsid w:val="006E6C06"/>
    <w:rsid w:val="006E7454"/>
    <w:rsid w:val="006E753F"/>
    <w:rsid w:val="006E76EE"/>
    <w:rsid w:val="006E7AFE"/>
    <w:rsid w:val="006E7C56"/>
    <w:rsid w:val="006F0C86"/>
    <w:rsid w:val="006F0E7A"/>
    <w:rsid w:val="006F10E8"/>
    <w:rsid w:val="006F183C"/>
    <w:rsid w:val="006F1F1D"/>
    <w:rsid w:val="006F24DA"/>
    <w:rsid w:val="006F2520"/>
    <w:rsid w:val="006F273A"/>
    <w:rsid w:val="006F2C90"/>
    <w:rsid w:val="006F35E8"/>
    <w:rsid w:val="006F3981"/>
    <w:rsid w:val="006F3CE3"/>
    <w:rsid w:val="006F3F87"/>
    <w:rsid w:val="006F42EB"/>
    <w:rsid w:val="006F4668"/>
    <w:rsid w:val="006F4A2D"/>
    <w:rsid w:val="006F4D58"/>
    <w:rsid w:val="006F5007"/>
    <w:rsid w:val="006F5124"/>
    <w:rsid w:val="006F57FC"/>
    <w:rsid w:val="006F58BF"/>
    <w:rsid w:val="006F5DF9"/>
    <w:rsid w:val="006F5FF1"/>
    <w:rsid w:val="006F6166"/>
    <w:rsid w:val="006F656E"/>
    <w:rsid w:val="006F6C05"/>
    <w:rsid w:val="006F6F5B"/>
    <w:rsid w:val="006F71E5"/>
    <w:rsid w:val="006F77CE"/>
    <w:rsid w:val="006F7929"/>
    <w:rsid w:val="006F79C0"/>
    <w:rsid w:val="006F7F89"/>
    <w:rsid w:val="00700B24"/>
    <w:rsid w:val="00701911"/>
    <w:rsid w:val="007021D8"/>
    <w:rsid w:val="00702401"/>
    <w:rsid w:val="00702A08"/>
    <w:rsid w:val="0070385A"/>
    <w:rsid w:val="007039BD"/>
    <w:rsid w:val="00703AFF"/>
    <w:rsid w:val="0070419D"/>
    <w:rsid w:val="0070581C"/>
    <w:rsid w:val="007064CF"/>
    <w:rsid w:val="00706517"/>
    <w:rsid w:val="00706771"/>
    <w:rsid w:val="00706A47"/>
    <w:rsid w:val="00706B7C"/>
    <w:rsid w:val="0070742A"/>
    <w:rsid w:val="00707447"/>
    <w:rsid w:val="00707654"/>
    <w:rsid w:val="00710242"/>
    <w:rsid w:val="00710705"/>
    <w:rsid w:val="00710C75"/>
    <w:rsid w:val="00711003"/>
    <w:rsid w:val="00711B63"/>
    <w:rsid w:val="00711EB6"/>
    <w:rsid w:val="007121EF"/>
    <w:rsid w:val="007122CF"/>
    <w:rsid w:val="00712361"/>
    <w:rsid w:val="007123BC"/>
    <w:rsid w:val="00713278"/>
    <w:rsid w:val="00713EF7"/>
    <w:rsid w:val="00713FBA"/>
    <w:rsid w:val="007151CF"/>
    <w:rsid w:val="007156C6"/>
    <w:rsid w:val="007156E3"/>
    <w:rsid w:val="007158DD"/>
    <w:rsid w:val="007166AE"/>
    <w:rsid w:val="00717328"/>
    <w:rsid w:val="00720C57"/>
    <w:rsid w:val="00720E90"/>
    <w:rsid w:val="0072184C"/>
    <w:rsid w:val="00721EF6"/>
    <w:rsid w:val="00722340"/>
    <w:rsid w:val="007223B7"/>
    <w:rsid w:val="007228D4"/>
    <w:rsid w:val="00723679"/>
    <w:rsid w:val="00723D18"/>
    <w:rsid w:val="0072500F"/>
    <w:rsid w:val="00725443"/>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2626"/>
    <w:rsid w:val="00732EDD"/>
    <w:rsid w:val="0073389C"/>
    <w:rsid w:val="00733BAF"/>
    <w:rsid w:val="00733DFB"/>
    <w:rsid w:val="0073418C"/>
    <w:rsid w:val="00734E0B"/>
    <w:rsid w:val="007352BE"/>
    <w:rsid w:val="007355D0"/>
    <w:rsid w:val="00736511"/>
    <w:rsid w:val="00736F83"/>
    <w:rsid w:val="00736FD4"/>
    <w:rsid w:val="00737592"/>
    <w:rsid w:val="00737A7E"/>
    <w:rsid w:val="00737DD2"/>
    <w:rsid w:val="007403EA"/>
    <w:rsid w:val="0074051A"/>
    <w:rsid w:val="00740565"/>
    <w:rsid w:val="0074076F"/>
    <w:rsid w:val="0074082C"/>
    <w:rsid w:val="00740B7A"/>
    <w:rsid w:val="0074146A"/>
    <w:rsid w:val="00741583"/>
    <w:rsid w:val="00742256"/>
    <w:rsid w:val="00742CF3"/>
    <w:rsid w:val="00743316"/>
    <w:rsid w:val="00743C38"/>
    <w:rsid w:val="00744070"/>
    <w:rsid w:val="007440D5"/>
    <w:rsid w:val="00744155"/>
    <w:rsid w:val="0074460B"/>
    <w:rsid w:val="007447EB"/>
    <w:rsid w:val="007448DF"/>
    <w:rsid w:val="00744E05"/>
    <w:rsid w:val="00745F4B"/>
    <w:rsid w:val="007461FA"/>
    <w:rsid w:val="007466F9"/>
    <w:rsid w:val="00746F0F"/>
    <w:rsid w:val="00747E72"/>
    <w:rsid w:val="00747F97"/>
    <w:rsid w:val="007502CA"/>
    <w:rsid w:val="0075033C"/>
    <w:rsid w:val="00750341"/>
    <w:rsid w:val="00750EA4"/>
    <w:rsid w:val="007511F8"/>
    <w:rsid w:val="0075137F"/>
    <w:rsid w:val="00751C91"/>
    <w:rsid w:val="00752289"/>
    <w:rsid w:val="00752BD0"/>
    <w:rsid w:val="00752E41"/>
    <w:rsid w:val="00753A70"/>
    <w:rsid w:val="00753B05"/>
    <w:rsid w:val="00753F0D"/>
    <w:rsid w:val="00754599"/>
    <w:rsid w:val="0075469C"/>
    <w:rsid w:val="00754903"/>
    <w:rsid w:val="00755063"/>
    <w:rsid w:val="007556CE"/>
    <w:rsid w:val="00755CCA"/>
    <w:rsid w:val="0075678A"/>
    <w:rsid w:val="007578C5"/>
    <w:rsid w:val="00757F37"/>
    <w:rsid w:val="0076012A"/>
    <w:rsid w:val="00760222"/>
    <w:rsid w:val="0076110D"/>
    <w:rsid w:val="0076115B"/>
    <w:rsid w:val="00761383"/>
    <w:rsid w:val="00761C4C"/>
    <w:rsid w:val="00761F07"/>
    <w:rsid w:val="00762353"/>
    <w:rsid w:val="00762C5E"/>
    <w:rsid w:val="00762DB4"/>
    <w:rsid w:val="0076410A"/>
    <w:rsid w:val="007641A6"/>
    <w:rsid w:val="00764B78"/>
    <w:rsid w:val="00764B9A"/>
    <w:rsid w:val="00765B0C"/>
    <w:rsid w:val="00765BFD"/>
    <w:rsid w:val="00766068"/>
    <w:rsid w:val="00767576"/>
    <w:rsid w:val="00767B44"/>
    <w:rsid w:val="00767D9D"/>
    <w:rsid w:val="00770133"/>
    <w:rsid w:val="0077136E"/>
    <w:rsid w:val="007714AD"/>
    <w:rsid w:val="0077163E"/>
    <w:rsid w:val="00771817"/>
    <w:rsid w:val="00771D73"/>
    <w:rsid w:val="00772344"/>
    <w:rsid w:val="007725CE"/>
    <w:rsid w:val="00772F95"/>
    <w:rsid w:val="007738BC"/>
    <w:rsid w:val="00773E5D"/>
    <w:rsid w:val="0077462E"/>
    <w:rsid w:val="00775CFE"/>
    <w:rsid w:val="007763FE"/>
    <w:rsid w:val="007765C4"/>
    <w:rsid w:val="00776697"/>
    <w:rsid w:val="0077771C"/>
    <w:rsid w:val="00777B34"/>
    <w:rsid w:val="007809CA"/>
    <w:rsid w:val="00780D9E"/>
    <w:rsid w:val="00780F98"/>
    <w:rsid w:val="007817BD"/>
    <w:rsid w:val="00781B17"/>
    <w:rsid w:val="0078250C"/>
    <w:rsid w:val="0078296F"/>
    <w:rsid w:val="00782C97"/>
    <w:rsid w:val="00782E16"/>
    <w:rsid w:val="00783127"/>
    <w:rsid w:val="00783A20"/>
    <w:rsid w:val="00783DEF"/>
    <w:rsid w:val="00784165"/>
    <w:rsid w:val="007846A8"/>
    <w:rsid w:val="007853DB"/>
    <w:rsid w:val="007855AB"/>
    <w:rsid w:val="00785730"/>
    <w:rsid w:val="00785CF8"/>
    <w:rsid w:val="00785D23"/>
    <w:rsid w:val="00786243"/>
    <w:rsid w:val="00786470"/>
    <w:rsid w:val="00786BCD"/>
    <w:rsid w:val="00786C23"/>
    <w:rsid w:val="007870A8"/>
    <w:rsid w:val="007877D4"/>
    <w:rsid w:val="00787DA7"/>
    <w:rsid w:val="00787EEA"/>
    <w:rsid w:val="00787F3A"/>
    <w:rsid w:val="00787FDB"/>
    <w:rsid w:val="007908BD"/>
    <w:rsid w:val="00791153"/>
    <w:rsid w:val="00791328"/>
    <w:rsid w:val="0079172C"/>
    <w:rsid w:val="00791BA8"/>
    <w:rsid w:val="00791EA1"/>
    <w:rsid w:val="0079229B"/>
    <w:rsid w:val="0079357A"/>
    <w:rsid w:val="00794BA1"/>
    <w:rsid w:val="007950AF"/>
    <w:rsid w:val="007954E3"/>
    <w:rsid w:val="007956A9"/>
    <w:rsid w:val="007957E1"/>
    <w:rsid w:val="0079594D"/>
    <w:rsid w:val="00795A52"/>
    <w:rsid w:val="00796597"/>
    <w:rsid w:val="00797CA5"/>
    <w:rsid w:val="007A0459"/>
    <w:rsid w:val="007A0798"/>
    <w:rsid w:val="007A0A13"/>
    <w:rsid w:val="007A1253"/>
    <w:rsid w:val="007A1AEE"/>
    <w:rsid w:val="007A1C3C"/>
    <w:rsid w:val="007A1F5B"/>
    <w:rsid w:val="007A2C93"/>
    <w:rsid w:val="007A2F6F"/>
    <w:rsid w:val="007A2FE6"/>
    <w:rsid w:val="007A3F8D"/>
    <w:rsid w:val="007A3FF0"/>
    <w:rsid w:val="007A42F0"/>
    <w:rsid w:val="007A44D3"/>
    <w:rsid w:val="007A4E8A"/>
    <w:rsid w:val="007A5186"/>
    <w:rsid w:val="007A58F6"/>
    <w:rsid w:val="007A59C2"/>
    <w:rsid w:val="007A6325"/>
    <w:rsid w:val="007A65A7"/>
    <w:rsid w:val="007A660E"/>
    <w:rsid w:val="007A6C13"/>
    <w:rsid w:val="007B0026"/>
    <w:rsid w:val="007B14FA"/>
    <w:rsid w:val="007B1C86"/>
    <w:rsid w:val="007B2216"/>
    <w:rsid w:val="007B2419"/>
    <w:rsid w:val="007B29C4"/>
    <w:rsid w:val="007B3007"/>
    <w:rsid w:val="007B32CB"/>
    <w:rsid w:val="007B3C6E"/>
    <w:rsid w:val="007B415D"/>
    <w:rsid w:val="007B41D3"/>
    <w:rsid w:val="007B44B0"/>
    <w:rsid w:val="007B47DA"/>
    <w:rsid w:val="007B520F"/>
    <w:rsid w:val="007B5322"/>
    <w:rsid w:val="007B559B"/>
    <w:rsid w:val="007B5A32"/>
    <w:rsid w:val="007B5DF6"/>
    <w:rsid w:val="007B5E5B"/>
    <w:rsid w:val="007B5F7C"/>
    <w:rsid w:val="007B605E"/>
    <w:rsid w:val="007B6DEA"/>
    <w:rsid w:val="007B7551"/>
    <w:rsid w:val="007B75F6"/>
    <w:rsid w:val="007B77CC"/>
    <w:rsid w:val="007C00B1"/>
    <w:rsid w:val="007C0277"/>
    <w:rsid w:val="007C0AF5"/>
    <w:rsid w:val="007C0EC3"/>
    <w:rsid w:val="007C0F76"/>
    <w:rsid w:val="007C13BB"/>
    <w:rsid w:val="007C1980"/>
    <w:rsid w:val="007C245A"/>
    <w:rsid w:val="007C2AED"/>
    <w:rsid w:val="007C5280"/>
    <w:rsid w:val="007C54CA"/>
    <w:rsid w:val="007C6247"/>
    <w:rsid w:val="007C6461"/>
    <w:rsid w:val="007C6E0E"/>
    <w:rsid w:val="007C6E79"/>
    <w:rsid w:val="007C7071"/>
    <w:rsid w:val="007C7A30"/>
    <w:rsid w:val="007D04CA"/>
    <w:rsid w:val="007D09BA"/>
    <w:rsid w:val="007D0F87"/>
    <w:rsid w:val="007D1052"/>
    <w:rsid w:val="007D1B5A"/>
    <w:rsid w:val="007D1E40"/>
    <w:rsid w:val="007D22CE"/>
    <w:rsid w:val="007D2598"/>
    <w:rsid w:val="007D3B89"/>
    <w:rsid w:val="007D4021"/>
    <w:rsid w:val="007D43BF"/>
    <w:rsid w:val="007D480B"/>
    <w:rsid w:val="007D4E7A"/>
    <w:rsid w:val="007D5041"/>
    <w:rsid w:val="007D54BB"/>
    <w:rsid w:val="007D58F8"/>
    <w:rsid w:val="007D5930"/>
    <w:rsid w:val="007D5C2B"/>
    <w:rsid w:val="007D5D14"/>
    <w:rsid w:val="007D5EF0"/>
    <w:rsid w:val="007D6010"/>
    <w:rsid w:val="007D62A1"/>
    <w:rsid w:val="007D6B84"/>
    <w:rsid w:val="007D6C43"/>
    <w:rsid w:val="007D6D19"/>
    <w:rsid w:val="007D7991"/>
    <w:rsid w:val="007E01AC"/>
    <w:rsid w:val="007E0F10"/>
    <w:rsid w:val="007E1CD7"/>
    <w:rsid w:val="007E1EA9"/>
    <w:rsid w:val="007E216F"/>
    <w:rsid w:val="007E243E"/>
    <w:rsid w:val="007E247B"/>
    <w:rsid w:val="007E2E5E"/>
    <w:rsid w:val="007E3782"/>
    <w:rsid w:val="007E37BB"/>
    <w:rsid w:val="007E3869"/>
    <w:rsid w:val="007E436B"/>
    <w:rsid w:val="007E5D8D"/>
    <w:rsid w:val="007E6877"/>
    <w:rsid w:val="007E7D6C"/>
    <w:rsid w:val="007F00D1"/>
    <w:rsid w:val="007F01C4"/>
    <w:rsid w:val="007F11EE"/>
    <w:rsid w:val="007F133F"/>
    <w:rsid w:val="007F24A3"/>
    <w:rsid w:val="007F2BF8"/>
    <w:rsid w:val="007F3A23"/>
    <w:rsid w:val="007F3C02"/>
    <w:rsid w:val="007F3D71"/>
    <w:rsid w:val="007F4089"/>
    <w:rsid w:val="007F429B"/>
    <w:rsid w:val="007F4E20"/>
    <w:rsid w:val="007F4EB6"/>
    <w:rsid w:val="007F4F78"/>
    <w:rsid w:val="007F52F7"/>
    <w:rsid w:val="007F558C"/>
    <w:rsid w:val="007F60A4"/>
    <w:rsid w:val="007F6594"/>
    <w:rsid w:val="007F66C3"/>
    <w:rsid w:val="007F6E8C"/>
    <w:rsid w:val="007F7219"/>
    <w:rsid w:val="007F77C1"/>
    <w:rsid w:val="007F7D12"/>
    <w:rsid w:val="007F7FBF"/>
    <w:rsid w:val="008002A1"/>
    <w:rsid w:val="008009FF"/>
    <w:rsid w:val="0080116A"/>
    <w:rsid w:val="008011E2"/>
    <w:rsid w:val="00801743"/>
    <w:rsid w:val="00802C4F"/>
    <w:rsid w:val="0080361F"/>
    <w:rsid w:val="00803F1A"/>
    <w:rsid w:val="0080412D"/>
    <w:rsid w:val="00804576"/>
    <w:rsid w:val="008047B2"/>
    <w:rsid w:val="008049F1"/>
    <w:rsid w:val="00804FB6"/>
    <w:rsid w:val="00805823"/>
    <w:rsid w:val="00805AAA"/>
    <w:rsid w:val="00805BA0"/>
    <w:rsid w:val="00805DD9"/>
    <w:rsid w:val="00805F39"/>
    <w:rsid w:val="00805F91"/>
    <w:rsid w:val="0080651F"/>
    <w:rsid w:val="008067C4"/>
    <w:rsid w:val="00806812"/>
    <w:rsid w:val="00806FD0"/>
    <w:rsid w:val="00807BB1"/>
    <w:rsid w:val="00810201"/>
    <w:rsid w:val="00810AC0"/>
    <w:rsid w:val="00811FC2"/>
    <w:rsid w:val="008121D0"/>
    <w:rsid w:val="00812984"/>
    <w:rsid w:val="00812B59"/>
    <w:rsid w:val="00813C9C"/>
    <w:rsid w:val="0081409F"/>
    <w:rsid w:val="00814670"/>
    <w:rsid w:val="0081492E"/>
    <w:rsid w:val="00814B1D"/>
    <w:rsid w:val="00815470"/>
    <w:rsid w:val="00815A40"/>
    <w:rsid w:val="00817D0D"/>
    <w:rsid w:val="008201A2"/>
    <w:rsid w:val="00820318"/>
    <w:rsid w:val="00820CA3"/>
    <w:rsid w:val="00820DED"/>
    <w:rsid w:val="00821A36"/>
    <w:rsid w:val="00821B5D"/>
    <w:rsid w:val="0082258E"/>
    <w:rsid w:val="00822655"/>
    <w:rsid w:val="00823396"/>
    <w:rsid w:val="00824614"/>
    <w:rsid w:val="008247DD"/>
    <w:rsid w:val="00825E27"/>
    <w:rsid w:val="0082781E"/>
    <w:rsid w:val="0083151D"/>
    <w:rsid w:val="00831824"/>
    <w:rsid w:val="00831FF3"/>
    <w:rsid w:val="008324CE"/>
    <w:rsid w:val="00832ED6"/>
    <w:rsid w:val="00832FAC"/>
    <w:rsid w:val="00833C33"/>
    <w:rsid w:val="008350B5"/>
    <w:rsid w:val="00836462"/>
    <w:rsid w:val="00836835"/>
    <w:rsid w:val="008368CE"/>
    <w:rsid w:val="00836B04"/>
    <w:rsid w:val="00837135"/>
    <w:rsid w:val="0083730A"/>
    <w:rsid w:val="00837FA0"/>
    <w:rsid w:val="008400AB"/>
    <w:rsid w:val="008404E8"/>
    <w:rsid w:val="008416F1"/>
    <w:rsid w:val="00842275"/>
    <w:rsid w:val="00842524"/>
    <w:rsid w:val="00842A00"/>
    <w:rsid w:val="00842B68"/>
    <w:rsid w:val="00843A9C"/>
    <w:rsid w:val="00843B20"/>
    <w:rsid w:val="0084408F"/>
    <w:rsid w:val="008440AB"/>
    <w:rsid w:val="0084426E"/>
    <w:rsid w:val="0084545B"/>
    <w:rsid w:val="00845789"/>
    <w:rsid w:val="00846426"/>
    <w:rsid w:val="00846844"/>
    <w:rsid w:val="00847181"/>
    <w:rsid w:val="00847CA7"/>
    <w:rsid w:val="00847D0D"/>
    <w:rsid w:val="00847D5C"/>
    <w:rsid w:val="008502C7"/>
    <w:rsid w:val="008503A8"/>
    <w:rsid w:val="00850EDD"/>
    <w:rsid w:val="00850FA2"/>
    <w:rsid w:val="008510AB"/>
    <w:rsid w:val="00853898"/>
    <w:rsid w:val="008545F0"/>
    <w:rsid w:val="00854B03"/>
    <w:rsid w:val="00855DDD"/>
    <w:rsid w:val="00855FBF"/>
    <w:rsid w:val="0085627A"/>
    <w:rsid w:val="0085688E"/>
    <w:rsid w:val="00856B36"/>
    <w:rsid w:val="00856E82"/>
    <w:rsid w:val="00857029"/>
    <w:rsid w:val="0085763C"/>
    <w:rsid w:val="00857ADC"/>
    <w:rsid w:val="00860775"/>
    <w:rsid w:val="008609DD"/>
    <w:rsid w:val="00860B07"/>
    <w:rsid w:val="00861061"/>
    <w:rsid w:val="008611DB"/>
    <w:rsid w:val="0086126D"/>
    <w:rsid w:val="00862116"/>
    <w:rsid w:val="008624EB"/>
    <w:rsid w:val="00864433"/>
    <w:rsid w:val="008646BC"/>
    <w:rsid w:val="00864DCA"/>
    <w:rsid w:val="00865414"/>
    <w:rsid w:val="0086577C"/>
    <w:rsid w:val="0086688B"/>
    <w:rsid w:val="00866E63"/>
    <w:rsid w:val="00867253"/>
    <w:rsid w:val="00867D1D"/>
    <w:rsid w:val="0087003B"/>
    <w:rsid w:val="00871F71"/>
    <w:rsid w:val="00872271"/>
    <w:rsid w:val="008724A1"/>
    <w:rsid w:val="00872B41"/>
    <w:rsid w:val="00872BB8"/>
    <w:rsid w:val="0087345A"/>
    <w:rsid w:val="0087432D"/>
    <w:rsid w:val="00874BD7"/>
    <w:rsid w:val="00875348"/>
    <w:rsid w:val="008753C6"/>
    <w:rsid w:val="00875421"/>
    <w:rsid w:val="00875A6F"/>
    <w:rsid w:val="00875B8E"/>
    <w:rsid w:val="00875E04"/>
    <w:rsid w:val="00875E6E"/>
    <w:rsid w:val="00876669"/>
    <w:rsid w:val="00876C4A"/>
    <w:rsid w:val="00877020"/>
    <w:rsid w:val="00877323"/>
    <w:rsid w:val="00877A6D"/>
    <w:rsid w:val="00877ACC"/>
    <w:rsid w:val="00877B59"/>
    <w:rsid w:val="00880045"/>
    <w:rsid w:val="008813EE"/>
    <w:rsid w:val="008821C9"/>
    <w:rsid w:val="00882DE8"/>
    <w:rsid w:val="008831F4"/>
    <w:rsid w:val="008832B5"/>
    <w:rsid w:val="0088392D"/>
    <w:rsid w:val="00883C93"/>
    <w:rsid w:val="00884F3E"/>
    <w:rsid w:val="00885064"/>
    <w:rsid w:val="00886D5D"/>
    <w:rsid w:val="008870BC"/>
    <w:rsid w:val="008879F8"/>
    <w:rsid w:val="0089027E"/>
    <w:rsid w:val="008905FD"/>
    <w:rsid w:val="008915B6"/>
    <w:rsid w:val="00891AE5"/>
    <w:rsid w:val="00891EB7"/>
    <w:rsid w:val="0089237A"/>
    <w:rsid w:val="00892B23"/>
    <w:rsid w:val="00892D55"/>
    <w:rsid w:val="00892F5D"/>
    <w:rsid w:val="0089343C"/>
    <w:rsid w:val="00893531"/>
    <w:rsid w:val="0089425F"/>
    <w:rsid w:val="00894819"/>
    <w:rsid w:val="00894A29"/>
    <w:rsid w:val="00894D05"/>
    <w:rsid w:val="00895CB0"/>
    <w:rsid w:val="00895EFD"/>
    <w:rsid w:val="00896742"/>
    <w:rsid w:val="00896953"/>
    <w:rsid w:val="008A09EC"/>
    <w:rsid w:val="008A0B25"/>
    <w:rsid w:val="008A0C3A"/>
    <w:rsid w:val="008A1A13"/>
    <w:rsid w:val="008A213D"/>
    <w:rsid w:val="008A2C57"/>
    <w:rsid w:val="008A2F9E"/>
    <w:rsid w:val="008A49CF"/>
    <w:rsid w:val="008A522F"/>
    <w:rsid w:val="008A5331"/>
    <w:rsid w:val="008A54A2"/>
    <w:rsid w:val="008A576C"/>
    <w:rsid w:val="008A6289"/>
    <w:rsid w:val="008A62E7"/>
    <w:rsid w:val="008A682E"/>
    <w:rsid w:val="008A69E2"/>
    <w:rsid w:val="008A6E87"/>
    <w:rsid w:val="008A71B2"/>
    <w:rsid w:val="008A7E44"/>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67B6"/>
    <w:rsid w:val="008B72B7"/>
    <w:rsid w:val="008B74E2"/>
    <w:rsid w:val="008B797A"/>
    <w:rsid w:val="008C07F7"/>
    <w:rsid w:val="008C0C22"/>
    <w:rsid w:val="008C10EA"/>
    <w:rsid w:val="008C22B3"/>
    <w:rsid w:val="008C23B4"/>
    <w:rsid w:val="008C2456"/>
    <w:rsid w:val="008C28F5"/>
    <w:rsid w:val="008C290B"/>
    <w:rsid w:val="008C2938"/>
    <w:rsid w:val="008C3017"/>
    <w:rsid w:val="008C3256"/>
    <w:rsid w:val="008C35E7"/>
    <w:rsid w:val="008C3B3D"/>
    <w:rsid w:val="008C3FA4"/>
    <w:rsid w:val="008C4194"/>
    <w:rsid w:val="008C4814"/>
    <w:rsid w:val="008C4B84"/>
    <w:rsid w:val="008C55A0"/>
    <w:rsid w:val="008C57D2"/>
    <w:rsid w:val="008C5EDC"/>
    <w:rsid w:val="008C6617"/>
    <w:rsid w:val="008C6825"/>
    <w:rsid w:val="008C6F27"/>
    <w:rsid w:val="008C73D8"/>
    <w:rsid w:val="008D0A3E"/>
    <w:rsid w:val="008D0CA7"/>
    <w:rsid w:val="008D1552"/>
    <w:rsid w:val="008D155B"/>
    <w:rsid w:val="008D1907"/>
    <w:rsid w:val="008D2C68"/>
    <w:rsid w:val="008D2E36"/>
    <w:rsid w:val="008D3A98"/>
    <w:rsid w:val="008D3D9E"/>
    <w:rsid w:val="008D3E12"/>
    <w:rsid w:val="008D41E8"/>
    <w:rsid w:val="008D4874"/>
    <w:rsid w:val="008D4E08"/>
    <w:rsid w:val="008D5848"/>
    <w:rsid w:val="008D5945"/>
    <w:rsid w:val="008D5CDC"/>
    <w:rsid w:val="008D673E"/>
    <w:rsid w:val="008D701A"/>
    <w:rsid w:val="008D7217"/>
    <w:rsid w:val="008D77CA"/>
    <w:rsid w:val="008D7B3B"/>
    <w:rsid w:val="008D7BEE"/>
    <w:rsid w:val="008E07BF"/>
    <w:rsid w:val="008E08A2"/>
    <w:rsid w:val="008E08AF"/>
    <w:rsid w:val="008E0A07"/>
    <w:rsid w:val="008E0A45"/>
    <w:rsid w:val="008E0EDD"/>
    <w:rsid w:val="008E1016"/>
    <w:rsid w:val="008E1792"/>
    <w:rsid w:val="008E1AC5"/>
    <w:rsid w:val="008E29B1"/>
    <w:rsid w:val="008E2FD8"/>
    <w:rsid w:val="008E33F3"/>
    <w:rsid w:val="008E39ED"/>
    <w:rsid w:val="008E3BB9"/>
    <w:rsid w:val="008E3DFE"/>
    <w:rsid w:val="008E41A1"/>
    <w:rsid w:val="008E4721"/>
    <w:rsid w:val="008E4E07"/>
    <w:rsid w:val="008E5107"/>
    <w:rsid w:val="008E628B"/>
    <w:rsid w:val="008E6769"/>
    <w:rsid w:val="008E6EA9"/>
    <w:rsid w:val="008E7300"/>
    <w:rsid w:val="008E7432"/>
    <w:rsid w:val="008E7ED1"/>
    <w:rsid w:val="008F00FE"/>
    <w:rsid w:val="008F0217"/>
    <w:rsid w:val="008F0BE9"/>
    <w:rsid w:val="008F0DFC"/>
    <w:rsid w:val="008F11D8"/>
    <w:rsid w:val="008F126A"/>
    <w:rsid w:val="008F1923"/>
    <w:rsid w:val="008F19C3"/>
    <w:rsid w:val="008F1E1B"/>
    <w:rsid w:val="008F2496"/>
    <w:rsid w:val="008F261A"/>
    <w:rsid w:val="008F2861"/>
    <w:rsid w:val="008F2E18"/>
    <w:rsid w:val="008F34DC"/>
    <w:rsid w:val="008F3850"/>
    <w:rsid w:val="008F3E50"/>
    <w:rsid w:val="008F4188"/>
    <w:rsid w:val="008F4189"/>
    <w:rsid w:val="008F4C12"/>
    <w:rsid w:val="008F4F7B"/>
    <w:rsid w:val="008F5611"/>
    <w:rsid w:val="008F6AE6"/>
    <w:rsid w:val="008F7E85"/>
    <w:rsid w:val="00900322"/>
    <w:rsid w:val="00900826"/>
    <w:rsid w:val="00901DA6"/>
    <w:rsid w:val="009026F8"/>
    <w:rsid w:val="00902DBE"/>
    <w:rsid w:val="00902E2E"/>
    <w:rsid w:val="00903459"/>
    <w:rsid w:val="00903A5B"/>
    <w:rsid w:val="00903DF9"/>
    <w:rsid w:val="00903F0A"/>
    <w:rsid w:val="00904171"/>
    <w:rsid w:val="00904671"/>
    <w:rsid w:val="00906DC5"/>
    <w:rsid w:val="00907043"/>
    <w:rsid w:val="009072D1"/>
    <w:rsid w:val="009074B7"/>
    <w:rsid w:val="00907754"/>
    <w:rsid w:val="00910594"/>
    <w:rsid w:val="0091097D"/>
    <w:rsid w:val="009111A2"/>
    <w:rsid w:val="009112EB"/>
    <w:rsid w:val="00911FE1"/>
    <w:rsid w:val="00912C17"/>
    <w:rsid w:val="00912E85"/>
    <w:rsid w:val="00912ECF"/>
    <w:rsid w:val="009134A0"/>
    <w:rsid w:val="009135B9"/>
    <w:rsid w:val="00913C8C"/>
    <w:rsid w:val="0091408D"/>
    <w:rsid w:val="0091454A"/>
    <w:rsid w:val="00914914"/>
    <w:rsid w:val="009151AC"/>
    <w:rsid w:val="00916A95"/>
    <w:rsid w:val="00916FD1"/>
    <w:rsid w:val="00917EFE"/>
    <w:rsid w:val="00917F03"/>
    <w:rsid w:val="00917F38"/>
    <w:rsid w:val="00917FB8"/>
    <w:rsid w:val="00920ECA"/>
    <w:rsid w:val="00920FE8"/>
    <w:rsid w:val="00921CF7"/>
    <w:rsid w:val="009222A7"/>
    <w:rsid w:val="00922A0E"/>
    <w:rsid w:val="009230C3"/>
    <w:rsid w:val="009234C3"/>
    <w:rsid w:val="00923BC1"/>
    <w:rsid w:val="00924461"/>
    <w:rsid w:val="00924489"/>
    <w:rsid w:val="0092532E"/>
    <w:rsid w:val="00925731"/>
    <w:rsid w:val="009258CF"/>
    <w:rsid w:val="00925AD5"/>
    <w:rsid w:val="00927522"/>
    <w:rsid w:val="009279D6"/>
    <w:rsid w:val="00927EBE"/>
    <w:rsid w:val="009300D2"/>
    <w:rsid w:val="00930AE7"/>
    <w:rsid w:val="00930D61"/>
    <w:rsid w:val="00930E6D"/>
    <w:rsid w:val="009318AB"/>
    <w:rsid w:val="00931C99"/>
    <w:rsid w:val="00931F23"/>
    <w:rsid w:val="00932C64"/>
    <w:rsid w:val="00932DA5"/>
    <w:rsid w:val="00933124"/>
    <w:rsid w:val="0093353B"/>
    <w:rsid w:val="009336CC"/>
    <w:rsid w:val="009338D8"/>
    <w:rsid w:val="00933C1D"/>
    <w:rsid w:val="00933C9A"/>
    <w:rsid w:val="00935030"/>
    <w:rsid w:val="009351C6"/>
    <w:rsid w:val="0093522F"/>
    <w:rsid w:val="009356CC"/>
    <w:rsid w:val="0093573A"/>
    <w:rsid w:val="00935A00"/>
    <w:rsid w:val="00935DC2"/>
    <w:rsid w:val="00936036"/>
    <w:rsid w:val="00936089"/>
    <w:rsid w:val="00936ABD"/>
    <w:rsid w:val="0093709E"/>
    <w:rsid w:val="0093742B"/>
    <w:rsid w:val="00940198"/>
    <w:rsid w:val="0094026B"/>
    <w:rsid w:val="009415FF"/>
    <w:rsid w:val="00941920"/>
    <w:rsid w:val="00941A40"/>
    <w:rsid w:val="00941FC3"/>
    <w:rsid w:val="00942523"/>
    <w:rsid w:val="009429D0"/>
    <w:rsid w:val="00943069"/>
    <w:rsid w:val="009431DC"/>
    <w:rsid w:val="00943768"/>
    <w:rsid w:val="00944AE4"/>
    <w:rsid w:val="00944B40"/>
    <w:rsid w:val="009456A5"/>
    <w:rsid w:val="009465D7"/>
    <w:rsid w:val="00947245"/>
    <w:rsid w:val="009473DA"/>
    <w:rsid w:val="00950575"/>
    <w:rsid w:val="00950AEE"/>
    <w:rsid w:val="00950C3C"/>
    <w:rsid w:val="00950C87"/>
    <w:rsid w:val="009514EA"/>
    <w:rsid w:val="00952159"/>
    <w:rsid w:val="0095248F"/>
    <w:rsid w:val="00952586"/>
    <w:rsid w:val="0095349D"/>
    <w:rsid w:val="00954ACE"/>
    <w:rsid w:val="00954EA9"/>
    <w:rsid w:val="00955DFB"/>
    <w:rsid w:val="0095601B"/>
    <w:rsid w:val="0095649D"/>
    <w:rsid w:val="009565FF"/>
    <w:rsid w:val="00956973"/>
    <w:rsid w:val="00956980"/>
    <w:rsid w:val="00956A88"/>
    <w:rsid w:val="0095721B"/>
    <w:rsid w:val="0095730C"/>
    <w:rsid w:val="00957896"/>
    <w:rsid w:val="00957B19"/>
    <w:rsid w:val="00960F6B"/>
    <w:rsid w:val="00961697"/>
    <w:rsid w:val="00961EBB"/>
    <w:rsid w:val="0096221F"/>
    <w:rsid w:val="00962584"/>
    <w:rsid w:val="00962D9E"/>
    <w:rsid w:val="0096313E"/>
    <w:rsid w:val="00963236"/>
    <w:rsid w:val="0096390E"/>
    <w:rsid w:val="00963E0D"/>
    <w:rsid w:val="00965627"/>
    <w:rsid w:val="009659D8"/>
    <w:rsid w:val="00965E0D"/>
    <w:rsid w:val="00965EFB"/>
    <w:rsid w:val="00966154"/>
    <w:rsid w:val="009675D0"/>
    <w:rsid w:val="00967A21"/>
    <w:rsid w:val="00967B43"/>
    <w:rsid w:val="00970F6A"/>
    <w:rsid w:val="009718D5"/>
    <w:rsid w:val="009719B7"/>
    <w:rsid w:val="00971D19"/>
    <w:rsid w:val="009722F8"/>
    <w:rsid w:val="00972737"/>
    <w:rsid w:val="00972C0D"/>
    <w:rsid w:val="00972CBE"/>
    <w:rsid w:val="00972CDF"/>
    <w:rsid w:val="00973B43"/>
    <w:rsid w:val="00973F9F"/>
    <w:rsid w:val="00974315"/>
    <w:rsid w:val="009746A1"/>
    <w:rsid w:val="00974980"/>
    <w:rsid w:val="00974C5C"/>
    <w:rsid w:val="0097503D"/>
    <w:rsid w:val="009751E7"/>
    <w:rsid w:val="009754B9"/>
    <w:rsid w:val="0097608B"/>
    <w:rsid w:val="009763D1"/>
    <w:rsid w:val="00977AD2"/>
    <w:rsid w:val="00977E5D"/>
    <w:rsid w:val="00980AB1"/>
    <w:rsid w:val="00980CFE"/>
    <w:rsid w:val="0098100C"/>
    <w:rsid w:val="0098177C"/>
    <w:rsid w:val="00982306"/>
    <w:rsid w:val="00982432"/>
    <w:rsid w:val="0098371C"/>
    <w:rsid w:val="0098465B"/>
    <w:rsid w:val="00984D7B"/>
    <w:rsid w:val="009858D3"/>
    <w:rsid w:val="00985BE6"/>
    <w:rsid w:val="00986274"/>
    <w:rsid w:val="009867C3"/>
    <w:rsid w:val="0098730C"/>
    <w:rsid w:val="009875A5"/>
    <w:rsid w:val="0099057F"/>
    <w:rsid w:val="00990703"/>
    <w:rsid w:val="0099097C"/>
    <w:rsid w:val="00991398"/>
    <w:rsid w:val="00991839"/>
    <w:rsid w:val="00991947"/>
    <w:rsid w:val="00992076"/>
    <w:rsid w:val="0099274A"/>
    <w:rsid w:val="00992765"/>
    <w:rsid w:val="00992BA5"/>
    <w:rsid w:val="00992C96"/>
    <w:rsid w:val="009934FE"/>
    <w:rsid w:val="00993615"/>
    <w:rsid w:val="0099371B"/>
    <w:rsid w:val="00993A6C"/>
    <w:rsid w:val="0099452C"/>
    <w:rsid w:val="00994D51"/>
    <w:rsid w:val="009969EC"/>
    <w:rsid w:val="009974B4"/>
    <w:rsid w:val="00997DF4"/>
    <w:rsid w:val="009A0658"/>
    <w:rsid w:val="009A1F8B"/>
    <w:rsid w:val="009A2054"/>
    <w:rsid w:val="009A27FA"/>
    <w:rsid w:val="009A3B71"/>
    <w:rsid w:val="009A4156"/>
    <w:rsid w:val="009A420D"/>
    <w:rsid w:val="009A4965"/>
    <w:rsid w:val="009A5181"/>
    <w:rsid w:val="009A640F"/>
    <w:rsid w:val="009A70F7"/>
    <w:rsid w:val="009A76D6"/>
    <w:rsid w:val="009A78AB"/>
    <w:rsid w:val="009B046B"/>
    <w:rsid w:val="009B1751"/>
    <w:rsid w:val="009B1A0C"/>
    <w:rsid w:val="009B21C5"/>
    <w:rsid w:val="009B3269"/>
    <w:rsid w:val="009B4AEF"/>
    <w:rsid w:val="009B5708"/>
    <w:rsid w:val="009B5B97"/>
    <w:rsid w:val="009B626C"/>
    <w:rsid w:val="009B6D66"/>
    <w:rsid w:val="009B73A0"/>
    <w:rsid w:val="009B73F5"/>
    <w:rsid w:val="009C0263"/>
    <w:rsid w:val="009C0886"/>
    <w:rsid w:val="009C0939"/>
    <w:rsid w:val="009C098D"/>
    <w:rsid w:val="009C14E2"/>
    <w:rsid w:val="009C340B"/>
    <w:rsid w:val="009C3F6C"/>
    <w:rsid w:val="009C414E"/>
    <w:rsid w:val="009C4906"/>
    <w:rsid w:val="009C4DB8"/>
    <w:rsid w:val="009C52B1"/>
    <w:rsid w:val="009C5EFE"/>
    <w:rsid w:val="009C63C2"/>
    <w:rsid w:val="009C68E2"/>
    <w:rsid w:val="009C6CD6"/>
    <w:rsid w:val="009D0882"/>
    <w:rsid w:val="009D0EC2"/>
    <w:rsid w:val="009D0EE3"/>
    <w:rsid w:val="009D2855"/>
    <w:rsid w:val="009D29AC"/>
    <w:rsid w:val="009D2CA4"/>
    <w:rsid w:val="009D312F"/>
    <w:rsid w:val="009D32A9"/>
    <w:rsid w:val="009D388F"/>
    <w:rsid w:val="009D3D32"/>
    <w:rsid w:val="009D406A"/>
    <w:rsid w:val="009D419C"/>
    <w:rsid w:val="009D432A"/>
    <w:rsid w:val="009D4E1C"/>
    <w:rsid w:val="009D50B1"/>
    <w:rsid w:val="009D5963"/>
    <w:rsid w:val="009D5B72"/>
    <w:rsid w:val="009D5E56"/>
    <w:rsid w:val="009D60EA"/>
    <w:rsid w:val="009D6587"/>
    <w:rsid w:val="009D685F"/>
    <w:rsid w:val="009D766B"/>
    <w:rsid w:val="009D7A65"/>
    <w:rsid w:val="009D7ED9"/>
    <w:rsid w:val="009D7F63"/>
    <w:rsid w:val="009E0508"/>
    <w:rsid w:val="009E0634"/>
    <w:rsid w:val="009E0B83"/>
    <w:rsid w:val="009E0BB3"/>
    <w:rsid w:val="009E0DE4"/>
    <w:rsid w:val="009E1D8F"/>
    <w:rsid w:val="009E1E21"/>
    <w:rsid w:val="009E21D5"/>
    <w:rsid w:val="009E23C2"/>
    <w:rsid w:val="009E240C"/>
    <w:rsid w:val="009E27C5"/>
    <w:rsid w:val="009E2A8B"/>
    <w:rsid w:val="009E3B3A"/>
    <w:rsid w:val="009E4096"/>
    <w:rsid w:val="009E429E"/>
    <w:rsid w:val="009E479A"/>
    <w:rsid w:val="009E4A1F"/>
    <w:rsid w:val="009E53B8"/>
    <w:rsid w:val="009E5404"/>
    <w:rsid w:val="009E5C98"/>
    <w:rsid w:val="009E6FE9"/>
    <w:rsid w:val="009F0A6A"/>
    <w:rsid w:val="009F152F"/>
    <w:rsid w:val="009F1BCA"/>
    <w:rsid w:val="009F27ED"/>
    <w:rsid w:val="009F2A5A"/>
    <w:rsid w:val="009F2CE8"/>
    <w:rsid w:val="009F2E56"/>
    <w:rsid w:val="009F30F5"/>
    <w:rsid w:val="009F31BC"/>
    <w:rsid w:val="009F3DEE"/>
    <w:rsid w:val="009F4290"/>
    <w:rsid w:val="009F4C61"/>
    <w:rsid w:val="009F4DFF"/>
    <w:rsid w:val="009F568A"/>
    <w:rsid w:val="009F56AB"/>
    <w:rsid w:val="009F57EA"/>
    <w:rsid w:val="009F5995"/>
    <w:rsid w:val="009F63A7"/>
    <w:rsid w:val="009F6B75"/>
    <w:rsid w:val="009F6F4D"/>
    <w:rsid w:val="009F7210"/>
    <w:rsid w:val="009F7292"/>
    <w:rsid w:val="009F784D"/>
    <w:rsid w:val="009F78BE"/>
    <w:rsid w:val="009F79A0"/>
    <w:rsid w:val="00A00A66"/>
    <w:rsid w:val="00A00ACA"/>
    <w:rsid w:val="00A01DA7"/>
    <w:rsid w:val="00A028FD"/>
    <w:rsid w:val="00A02E8E"/>
    <w:rsid w:val="00A03989"/>
    <w:rsid w:val="00A03CB8"/>
    <w:rsid w:val="00A03D26"/>
    <w:rsid w:val="00A03EFC"/>
    <w:rsid w:val="00A0414C"/>
    <w:rsid w:val="00A04191"/>
    <w:rsid w:val="00A04279"/>
    <w:rsid w:val="00A04D2A"/>
    <w:rsid w:val="00A04EE7"/>
    <w:rsid w:val="00A050ED"/>
    <w:rsid w:val="00A052AA"/>
    <w:rsid w:val="00A0573F"/>
    <w:rsid w:val="00A05828"/>
    <w:rsid w:val="00A05CDD"/>
    <w:rsid w:val="00A0681B"/>
    <w:rsid w:val="00A06919"/>
    <w:rsid w:val="00A06A00"/>
    <w:rsid w:val="00A07536"/>
    <w:rsid w:val="00A07ED1"/>
    <w:rsid w:val="00A1080A"/>
    <w:rsid w:val="00A10CB2"/>
    <w:rsid w:val="00A11418"/>
    <w:rsid w:val="00A11661"/>
    <w:rsid w:val="00A11D9F"/>
    <w:rsid w:val="00A1317C"/>
    <w:rsid w:val="00A13551"/>
    <w:rsid w:val="00A1375F"/>
    <w:rsid w:val="00A13BEB"/>
    <w:rsid w:val="00A154CC"/>
    <w:rsid w:val="00A1598A"/>
    <w:rsid w:val="00A161D4"/>
    <w:rsid w:val="00A16592"/>
    <w:rsid w:val="00A16E43"/>
    <w:rsid w:val="00A1762F"/>
    <w:rsid w:val="00A1772E"/>
    <w:rsid w:val="00A17A4C"/>
    <w:rsid w:val="00A202DC"/>
    <w:rsid w:val="00A20962"/>
    <w:rsid w:val="00A211AA"/>
    <w:rsid w:val="00A212DF"/>
    <w:rsid w:val="00A21913"/>
    <w:rsid w:val="00A22270"/>
    <w:rsid w:val="00A2290C"/>
    <w:rsid w:val="00A23913"/>
    <w:rsid w:val="00A23E6D"/>
    <w:rsid w:val="00A240B9"/>
    <w:rsid w:val="00A24B3A"/>
    <w:rsid w:val="00A24C9C"/>
    <w:rsid w:val="00A24E08"/>
    <w:rsid w:val="00A25FEF"/>
    <w:rsid w:val="00A26186"/>
    <w:rsid w:val="00A269AA"/>
    <w:rsid w:val="00A2742B"/>
    <w:rsid w:val="00A27619"/>
    <w:rsid w:val="00A27620"/>
    <w:rsid w:val="00A27749"/>
    <w:rsid w:val="00A30418"/>
    <w:rsid w:val="00A309B4"/>
    <w:rsid w:val="00A31A7B"/>
    <w:rsid w:val="00A326C9"/>
    <w:rsid w:val="00A327BE"/>
    <w:rsid w:val="00A3365E"/>
    <w:rsid w:val="00A3367F"/>
    <w:rsid w:val="00A33BD2"/>
    <w:rsid w:val="00A3459D"/>
    <w:rsid w:val="00A346A5"/>
    <w:rsid w:val="00A34A5C"/>
    <w:rsid w:val="00A35C94"/>
    <w:rsid w:val="00A361CB"/>
    <w:rsid w:val="00A3639D"/>
    <w:rsid w:val="00A3784E"/>
    <w:rsid w:val="00A3793A"/>
    <w:rsid w:val="00A40201"/>
    <w:rsid w:val="00A40230"/>
    <w:rsid w:val="00A408BF"/>
    <w:rsid w:val="00A411B4"/>
    <w:rsid w:val="00A41349"/>
    <w:rsid w:val="00A41DD3"/>
    <w:rsid w:val="00A42288"/>
    <w:rsid w:val="00A44425"/>
    <w:rsid w:val="00A44436"/>
    <w:rsid w:val="00A44714"/>
    <w:rsid w:val="00A449E3"/>
    <w:rsid w:val="00A44C26"/>
    <w:rsid w:val="00A461FC"/>
    <w:rsid w:val="00A4628B"/>
    <w:rsid w:val="00A46637"/>
    <w:rsid w:val="00A46FFA"/>
    <w:rsid w:val="00A47F6A"/>
    <w:rsid w:val="00A50A40"/>
    <w:rsid w:val="00A5273B"/>
    <w:rsid w:val="00A52A8E"/>
    <w:rsid w:val="00A533A1"/>
    <w:rsid w:val="00A5421C"/>
    <w:rsid w:val="00A54746"/>
    <w:rsid w:val="00A54D62"/>
    <w:rsid w:val="00A54DDD"/>
    <w:rsid w:val="00A553F1"/>
    <w:rsid w:val="00A56D76"/>
    <w:rsid w:val="00A577B4"/>
    <w:rsid w:val="00A57973"/>
    <w:rsid w:val="00A57E12"/>
    <w:rsid w:val="00A6002A"/>
    <w:rsid w:val="00A605CA"/>
    <w:rsid w:val="00A60741"/>
    <w:rsid w:val="00A60BD2"/>
    <w:rsid w:val="00A60E8A"/>
    <w:rsid w:val="00A60FAE"/>
    <w:rsid w:val="00A62935"/>
    <w:rsid w:val="00A62A29"/>
    <w:rsid w:val="00A62AD0"/>
    <w:rsid w:val="00A6328C"/>
    <w:rsid w:val="00A63392"/>
    <w:rsid w:val="00A634C8"/>
    <w:rsid w:val="00A63EA7"/>
    <w:rsid w:val="00A64620"/>
    <w:rsid w:val="00A65A71"/>
    <w:rsid w:val="00A65C8E"/>
    <w:rsid w:val="00A66361"/>
    <w:rsid w:val="00A667D8"/>
    <w:rsid w:val="00A672C4"/>
    <w:rsid w:val="00A672FF"/>
    <w:rsid w:val="00A674D1"/>
    <w:rsid w:val="00A67788"/>
    <w:rsid w:val="00A67B8D"/>
    <w:rsid w:val="00A70535"/>
    <w:rsid w:val="00A711F4"/>
    <w:rsid w:val="00A713E6"/>
    <w:rsid w:val="00A72E43"/>
    <w:rsid w:val="00A734B0"/>
    <w:rsid w:val="00A737D2"/>
    <w:rsid w:val="00A738A9"/>
    <w:rsid w:val="00A7391F"/>
    <w:rsid w:val="00A73A95"/>
    <w:rsid w:val="00A73B44"/>
    <w:rsid w:val="00A751E6"/>
    <w:rsid w:val="00A75978"/>
    <w:rsid w:val="00A75AD7"/>
    <w:rsid w:val="00A802B1"/>
    <w:rsid w:val="00A816A3"/>
    <w:rsid w:val="00A81AFE"/>
    <w:rsid w:val="00A81CF2"/>
    <w:rsid w:val="00A82239"/>
    <w:rsid w:val="00A82579"/>
    <w:rsid w:val="00A825F3"/>
    <w:rsid w:val="00A828C5"/>
    <w:rsid w:val="00A82AC0"/>
    <w:rsid w:val="00A82D53"/>
    <w:rsid w:val="00A83298"/>
    <w:rsid w:val="00A83C79"/>
    <w:rsid w:val="00A83F48"/>
    <w:rsid w:val="00A84476"/>
    <w:rsid w:val="00A845BD"/>
    <w:rsid w:val="00A84AB5"/>
    <w:rsid w:val="00A85003"/>
    <w:rsid w:val="00A854DE"/>
    <w:rsid w:val="00A856C5"/>
    <w:rsid w:val="00A85741"/>
    <w:rsid w:val="00A85F2C"/>
    <w:rsid w:val="00A86443"/>
    <w:rsid w:val="00A86F1F"/>
    <w:rsid w:val="00A87670"/>
    <w:rsid w:val="00A879BE"/>
    <w:rsid w:val="00A87AC0"/>
    <w:rsid w:val="00A9041A"/>
    <w:rsid w:val="00A9074C"/>
    <w:rsid w:val="00A90DB6"/>
    <w:rsid w:val="00A913B4"/>
    <w:rsid w:val="00A91C18"/>
    <w:rsid w:val="00A91CA5"/>
    <w:rsid w:val="00A9227A"/>
    <w:rsid w:val="00A93044"/>
    <w:rsid w:val="00A93470"/>
    <w:rsid w:val="00A93795"/>
    <w:rsid w:val="00A94FDC"/>
    <w:rsid w:val="00A9515A"/>
    <w:rsid w:val="00A952C1"/>
    <w:rsid w:val="00A9571F"/>
    <w:rsid w:val="00A95A3E"/>
    <w:rsid w:val="00A9661F"/>
    <w:rsid w:val="00A9671A"/>
    <w:rsid w:val="00A9697E"/>
    <w:rsid w:val="00A96997"/>
    <w:rsid w:val="00A96BE9"/>
    <w:rsid w:val="00A96D1C"/>
    <w:rsid w:val="00A97651"/>
    <w:rsid w:val="00AA01F0"/>
    <w:rsid w:val="00AA0981"/>
    <w:rsid w:val="00AA1060"/>
    <w:rsid w:val="00AA3C9F"/>
    <w:rsid w:val="00AA532A"/>
    <w:rsid w:val="00AA5523"/>
    <w:rsid w:val="00AA5BCC"/>
    <w:rsid w:val="00AA5C33"/>
    <w:rsid w:val="00AA6482"/>
    <w:rsid w:val="00AA6A7C"/>
    <w:rsid w:val="00AA6E55"/>
    <w:rsid w:val="00AB0913"/>
    <w:rsid w:val="00AB0D9A"/>
    <w:rsid w:val="00AB135A"/>
    <w:rsid w:val="00AB1B6C"/>
    <w:rsid w:val="00AB1CC9"/>
    <w:rsid w:val="00AB2351"/>
    <w:rsid w:val="00AB2DF3"/>
    <w:rsid w:val="00AB3049"/>
    <w:rsid w:val="00AB3396"/>
    <w:rsid w:val="00AB3529"/>
    <w:rsid w:val="00AB39EA"/>
    <w:rsid w:val="00AB3FE2"/>
    <w:rsid w:val="00AB4B3A"/>
    <w:rsid w:val="00AB4EDA"/>
    <w:rsid w:val="00AB5A1B"/>
    <w:rsid w:val="00AB5F73"/>
    <w:rsid w:val="00AB6896"/>
    <w:rsid w:val="00AB693C"/>
    <w:rsid w:val="00AB6EC5"/>
    <w:rsid w:val="00AC0AE0"/>
    <w:rsid w:val="00AC0DDE"/>
    <w:rsid w:val="00AC0EAB"/>
    <w:rsid w:val="00AC113D"/>
    <w:rsid w:val="00AC135A"/>
    <w:rsid w:val="00AC13AF"/>
    <w:rsid w:val="00AC1F3D"/>
    <w:rsid w:val="00AC1F75"/>
    <w:rsid w:val="00AC1FE8"/>
    <w:rsid w:val="00AC24B5"/>
    <w:rsid w:val="00AC292D"/>
    <w:rsid w:val="00AC3040"/>
    <w:rsid w:val="00AC57FD"/>
    <w:rsid w:val="00AC5AB0"/>
    <w:rsid w:val="00AC6581"/>
    <w:rsid w:val="00AC6E50"/>
    <w:rsid w:val="00AC6FFA"/>
    <w:rsid w:val="00AC70E4"/>
    <w:rsid w:val="00AC7621"/>
    <w:rsid w:val="00AC7747"/>
    <w:rsid w:val="00AD1AAF"/>
    <w:rsid w:val="00AD2134"/>
    <w:rsid w:val="00AD27E9"/>
    <w:rsid w:val="00AD2AB4"/>
    <w:rsid w:val="00AD2E3F"/>
    <w:rsid w:val="00AD3AB8"/>
    <w:rsid w:val="00AD3B83"/>
    <w:rsid w:val="00AD3E6A"/>
    <w:rsid w:val="00AD3E78"/>
    <w:rsid w:val="00AD41A1"/>
    <w:rsid w:val="00AD53AB"/>
    <w:rsid w:val="00AD5789"/>
    <w:rsid w:val="00AD57D6"/>
    <w:rsid w:val="00AD58B5"/>
    <w:rsid w:val="00AD5C83"/>
    <w:rsid w:val="00AD5D13"/>
    <w:rsid w:val="00AD5D29"/>
    <w:rsid w:val="00AD5E08"/>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E88"/>
    <w:rsid w:val="00AE3F87"/>
    <w:rsid w:val="00AE5044"/>
    <w:rsid w:val="00AE52E8"/>
    <w:rsid w:val="00AE5A8F"/>
    <w:rsid w:val="00AE5FAD"/>
    <w:rsid w:val="00AE7CC2"/>
    <w:rsid w:val="00AE7D12"/>
    <w:rsid w:val="00AE7DCC"/>
    <w:rsid w:val="00AF0521"/>
    <w:rsid w:val="00AF0747"/>
    <w:rsid w:val="00AF0A84"/>
    <w:rsid w:val="00AF11CC"/>
    <w:rsid w:val="00AF164C"/>
    <w:rsid w:val="00AF1FF2"/>
    <w:rsid w:val="00AF24D9"/>
    <w:rsid w:val="00AF3DAC"/>
    <w:rsid w:val="00AF40C8"/>
    <w:rsid w:val="00AF4E5E"/>
    <w:rsid w:val="00AF5881"/>
    <w:rsid w:val="00AF635C"/>
    <w:rsid w:val="00AF66F8"/>
    <w:rsid w:val="00AF6F35"/>
    <w:rsid w:val="00AF7279"/>
    <w:rsid w:val="00AF77DB"/>
    <w:rsid w:val="00B00D5D"/>
    <w:rsid w:val="00B00E0D"/>
    <w:rsid w:val="00B0190C"/>
    <w:rsid w:val="00B024C5"/>
    <w:rsid w:val="00B02AF6"/>
    <w:rsid w:val="00B03535"/>
    <w:rsid w:val="00B037E1"/>
    <w:rsid w:val="00B04438"/>
    <w:rsid w:val="00B044F5"/>
    <w:rsid w:val="00B04BC5"/>
    <w:rsid w:val="00B05A18"/>
    <w:rsid w:val="00B067E1"/>
    <w:rsid w:val="00B07713"/>
    <w:rsid w:val="00B1000B"/>
    <w:rsid w:val="00B10150"/>
    <w:rsid w:val="00B10CAF"/>
    <w:rsid w:val="00B112E5"/>
    <w:rsid w:val="00B1153F"/>
    <w:rsid w:val="00B11D33"/>
    <w:rsid w:val="00B12249"/>
    <w:rsid w:val="00B12976"/>
    <w:rsid w:val="00B129BA"/>
    <w:rsid w:val="00B12BFA"/>
    <w:rsid w:val="00B12BFB"/>
    <w:rsid w:val="00B12C89"/>
    <w:rsid w:val="00B12D7E"/>
    <w:rsid w:val="00B12E52"/>
    <w:rsid w:val="00B1319C"/>
    <w:rsid w:val="00B13755"/>
    <w:rsid w:val="00B13C61"/>
    <w:rsid w:val="00B13C9A"/>
    <w:rsid w:val="00B14FDB"/>
    <w:rsid w:val="00B1502F"/>
    <w:rsid w:val="00B15F58"/>
    <w:rsid w:val="00B16067"/>
    <w:rsid w:val="00B17102"/>
    <w:rsid w:val="00B17D1C"/>
    <w:rsid w:val="00B20289"/>
    <w:rsid w:val="00B2067D"/>
    <w:rsid w:val="00B20785"/>
    <w:rsid w:val="00B21875"/>
    <w:rsid w:val="00B219B5"/>
    <w:rsid w:val="00B21F97"/>
    <w:rsid w:val="00B22053"/>
    <w:rsid w:val="00B223ED"/>
    <w:rsid w:val="00B224FF"/>
    <w:rsid w:val="00B2259B"/>
    <w:rsid w:val="00B238EE"/>
    <w:rsid w:val="00B23943"/>
    <w:rsid w:val="00B23AC8"/>
    <w:rsid w:val="00B23BB8"/>
    <w:rsid w:val="00B23BCD"/>
    <w:rsid w:val="00B2422C"/>
    <w:rsid w:val="00B243CB"/>
    <w:rsid w:val="00B24827"/>
    <w:rsid w:val="00B25894"/>
    <w:rsid w:val="00B26337"/>
    <w:rsid w:val="00B26AB7"/>
    <w:rsid w:val="00B26B5C"/>
    <w:rsid w:val="00B26D11"/>
    <w:rsid w:val="00B270D6"/>
    <w:rsid w:val="00B27108"/>
    <w:rsid w:val="00B275B2"/>
    <w:rsid w:val="00B30659"/>
    <w:rsid w:val="00B3087A"/>
    <w:rsid w:val="00B3113C"/>
    <w:rsid w:val="00B318C6"/>
    <w:rsid w:val="00B32509"/>
    <w:rsid w:val="00B33312"/>
    <w:rsid w:val="00B33892"/>
    <w:rsid w:val="00B344E8"/>
    <w:rsid w:val="00B351B9"/>
    <w:rsid w:val="00B35408"/>
    <w:rsid w:val="00B3675D"/>
    <w:rsid w:val="00B36B06"/>
    <w:rsid w:val="00B3797D"/>
    <w:rsid w:val="00B37F6D"/>
    <w:rsid w:val="00B40210"/>
    <w:rsid w:val="00B4244B"/>
    <w:rsid w:val="00B42CEB"/>
    <w:rsid w:val="00B43943"/>
    <w:rsid w:val="00B43CC5"/>
    <w:rsid w:val="00B4406D"/>
    <w:rsid w:val="00B445BA"/>
    <w:rsid w:val="00B449FC"/>
    <w:rsid w:val="00B44AFF"/>
    <w:rsid w:val="00B461DD"/>
    <w:rsid w:val="00B475C9"/>
    <w:rsid w:val="00B50230"/>
    <w:rsid w:val="00B50459"/>
    <w:rsid w:val="00B50E09"/>
    <w:rsid w:val="00B514D1"/>
    <w:rsid w:val="00B51E89"/>
    <w:rsid w:val="00B525F3"/>
    <w:rsid w:val="00B52BB0"/>
    <w:rsid w:val="00B53445"/>
    <w:rsid w:val="00B536C0"/>
    <w:rsid w:val="00B54364"/>
    <w:rsid w:val="00B5584A"/>
    <w:rsid w:val="00B56136"/>
    <w:rsid w:val="00B564A1"/>
    <w:rsid w:val="00B566B0"/>
    <w:rsid w:val="00B56763"/>
    <w:rsid w:val="00B56D6B"/>
    <w:rsid w:val="00B573C4"/>
    <w:rsid w:val="00B57471"/>
    <w:rsid w:val="00B57F52"/>
    <w:rsid w:val="00B602F5"/>
    <w:rsid w:val="00B60C55"/>
    <w:rsid w:val="00B60D5F"/>
    <w:rsid w:val="00B60FBA"/>
    <w:rsid w:val="00B616BA"/>
    <w:rsid w:val="00B61865"/>
    <w:rsid w:val="00B61902"/>
    <w:rsid w:val="00B6248F"/>
    <w:rsid w:val="00B62895"/>
    <w:rsid w:val="00B64838"/>
    <w:rsid w:val="00B64E8A"/>
    <w:rsid w:val="00B6511E"/>
    <w:rsid w:val="00B6538B"/>
    <w:rsid w:val="00B659E3"/>
    <w:rsid w:val="00B66B8D"/>
    <w:rsid w:val="00B66C6C"/>
    <w:rsid w:val="00B670CC"/>
    <w:rsid w:val="00B67265"/>
    <w:rsid w:val="00B67818"/>
    <w:rsid w:val="00B67A31"/>
    <w:rsid w:val="00B67E15"/>
    <w:rsid w:val="00B67E94"/>
    <w:rsid w:val="00B703A8"/>
    <w:rsid w:val="00B70613"/>
    <w:rsid w:val="00B7214D"/>
    <w:rsid w:val="00B72556"/>
    <w:rsid w:val="00B72CD0"/>
    <w:rsid w:val="00B73527"/>
    <w:rsid w:val="00B73F1D"/>
    <w:rsid w:val="00B74A96"/>
    <w:rsid w:val="00B74D91"/>
    <w:rsid w:val="00B74ED3"/>
    <w:rsid w:val="00B7605C"/>
    <w:rsid w:val="00B763D2"/>
    <w:rsid w:val="00B77BC5"/>
    <w:rsid w:val="00B77EFE"/>
    <w:rsid w:val="00B8070C"/>
    <w:rsid w:val="00B81C59"/>
    <w:rsid w:val="00B82168"/>
    <w:rsid w:val="00B82292"/>
    <w:rsid w:val="00B82961"/>
    <w:rsid w:val="00B83300"/>
    <w:rsid w:val="00B83720"/>
    <w:rsid w:val="00B8471E"/>
    <w:rsid w:val="00B8478F"/>
    <w:rsid w:val="00B84A16"/>
    <w:rsid w:val="00B8590E"/>
    <w:rsid w:val="00B85F6E"/>
    <w:rsid w:val="00B8656C"/>
    <w:rsid w:val="00B866FC"/>
    <w:rsid w:val="00B86ABD"/>
    <w:rsid w:val="00B86E56"/>
    <w:rsid w:val="00B86F16"/>
    <w:rsid w:val="00B8756C"/>
    <w:rsid w:val="00B907C0"/>
    <w:rsid w:val="00B907E6"/>
    <w:rsid w:val="00B91389"/>
    <w:rsid w:val="00B91EC2"/>
    <w:rsid w:val="00B92214"/>
    <w:rsid w:val="00B92A83"/>
    <w:rsid w:val="00B9332E"/>
    <w:rsid w:val="00B9414D"/>
    <w:rsid w:val="00B94B80"/>
    <w:rsid w:val="00B94C06"/>
    <w:rsid w:val="00B958F0"/>
    <w:rsid w:val="00B95F68"/>
    <w:rsid w:val="00B96300"/>
    <w:rsid w:val="00B968B2"/>
    <w:rsid w:val="00B970AB"/>
    <w:rsid w:val="00B970FB"/>
    <w:rsid w:val="00BA041D"/>
    <w:rsid w:val="00BA0FF4"/>
    <w:rsid w:val="00BA1560"/>
    <w:rsid w:val="00BA2420"/>
    <w:rsid w:val="00BA25DE"/>
    <w:rsid w:val="00BA2CE2"/>
    <w:rsid w:val="00BA2F4B"/>
    <w:rsid w:val="00BA3237"/>
    <w:rsid w:val="00BA3ECA"/>
    <w:rsid w:val="00BA4127"/>
    <w:rsid w:val="00BA496C"/>
    <w:rsid w:val="00BA5248"/>
    <w:rsid w:val="00BA629D"/>
    <w:rsid w:val="00BA6A26"/>
    <w:rsid w:val="00BA6F4B"/>
    <w:rsid w:val="00BA6F5D"/>
    <w:rsid w:val="00BA707E"/>
    <w:rsid w:val="00BA72A4"/>
    <w:rsid w:val="00BA7A9E"/>
    <w:rsid w:val="00BB0706"/>
    <w:rsid w:val="00BB0E89"/>
    <w:rsid w:val="00BB0EBF"/>
    <w:rsid w:val="00BB0F8B"/>
    <w:rsid w:val="00BB1F0F"/>
    <w:rsid w:val="00BB28C5"/>
    <w:rsid w:val="00BB2B77"/>
    <w:rsid w:val="00BB3322"/>
    <w:rsid w:val="00BB4457"/>
    <w:rsid w:val="00BB4535"/>
    <w:rsid w:val="00BB45CE"/>
    <w:rsid w:val="00BB4814"/>
    <w:rsid w:val="00BB488C"/>
    <w:rsid w:val="00BB4FCD"/>
    <w:rsid w:val="00BB583B"/>
    <w:rsid w:val="00BB58EF"/>
    <w:rsid w:val="00BB5B8E"/>
    <w:rsid w:val="00BB6A98"/>
    <w:rsid w:val="00BB71C5"/>
    <w:rsid w:val="00BB75AF"/>
    <w:rsid w:val="00BB7680"/>
    <w:rsid w:val="00BB7FCA"/>
    <w:rsid w:val="00BC0885"/>
    <w:rsid w:val="00BC103F"/>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7BE5"/>
    <w:rsid w:val="00BC7E17"/>
    <w:rsid w:val="00BD02F9"/>
    <w:rsid w:val="00BD1235"/>
    <w:rsid w:val="00BD1265"/>
    <w:rsid w:val="00BD1430"/>
    <w:rsid w:val="00BD1932"/>
    <w:rsid w:val="00BD1D5F"/>
    <w:rsid w:val="00BD3971"/>
    <w:rsid w:val="00BD4993"/>
    <w:rsid w:val="00BD5881"/>
    <w:rsid w:val="00BD637D"/>
    <w:rsid w:val="00BD66E3"/>
    <w:rsid w:val="00BD7124"/>
    <w:rsid w:val="00BD7B7D"/>
    <w:rsid w:val="00BD7F13"/>
    <w:rsid w:val="00BE073C"/>
    <w:rsid w:val="00BE087B"/>
    <w:rsid w:val="00BE0B38"/>
    <w:rsid w:val="00BE13C0"/>
    <w:rsid w:val="00BE1988"/>
    <w:rsid w:val="00BE328B"/>
    <w:rsid w:val="00BE3E5B"/>
    <w:rsid w:val="00BE3F15"/>
    <w:rsid w:val="00BE4037"/>
    <w:rsid w:val="00BE4A87"/>
    <w:rsid w:val="00BE4E2B"/>
    <w:rsid w:val="00BE4EB2"/>
    <w:rsid w:val="00BE5476"/>
    <w:rsid w:val="00BE5A1E"/>
    <w:rsid w:val="00BE5EA5"/>
    <w:rsid w:val="00BE6444"/>
    <w:rsid w:val="00BE64A1"/>
    <w:rsid w:val="00BE6734"/>
    <w:rsid w:val="00BE6A56"/>
    <w:rsid w:val="00BE6E1E"/>
    <w:rsid w:val="00BE7D96"/>
    <w:rsid w:val="00BF0122"/>
    <w:rsid w:val="00BF012D"/>
    <w:rsid w:val="00BF07ED"/>
    <w:rsid w:val="00BF0A2A"/>
    <w:rsid w:val="00BF1649"/>
    <w:rsid w:val="00BF1E71"/>
    <w:rsid w:val="00BF1F28"/>
    <w:rsid w:val="00BF23E3"/>
    <w:rsid w:val="00BF2D7B"/>
    <w:rsid w:val="00BF2DE7"/>
    <w:rsid w:val="00BF2FEC"/>
    <w:rsid w:val="00BF325C"/>
    <w:rsid w:val="00BF38BA"/>
    <w:rsid w:val="00BF3FAD"/>
    <w:rsid w:val="00BF4149"/>
    <w:rsid w:val="00BF4401"/>
    <w:rsid w:val="00BF4605"/>
    <w:rsid w:val="00BF5909"/>
    <w:rsid w:val="00BF632D"/>
    <w:rsid w:val="00BF6CBB"/>
    <w:rsid w:val="00BF70BA"/>
    <w:rsid w:val="00BF70C7"/>
    <w:rsid w:val="00BF74B6"/>
    <w:rsid w:val="00BF7859"/>
    <w:rsid w:val="00BF7A74"/>
    <w:rsid w:val="00C0124D"/>
    <w:rsid w:val="00C01C08"/>
    <w:rsid w:val="00C0210A"/>
    <w:rsid w:val="00C0260C"/>
    <w:rsid w:val="00C02934"/>
    <w:rsid w:val="00C02B42"/>
    <w:rsid w:val="00C03150"/>
    <w:rsid w:val="00C03358"/>
    <w:rsid w:val="00C03581"/>
    <w:rsid w:val="00C040B1"/>
    <w:rsid w:val="00C04422"/>
    <w:rsid w:val="00C04FC2"/>
    <w:rsid w:val="00C0528B"/>
    <w:rsid w:val="00C05618"/>
    <w:rsid w:val="00C059AD"/>
    <w:rsid w:val="00C05CC7"/>
    <w:rsid w:val="00C05F87"/>
    <w:rsid w:val="00C064D9"/>
    <w:rsid w:val="00C0665C"/>
    <w:rsid w:val="00C072E9"/>
    <w:rsid w:val="00C0773C"/>
    <w:rsid w:val="00C07985"/>
    <w:rsid w:val="00C1077C"/>
    <w:rsid w:val="00C10B76"/>
    <w:rsid w:val="00C10F37"/>
    <w:rsid w:val="00C10F92"/>
    <w:rsid w:val="00C1294D"/>
    <w:rsid w:val="00C12A2D"/>
    <w:rsid w:val="00C14013"/>
    <w:rsid w:val="00C141AA"/>
    <w:rsid w:val="00C14497"/>
    <w:rsid w:val="00C148B0"/>
    <w:rsid w:val="00C14A75"/>
    <w:rsid w:val="00C14C9D"/>
    <w:rsid w:val="00C15591"/>
    <w:rsid w:val="00C15DDE"/>
    <w:rsid w:val="00C16B1B"/>
    <w:rsid w:val="00C16DA0"/>
    <w:rsid w:val="00C16E56"/>
    <w:rsid w:val="00C16F04"/>
    <w:rsid w:val="00C17135"/>
    <w:rsid w:val="00C175A1"/>
    <w:rsid w:val="00C17A35"/>
    <w:rsid w:val="00C17C54"/>
    <w:rsid w:val="00C17CAE"/>
    <w:rsid w:val="00C204A7"/>
    <w:rsid w:val="00C20764"/>
    <w:rsid w:val="00C20B7C"/>
    <w:rsid w:val="00C21245"/>
    <w:rsid w:val="00C217F9"/>
    <w:rsid w:val="00C21C65"/>
    <w:rsid w:val="00C228F8"/>
    <w:rsid w:val="00C23C37"/>
    <w:rsid w:val="00C2412C"/>
    <w:rsid w:val="00C256BE"/>
    <w:rsid w:val="00C2599E"/>
    <w:rsid w:val="00C265FA"/>
    <w:rsid w:val="00C26AFF"/>
    <w:rsid w:val="00C270B2"/>
    <w:rsid w:val="00C276BE"/>
    <w:rsid w:val="00C27BA9"/>
    <w:rsid w:val="00C305A5"/>
    <w:rsid w:val="00C30B50"/>
    <w:rsid w:val="00C31C08"/>
    <w:rsid w:val="00C31FD2"/>
    <w:rsid w:val="00C327E3"/>
    <w:rsid w:val="00C32CA4"/>
    <w:rsid w:val="00C33174"/>
    <w:rsid w:val="00C33D17"/>
    <w:rsid w:val="00C33D1F"/>
    <w:rsid w:val="00C34202"/>
    <w:rsid w:val="00C348B3"/>
    <w:rsid w:val="00C34C11"/>
    <w:rsid w:val="00C35571"/>
    <w:rsid w:val="00C357D3"/>
    <w:rsid w:val="00C35820"/>
    <w:rsid w:val="00C35B9E"/>
    <w:rsid w:val="00C36716"/>
    <w:rsid w:val="00C369CF"/>
    <w:rsid w:val="00C3772E"/>
    <w:rsid w:val="00C37A90"/>
    <w:rsid w:val="00C40434"/>
    <w:rsid w:val="00C4049A"/>
    <w:rsid w:val="00C40954"/>
    <w:rsid w:val="00C40AD6"/>
    <w:rsid w:val="00C40D0B"/>
    <w:rsid w:val="00C41654"/>
    <w:rsid w:val="00C41823"/>
    <w:rsid w:val="00C41F25"/>
    <w:rsid w:val="00C42B90"/>
    <w:rsid w:val="00C42D08"/>
    <w:rsid w:val="00C4343D"/>
    <w:rsid w:val="00C444B3"/>
    <w:rsid w:val="00C445B3"/>
    <w:rsid w:val="00C4496F"/>
    <w:rsid w:val="00C4557E"/>
    <w:rsid w:val="00C45668"/>
    <w:rsid w:val="00C46405"/>
    <w:rsid w:val="00C46EA8"/>
    <w:rsid w:val="00C46F4D"/>
    <w:rsid w:val="00C47255"/>
    <w:rsid w:val="00C477FA"/>
    <w:rsid w:val="00C47D9E"/>
    <w:rsid w:val="00C50230"/>
    <w:rsid w:val="00C51B26"/>
    <w:rsid w:val="00C5254C"/>
    <w:rsid w:val="00C545D8"/>
    <w:rsid w:val="00C5467A"/>
    <w:rsid w:val="00C54C4D"/>
    <w:rsid w:val="00C552BF"/>
    <w:rsid w:val="00C55526"/>
    <w:rsid w:val="00C55A45"/>
    <w:rsid w:val="00C55AD4"/>
    <w:rsid w:val="00C55DCC"/>
    <w:rsid w:val="00C55E9B"/>
    <w:rsid w:val="00C56063"/>
    <w:rsid w:val="00C56191"/>
    <w:rsid w:val="00C568FD"/>
    <w:rsid w:val="00C56BC3"/>
    <w:rsid w:val="00C56E9B"/>
    <w:rsid w:val="00C57815"/>
    <w:rsid w:val="00C578E0"/>
    <w:rsid w:val="00C6030F"/>
    <w:rsid w:val="00C6039F"/>
    <w:rsid w:val="00C6051A"/>
    <w:rsid w:val="00C6072B"/>
    <w:rsid w:val="00C60815"/>
    <w:rsid w:val="00C60CFD"/>
    <w:rsid w:val="00C61611"/>
    <w:rsid w:val="00C618D5"/>
    <w:rsid w:val="00C61F50"/>
    <w:rsid w:val="00C633B4"/>
    <w:rsid w:val="00C63973"/>
    <w:rsid w:val="00C63D13"/>
    <w:rsid w:val="00C64C1C"/>
    <w:rsid w:val="00C65ED5"/>
    <w:rsid w:val="00C660D7"/>
    <w:rsid w:val="00C664FF"/>
    <w:rsid w:val="00C66753"/>
    <w:rsid w:val="00C668D1"/>
    <w:rsid w:val="00C66B03"/>
    <w:rsid w:val="00C67387"/>
    <w:rsid w:val="00C67932"/>
    <w:rsid w:val="00C67C76"/>
    <w:rsid w:val="00C67CE4"/>
    <w:rsid w:val="00C70459"/>
    <w:rsid w:val="00C708FE"/>
    <w:rsid w:val="00C7176A"/>
    <w:rsid w:val="00C71D02"/>
    <w:rsid w:val="00C71E8D"/>
    <w:rsid w:val="00C7207C"/>
    <w:rsid w:val="00C737F3"/>
    <w:rsid w:val="00C7417C"/>
    <w:rsid w:val="00C74812"/>
    <w:rsid w:val="00C74B31"/>
    <w:rsid w:val="00C74CCA"/>
    <w:rsid w:val="00C74CE1"/>
    <w:rsid w:val="00C74ED8"/>
    <w:rsid w:val="00C74FAD"/>
    <w:rsid w:val="00C75046"/>
    <w:rsid w:val="00C750F1"/>
    <w:rsid w:val="00C75340"/>
    <w:rsid w:val="00C7725C"/>
    <w:rsid w:val="00C777D5"/>
    <w:rsid w:val="00C77F3C"/>
    <w:rsid w:val="00C80170"/>
    <w:rsid w:val="00C81ABE"/>
    <w:rsid w:val="00C826AF"/>
    <w:rsid w:val="00C833E6"/>
    <w:rsid w:val="00C8399F"/>
    <w:rsid w:val="00C84649"/>
    <w:rsid w:val="00C8486A"/>
    <w:rsid w:val="00C84AD8"/>
    <w:rsid w:val="00C84D97"/>
    <w:rsid w:val="00C853A5"/>
    <w:rsid w:val="00C855B1"/>
    <w:rsid w:val="00C8683A"/>
    <w:rsid w:val="00C8717F"/>
    <w:rsid w:val="00C87446"/>
    <w:rsid w:val="00C87533"/>
    <w:rsid w:val="00C878BC"/>
    <w:rsid w:val="00C901B0"/>
    <w:rsid w:val="00C9022F"/>
    <w:rsid w:val="00C90EF8"/>
    <w:rsid w:val="00C91095"/>
    <w:rsid w:val="00C9151E"/>
    <w:rsid w:val="00C92A1F"/>
    <w:rsid w:val="00C92BE6"/>
    <w:rsid w:val="00C9370F"/>
    <w:rsid w:val="00C93A9F"/>
    <w:rsid w:val="00C94748"/>
    <w:rsid w:val="00C95B37"/>
    <w:rsid w:val="00C9625B"/>
    <w:rsid w:val="00C96792"/>
    <w:rsid w:val="00C976C1"/>
    <w:rsid w:val="00C97A0D"/>
    <w:rsid w:val="00CA01E2"/>
    <w:rsid w:val="00CA0961"/>
    <w:rsid w:val="00CA1332"/>
    <w:rsid w:val="00CA16B2"/>
    <w:rsid w:val="00CA1DEE"/>
    <w:rsid w:val="00CA1EF2"/>
    <w:rsid w:val="00CA20BE"/>
    <w:rsid w:val="00CA2336"/>
    <w:rsid w:val="00CA2738"/>
    <w:rsid w:val="00CA2CC9"/>
    <w:rsid w:val="00CA3154"/>
    <w:rsid w:val="00CA3395"/>
    <w:rsid w:val="00CA3480"/>
    <w:rsid w:val="00CA3C9F"/>
    <w:rsid w:val="00CA3E20"/>
    <w:rsid w:val="00CA4705"/>
    <w:rsid w:val="00CA4943"/>
    <w:rsid w:val="00CA4960"/>
    <w:rsid w:val="00CA4B13"/>
    <w:rsid w:val="00CA4B4E"/>
    <w:rsid w:val="00CA4C26"/>
    <w:rsid w:val="00CA5224"/>
    <w:rsid w:val="00CA53F3"/>
    <w:rsid w:val="00CA56B7"/>
    <w:rsid w:val="00CA5CAB"/>
    <w:rsid w:val="00CA5D97"/>
    <w:rsid w:val="00CA6A29"/>
    <w:rsid w:val="00CA742A"/>
    <w:rsid w:val="00CA7FCE"/>
    <w:rsid w:val="00CB0293"/>
    <w:rsid w:val="00CB05C2"/>
    <w:rsid w:val="00CB13FD"/>
    <w:rsid w:val="00CB1C8A"/>
    <w:rsid w:val="00CB21B9"/>
    <w:rsid w:val="00CB28CF"/>
    <w:rsid w:val="00CB2A99"/>
    <w:rsid w:val="00CB40D6"/>
    <w:rsid w:val="00CB4603"/>
    <w:rsid w:val="00CB491A"/>
    <w:rsid w:val="00CB4D82"/>
    <w:rsid w:val="00CB59CC"/>
    <w:rsid w:val="00CB5B29"/>
    <w:rsid w:val="00CB667C"/>
    <w:rsid w:val="00CB6BB6"/>
    <w:rsid w:val="00CB6F0A"/>
    <w:rsid w:val="00CB7DAE"/>
    <w:rsid w:val="00CC0152"/>
    <w:rsid w:val="00CC0386"/>
    <w:rsid w:val="00CC04B1"/>
    <w:rsid w:val="00CC08EE"/>
    <w:rsid w:val="00CC0C60"/>
    <w:rsid w:val="00CC17AE"/>
    <w:rsid w:val="00CC193F"/>
    <w:rsid w:val="00CC1AB8"/>
    <w:rsid w:val="00CC1EFC"/>
    <w:rsid w:val="00CC2373"/>
    <w:rsid w:val="00CC25E6"/>
    <w:rsid w:val="00CC3329"/>
    <w:rsid w:val="00CC35BE"/>
    <w:rsid w:val="00CC3BA3"/>
    <w:rsid w:val="00CC3FB2"/>
    <w:rsid w:val="00CC53E9"/>
    <w:rsid w:val="00CC5712"/>
    <w:rsid w:val="00CC5DD6"/>
    <w:rsid w:val="00CC633A"/>
    <w:rsid w:val="00CC6969"/>
    <w:rsid w:val="00CC75FB"/>
    <w:rsid w:val="00CC76D2"/>
    <w:rsid w:val="00CC78BC"/>
    <w:rsid w:val="00CC7DDB"/>
    <w:rsid w:val="00CD03A4"/>
    <w:rsid w:val="00CD0AA8"/>
    <w:rsid w:val="00CD1873"/>
    <w:rsid w:val="00CD199D"/>
    <w:rsid w:val="00CD1E81"/>
    <w:rsid w:val="00CD2357"/>
    <w:rsid w:val="00CD2BBF"/>
    <w:rsid w:val="00CD2D77"/>
    <w:rsid w:val="00CD44BA"/>
    <w:rsid w:val="00CD4DB2"/>
    <w:rsid w:val="00CD57AE"/>
    <w:rsid w:val="00CD5FF0"/>
    <w:rsid w:val="00CD6077"/>
    <w:rsid w:val="00CD6080"/>
    <w:rsid w:val="00CD6240"/>
    <w:rsid w:val="00CD679D"/>
    <w:rsid w:val="00CD6C3B"/>
    <w:rsid w:val="00CD7B31"/>
    <w:rsid w:val="00CD7E26"/>
    <w:rsid w:val="00CE00BE"/>
    <w:rsid w:val="00CE0136"/>
    <w:rsid w:val="00CE04BC"/>
    <w:rsid w:val="00CE17BA"/>
    <w:rsid w:val="00CE269B"/>
    <w:rsid w:val="00CE301E"/>
    <w:rsid w:val="00CE34C2"/>
    <w:rsid w:val="00CE3FEB"/>
    <w:rsid w:val="00CE47B7"/>
    <w:rsid w:val="00CE4B16"/>
    <w:rsid w:val="00CE56E1"/>
    <w:rsid w:val="00CE5A81"/>
    <w:rsid w:val="00CE6423"/>
    <w:rsid w:val="00CE6552"/>
    <w:rsid w:val="00CE6C5C"/>
    <w:rsid w:val="00CE6E9B"/>
    <w:rsid w:val="00CE73FC"/>
    <w:rsid w:val="00CE77E6"/>
    <w:rsid w:val="00CE7D91"/>
    <w:rsid w:val="00CF018A"/>
    <w:rsid w:val="00CF0899"/>
    <w:rsid w:val="00CF18F9"/>
    <w:rsid w:val="00CF23E3"/>
    <w:rsid w:val="00CF2637"/>
    <w:rsid w:val="00CF28F5"/>
    <w:rsid w:val="00CF29BF"/>
    <w:rsid w:val="00CF2D3C"/>
    <w:rsid w:val="00CF2FF4"/>
    <w:rsid w:val="00CF3004"/>
    <w:rsid w:val="00CF30D1"/>
    <w:rsid w:val="00CF3365"/>
    <w:rsid w:val="00CF46E2"/>
    <w:rsid w:val="00CF4C48"/>
    <w:rsid w:val="00CF4C51"/>
    <w:rsid w:val="00CF5DF6"/>
    <w:rsid w:val="00CF7002"/>
    <w:rsid w:val="00CF7163"/>
    <w:rsid w:val="00CF7595"/>
    <w:rsid w:val="00CF7FC1"/>
    <w:rsid w:val="00CF7FE7"/>
    <w:rsid w:val="00D00A53"/>
    <w:rsid w:val="00D00C72"/>
    <w:rsid w:val="00D00FC0"/>
    <w:rsid w:val="00D01064"/>
    <w:rsid w:val="00D01551"/>
    <w:rsid w:val="00D02A81"/>
    <w:rsid w:val="00D031C6"/>
    <w:rsid w:val="00D03440"/>
    <w:rsid w:val="00D03D1C"/>
    <w:rsid w:val="00D040FA"/>
    <w:rsid w:val="00D04337"/>
    <w:rsid w:val="00D04407"/>
    <w:rsid w:val="00D049A5"/>
    <w:rsid w:val="00D05D1C"/>
    <w:rsid w:val="00D05DC1"/>
    <w:rsid w:val="00D05DFF"/>
    <w:rsid w:val="00D06AC9"/>
    <w:rsid w:val="00D06B71"/>
    <w:rsid w:val="00D06CBA"/>
    <w:rsid w:val="00D077F7"/>
    <w:rsid w:val="00D07DAD"/>
    <w:rsid w:val="00D10722"/>
    <w:rsid w:val="00D108DC"/>
    <w:rsid w:val="00D1104D"/>
    <w:rsid w:val="00D111B5"/>
    <w:rsid w:val="00D11568"/>
    <w:rsid w:val="00D115B1"/>
    <w:rsid w:val="00D11C1D"/>
    <w:rsid w:val="00D12944"/>
    <w:rsid w:val="00D1329B"/>
    <w:rsid w:val="00D13384"/>
    <w:rsid w:val="00D1430A"/>
    <w:rsid w:val="00D150FE"/>
    <w:rsid w:val="00D15902"/>
    <w:rsid w:val="00D17360"/>
    <w:rsid w:val="00D20978"/>
    <w:rsid w:val="00D20C43"/>
    <w:rsid w:val="00D20FD8"/>
    <w:rsid w:val="00D21209"/>
    <w:rsid w:val="00D2249E"/>
    <w:rsid w:val="00D22CC1"/>
    <w:rsid w:val="00D244EE"/>
    <w:rsid w:val="00D24609"/>
    <w:rsid w:val="00D249C3"/>
    <w:rsid w:val="00D2517B"/>
    <w:rsid w:val="00D254FB"/>
    <w:rsid w:val="00D25938"/>
    <w:rsid w:val="00D25A6D"/>
    <w:rsid w:val="00D262A4"/>
    <w:rsid w:val="00D26B6F"/>
    <w:rsid w:val="00D26E37"/>
    <w:rsid w:val="00D272DE"/>
    <w:rsid w:val="00D273E8"/>
    <w:rsid w:val="00D27792"/>
    <w:rsid w:val="00D27A8E"/>
    <w:rsid w:val="00D27CAE"/>
    <w:rsid w:val="00D3030C"/>
    <w:rsid w:val="00D30579"/>
    <w:rsid w:val="00D3100C"/>
    <w:rsid w:val="00D31955"/>
    <w:rsid w:val="00D31BFA"/>
    <w:rsid w:val="00D32840"/>
    <w:rsid w:val="00D33B3A"/>
    <w:rsid w:val="00D33C86"/>
    <w:rsid w:val="00D33E75"/>
    <w:rsid w:val="00D346E8"/>
    <w:rsid w:val="00D34A39"/>
    <w:rsid w:val="00D361F3"/>
    <w:rsid w:val="00D372BF"/>
    <w:rsid w:val="00D373D7"/>
    <w:rsid w:val="00D37971"/>
    <w:rsid w:val="00D40C96"/>
    <w:rsid w:val="00D41171"/>
    <w:rsid w:val="00D419AB"/>
    <w:rsid w:val="00D428C8"/>
    <w:rsid w:val="00D42E00"/>
    <w:rsid w:val="00D4322E"/>
    <w:rsid w:val="00D436BE"/>
    <w:rsid w:val="00D4448D"/>
    <w:rsid w:val="00D4467F"/>
    <w:rsid w:val="00D45062"/>
    <w:rsid w:val="00D45295"/>
    <w:rsid w:val="00D45ACF"/>
    <w:rsid w:val="00D45EB6"/>
    <w:rsid w:val="00D46BCD"/>
    <w:rsid w:val="00D476F2"/>
    <w:rsid w:val="00D47728"/>
    <w:rsid w:val="00D50945"/>
    <w:rsid w:val="00D50A04"/>
    <w:rsid w:val="00D50CD2"/>
    <w:rsid w:val="00D519DF"/>
    <w:rsid w:val="00D51F8C"/>
    <w:rsid w:val="00D52444"/>
    <w:rsid w:val="00D5262D"/>
    <w:rsid w:val="00D527C7"/>
    <w:rsid w:val="00D52A89"/>
    <w:rsid w:val="00D53E24"/>
    <w:rsid w:val="00D542DF"/>
    <w:rsid w:val="00D543C8"/>
    <w:rsid w:val="00D54581"/>
    <w:rsid w:val="00D54717"/>
    <w:rsid w:val="00D55920"/>
    <w:rsid w:val="00D55D90"/>
    <w:rsid w:val="00D56B79"/>
    <w:rsid w:val="00D6170F"/>
    <w:rsid w:val="00D62225"/>
    <w:rsid w:val="00D6293E"/>
    <w:rsid w:val="00D631FE"/>
    <w:rsid w:val="00D642ED"/>
    <w:rsid w:val="00D64653"/>
    <w:rsid w:val="00D64C6B"/>
    <w:rsid w:val="00D65342"/>
    <w:rsid w:val="00D65BC4"/>
    <w:rsid w:val="00D66321"/>
    <w:rsid w:val="00D6678B"/>
    <w:rsid w:val="00D66C7A"/>
    <w:rsid w:val="00D704E5"/>
    <w:rsid w:val="00D7059F"/>
    <w:rsid w:val="00D70A64"/>
    <w:rsid w:val="00D71201"/>
    <w:rsid w:val="00D71359"/>
    <w:rsid w:val="00D72CCC"/>
    <w:rsid w:val="00D73705"/>
    <w:rsid w:val="00D73CC2"/>
    <w:rsid w:val="00D74BE4"/>
    <w:rsid w:val="00D7508E"/>
    <w:rsid w:val="00D75741"/>
    <w:rsid w:val="00D75922"/>
    <w:rsid w:val="00D75A2A"/>
    <w:rsid w:val="00D76CFE"/>
    <w:rsid w:val="00D76DD9"/>
    <w:rsid w:val="00D773D8"/>
    <w:rsid w:val="00D77BB1"/>
    <w:rsid w:val="00D80B10"/>
    <w:rsid w:val="00D819DB"/>
    <w:rsid w:val="00D8276A"/>
    <w:rsid w:val="00D829A0"/>
    <w:rsid w:val="00D83B75"/>
    <w:rsid w:val="00D83CFF"/>
    <w:rsid w:val="00D842D8"/>
    <w:rsid w:val="00D84945"/>
    <w:rsid w:val="00D849D1"/>
    <w:rsid w:val="00D84CF3"/>
    <w:rsid w:val="00D85D42"/>
    <w:rsid w:val="00D86272"/>
    <w:rsid w:val="00D86B3D"/>
    <w:rsid w:val="00D86E85"/>
    <w:rsid w:val="00D8749D"/>
    <w:rsid w:val="00D874B0"/>
    <w:rsid w:val="00D87ADF"/>
    <w:rsid w:val="00D87C7A"/>
    <w:rsid w:val="00D87CD6"/>
    <w:rsid w:val="00D90263"/>
    <w:rsid w:val="00D909C2"/>
    <w:rsid w:val="00D90E07"/>
    <w:rsid w:val="00D91086"/>
    <w:rsid w:val="00D91249"/>
    <w:rsid w:val="00D91343"/>
    <w:rsid w:val="00D92179"/>
    <w:rsid w:val="00D924FD"/>
    <w:rsid w:val="00D929F0"/>
    <w:rsid w:val="00D933EE"/>
    <w:rsid w:val="00D935EC"/>
    <w:rsid w:val="00D9374B"/>
    <w:rsid w:val="00D94187"/>
    <w:rsid w:val="00D949AC"/>
    <w:rsid w:val="00D94F29"/>
    <w:rsid w:val="00D95E48"/>
    <w:rsid w:val="00D96259"/>
    <w:rsid w:val="00D9630C"/>
    <w:rsid w:val="00D9646E"/>
    <w:rsid w:val="00D96AD0"/>
    <w:rsid w:val="00D96AE1"/>
    <w:rsid w:val="00D9739F"/>
    <w:rsid w:val="00D9767D"/>
    <w:rsid w:val="00D97919"/>
    <w:rsid w:val="00D97E57"/>
    <w:rsid w:val="00DA041F"/>
    <w:rsid w:val="00DA083E"/>
    <w:rsid w:val="00DA0EED"/>
    <w:rsid w:val="00DA1206"/>
    <w:rsid w:val="00DA1422"/>
    <w:rsid w:val="00DA182F"/>
    <w:rsid w:val="00DA2314"/>
    <w:rsid w:val="00DA23ED"/>
    <w:rsid w:val="00DA2B01"/>
    <w:rsid w:val="00DA32AE"/>
    <w:rsid w:val="00DA3470"/>
    <w:rsid w:val="00DA3A41"/>
    <w:rsid w:val="00DA3DFD"/>
    <w:rsid w:val="00DA5734"/>
    <w:rsid w:val="00DA5757"/>
    <w:rsid w:val="00DA5FD1"/>
    <w:rsid w:val="00DA665E"/>
    <w:rsid w:val="00DA67E2"/>
    <w:rsid w:val="00DA6A7E"/>
    <w:rsid w:val="00DA7632"/>
    <w:rsid w:val="00DA7AFD"/>
    <w:rsid w:val="00DB01A3"/>
    <w:rsid w:val="00DB11EB"/>
    <w:rsid w:val="00DB141B"/>
    <w:rsid w:val="00DB1EE6"/>
    <w:rsid w:val="00DB1F65"/>
    <w:rsid w:val="00DB237A"/>
    <w:rsid w:val="00DB28F2"/>
    <w:rsid w:val="00DB2AD2"/>
    <w:rsid w:val="00DB2D08"/>
    <w:rsid w:val="00DB42C1"/>
    <w:rsid w:val="00DB47AC"/>
    <w:rsid w:val="00DB4BBC"/>
    <w:rsid w:val="00DB4CC5"/>
    <w:rsid w:val="00DB5917"/>
    <w:rsid w:val="00DB5DAC"/>
    <w:rsid w:val="00DB6603"/>
    <w:rsid w:val="00DB69A0"/>
    <w:rsid w:val="00DB6D3E"/>
    <w:rsid w:val="00DB6D48"/>
    <w:rsid w:val="00DB726D"/>
    <w:rsid w:val="00DB7A4A"/>
    <w:rsid w:val="00DC033E"/>
    <w:rsid w:val="00DC221E"/>
    <w:rsid w:val="00DC296E"/>
    <w:rsid w:val="00DC2D9F"/>
    <w:rsid w:val="00DC32AA"/>
    <w:rsid w:val="00DC337F"/>
    <w:rsid w:val="00DC410B"/>
    <w:rsid w:val="00DC42FF"/>
    <w:rsid w:val="00DC4AF0"/>
    <w:rsid w:val="00DC52B1"/>
    <w:rsid w:val="00DC53D8"/>
    <w:rsid w:val="00DC55DD"/>
    <w:rsid w:val="00DC58F6"/>
    <w:rsid w:val="00DC68B7"/>
    <w:rsid w:val="00DC6AE1"/>
    <w:rsid w:val="00DC6C4A"/>
    <w:rsid w:val="00DC6EB5"/>
    <w:rsid w:val="00DC7385"/>
    <w:rsid w:val="00DC7630"/>
    <w:rsid w:val="00DC785A"/>
    <w:rsid w:val="00DC7C19"/>
    <w:rsid w:val="00DD0321"/>
    <w:rsid w:val="00DD1155"/>
    <w:rsid w:val="00DD1333"/>
    <w:rsid w:val="00DD1A71"/>
    <w:rsid w:val="00DD2378"/>
    <w:rsid w:val="00DD2B55"/>
    <w:rsid w:val="00DD2B63"/>
    <w:rsid w:val="00DD2ED3"/>
    <w:rsid w:val="00DD380E"/>
    <w:rsid w:val="00DD40CC"/>
    <w:rsid w:val="00DD4628"/>
    <w:rsid w:val="00DD4C70"/>
    <w:rsid w:val="00DD526F"/>
    <w:rsid w:val="00DD642A"/>
    <w:rsid w:val="00DD68AE"/>
    <w:rsid w:val="00DD6A18"/>
    <w:rsid w:val="00DD6BAD"/>
    <w:rsid w:val="00DD6DB6"/>
    <w:rsid w:val="00DD72C5"/>
    <w:rsid w:val="00DD7399"/>
    <w:rsid w:val="00DD78AC"/>
    <w:rsid w:val="00DD7B10"/>
    <w:rsid w:val="00DE095C"/>
    <w:rsid w:val="00DE09A7"/>
    <w:rsid w:val="00DE0B56"/>
    <w:rsid w:val="00DE0BAD"/>
    <w:rsid w:val="00DE0FE8"/>
    <w:rsid w:val="00DE1D24"/>
    <w:rsid w:val="00DE2902"/>
    <w:rsid w:val="00DE2E32"/>
    <w:rsid w:val="00DE31AD"/>
    <w:rsid w:val="00DE3971"/>
    <w:rsid w:val="00DE3B4E"/>
    <w:rsid w:val="00DE419B"/>
    <w:rsid w:val="00DE4AC6"/>
    <w:rsid w:val="00DE50F2"/>
    <w:rsid w:val="00DE552E"/>
    <w:rsid w:val="00DE55B4"/>
    <w:rsid w:val="00DE5AFA"/>
    <w:rsid w:val="00DE6112"/>
    <w:rsid w:val="00DE67D4"/>
    <w:rsid w:val="00DE6D58"/>
    <w:rsid w:val="00DE6E09"/>
    <w:rsid w:val="00DF00C3"/>
    <w:rsid w:val="00DF0865"/>
    <w:rsid w:val="00DF11EC"/>
    <w:rsid w:val="00DF1219"/>
    <w:rsid w:val="00DF1306"/>
    <w:rsid w:val="00DF1310"/>
    <w:rsid w:val="00DF1D10"/>
    <w:rsid w:val="00DF1D5B"/>
    <w:rsid w:val="00DF22A0"/>
    <w:rsid w:val="00DF22AA"/>
    <w:rsid w:val="00DF2766"/>
    <w:rsid w:val="00DF41EF"/>
    <w:rsid w:val="00DF431A"/>
    <w:rsid w:val="00DF4F7B"/>
    <w:rsid w:val="00DF5383"/>
    <w:rsid w:val="00DF544E"/>
    <w:rsid w:val="00DF5577"/>
    <w:rsid w:val="00DF609C"/>
    <w:rsid w:val="00DF6B9A"/>
    <w:rsid w:val="00DF791F"/>
    <w:rsid w:val="00DF7C5A"/>
    <w:rsid w:val="00DF7C9B"/>
    <w:rsid w:val="00E00561"/>
    <w:rsid w:val="00E008D8"/>
    <w:rsid w:val="00E00A07"/>
    <w:rsid w:val="00E00B6A"/>
    <w:rsid w:val="00E01782"/>
    <w:rsid w:val="00E01BEB"/>
    <w:rsid w:val="00E01D2B"/>
    <w:rsid w:val="00E0259F"/>
    <w:rsid w:val="00E046D8"/>
    <w:rsid w:val="00E047AE"/>
    <w:rsid w:val="00E04C93"/>
    <w:rsid w:val="00E059B4"/>
    <w:rsid w:val="00E05DFA"/>
    <w:rsid w:val="00E065AC"/>
    <w:rsid w:val="00E0694C"/>
    <w:rsid w:val="00E07746"/>
    <w:rsid w:val="00E07F5B"/>
    <w:rsid w:val="00E10202"/>
    <w:rsid w:val="00E1030B"/>
    <w:rsid w:val="00E1054E"/>
    <w:rsid w:val="00E1275F"/>
    <w:rsid w:val="00E12851"/>
    <w:rsid w:val="00E12AC6"/>
    <w:rsid w:val="00E135DC"/>
    <w:rsid w:val="00E13C1A"/>
    <w:rsid w:val="00E1411A"/>
    <w:rsid w:val="00E14C2C"/>
    <w:rsid w:val="00E16B50"/>
    <w:rsid w:val="00E17426"/>
    <w:rsid w:val="00E17F1F"/>
    <w:rsid w:val="00E17FCD"/>
    <w:rsid w:val="00E202DA"/>
    <w:rsid w:val="00E206E4"/>
    <w:rsid w:val="00E214B3"/>
    <w:rsid w:val="00E2153F"/>
    <w:rsid w:val="00E21CD6"/>
    <w:rsid w:val="00E2262C"/>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5FE"/>
    <w:rsid w:val="00E24DD1"/>
    <w:rsid w:val="00E25071"/>
    <w:rsid w:val="00E25454"/>
    <w:rsid w:val="00E25E6F"/>
    <w:rsid w:val="00E2665E"/>
    <w:rsid w:val="00E26AA3"/>
    <w:rsid w:val="00E26CCF"/>
    <w:rsid w:val="00E27DF3"/>
    <w:rsid w:val="00E308E4"/>
    <w:rsid w:val="00E31CFA"/>
    <w:rsid w:val="00E31E08"/>
    <w:rsid w:val="00E31E87"/>
    <w:rsid w:val="00E31F7C"/>
    <w:rsid w:val="00E322E9"/>
    <w:rsid w:val="00E32DE3"/>
    <w:rsid w:val="00E33255"/>
    <w:rsid w:val="00E33525"/>
    <w:rsid w:val="00E33544"/>
    <w:rsid w:val="00E33A42"/>
    <w:rsid w:val="00E33AE9"/>
    <w:rsid w:val="00E33B5B"/>
    <w:rsid w:val="00E33B7D"/>
    <w:rsid w:val="00E33FFB"/>
    <w:rsid w:val="00E34A10"/>
    <w:rsid w:val="00E34D5E"/>
    <w:rsid w:val="00E34F0D"/>
    <w:rsid w:val="00E35080"/>
    <w:rsid w:val="00E360E2"/>
    <w:rsid w:val="00E369DA"/>
    <w:rsid w:val="00E36D49"/>
    <w:rsid w:val="00E37090"/>
    <w:rsid w:val="00E40792"/>
    <w:rsid w:val="00E411B1"/>
    <w:rsid w:val="00E41D7C"/>
    <w:rsid w:val="00E421C0"/>
    <w:rsid w:val="00E42428"/>
    <w:rsid w:val="00E42491"/>
    <w:rsid w:val="00E425C2"/>
    <w:rsid w:val="00E42C5B"/>
    <w:rsid w:val="00E442D8"/>
    <w:rsid w:val="00E447D3"/>
    <w:rsid w:val="00E44A18"/>
    <w:rsid w:val="00E45383"/>
    <w:rsid w:val="00E455E2"/>
    <w:rsid w:val="00E45F35"/>
    <w:rsid w:val="00E46BBE"/>
    <w:rsid w:val="00E4734A"/>
    <w:rsid w:val="00E47923"/>
    <w:rsid w:val="00E47BCB"/>
    <w:rsid w:val="00E50545"/>
    <w:rsid w:val="00E5084E"/>
    <w:rsid w:val="00E50BC9"/>
    <w:rsid w:val="00E5103B"/>
    <w:rsid w:val="00E51F33"/>
    <w:rsid w:val="00E52032"/>
    <w:rsid w:val="00E533C0"/>
    <w:rsid w:val="00E538ED"/>
    <w:rsid w:val="00E5394F"/>
    <w:rsid w:val="00E53FED"/>
    <w:rsid w:val="00E5526B"/>
    <w:rsid w:val="00E553C4"/>
    <w:rsid w:val="00E55A2F"/>
    <w:rsid w:val="00E55ACE"/>
    <w:rsid w:val="00E55C38"/>
    <w:rsid w:val="00E56C27"/>
    <w:rsid w:val="00E572B1"/>
    <w:rsid w:val="00E575D3"/>
    <w:rsid w:val="00E57ECE"/>
    <w:rsid w:val="00E60279"/>
    <w:rsid w:val="00E613DB"/>
    <w:rsid w:val="00E61650"/>
    <w:rsid w:val="00E622A5"/>
    <w:rsid w:val="00E6343D"/>
    <w:rsid w:val="00E648B0"/>
    <w:rsid w:val="00E65525"/>
    <w:rsid w:val="00E65A60"/>
    <w:rsid w:val="00E65E97"/>
    <w:rsid w:val="00E66009"/>
    <w:rsid w:val="00E66084"/>
    <w:rsid w:val="00E665C7"/>
    <w:rsid w:val="00E665CA"/>
    <w:rsid w:val="00E66819"/>
    <w:rsid w:val="00E67640"/>
    <w:rsid w:val="00E67987"/>
    <w:rsid w:val="00E705BD"/>
    <w:rsid w:val="00E70644"/>
    <w:rsid w:val="00E70656"/>
    <w:rsid w:val="00E70DF8"/>
    <w:rsid w:val="00E716A5"/>
    <w:rsid w:val="00E717DB"/>
    <w:rsid w:val="00E71DC9"/>
    <w:rsid w:val="00E71F54"/>
    <w:rsid w:val="00E72207"/>
    <w:rsid w:val="00E722D9"/>
    <w:rsid w:val="00E73118"/>
    <w:rsid w:val="00E733C3"/>
    <w:rsid w:val="00E738A8"/>
    <w:rsid w:val="00E73DF9"/>
    <w:rsid w:val="00E75D3A"/>
    <w:rsid w:val="00E769AF"/>
    <w:rsid w:val="00E76E38"/>
    <w:rsid w:val="00E77AE2"/>
    <w:rsid w:val="00E77BF4"/>
    <w:rsid w:val="00E8012F"/>
    <w:rsid w:val="00E8058D"/>
    <w:rsid w:val="00E8068E"/>
    <w:rsid w:val="00E81221"/>
    <w:rsid w:val="00E814FF"/>
    <w:rsid w:val="00E8151A"/>
    <w:rsid w:val="00E817A6"/>
    <w:rsid w:val="00E825AC"/>
    <w:rsid w:val="00E83090"/>
    <w:rsid w:val="00E8341E"/>
    <w:rsid w:val="00E840D7"/>
    <w:rsid w:val="00E847CA"/>
    <w:rsid w:val="00E84AF1"/>
    <w:rsid w:val="00E853EE"/>
    <w:rsid w:val="00E86852"/>
    <w:rsid w:val="00E87279"/>
    <w:rsid w:val="00E8739A"/>
    <w:rsid w:val="00E900CE"/>
    <w:rsid w:val="00E90488"/>
    <w:rsid w:val="00E907BE"/>
    <w:rsid w:val="00E911B7"/>
    <w:rsid w:val="00E91EAE"/>
    <w:rsid w:val="00E92482"/>
    <w:rsid w:val="00E92A2D"/>
    <w:rsid w:val="00E9383A"/>
    <w:rsid w:val="00E93C7D"/>
    <w:rsid w:val="00E94B31"/>
    <w:rsid w:val="00E94DCA"/>
    <w:rsid w:val="00E955BD"/>
    <w:rsid w:val="00E95A9F"/>
    <w:rsid w:val="00E95B5E"/>
    <w:rsid w:val="00E965EE"/>
    <w:rsid w:val="00E96E4C"/>
    <w:rsid w:val="00E97529"/>
    <w:rsid w:val="00E97F4A"/>
    <w:rsid w:val="00E97FC0"/>
    <w:rsid w:val="00EA002F"/>
    <w:rsid w:val="00EA04FB"/>
    <w:rsid w:val="00EA09BF"/>
    <w:rsid w:val="00EA09DD"/>
    <w:rsid w:val="00EA0BE8"/>
    <w:rsid w:val="00EA0C99"/>
    <w:rsid w:val="00EA100E"/>
    <w:rsid w:val="00EA11E6"/>
    <w:rsid w:val="00EA1587"/>
    <w:rsid w:val="00EA216D"/>
    <w:rsid w:val="00EA27CC"/>
    <w:rsid w:val="00EA2BE7"/>
    <w:rsid w:val="00EA37F5"/>
    <w:rsid w:val="00EA3957"/>
    <w:rsid w:val="00EA3C65"/>
    <w:rsid w:val="00EA3D40"/>
    <w:rsid w:val="00EA3EB9"/>
    <w:rsid w:val="00EA3ED8"/>
    <w:rsid w:val="00EA4707"/>
    <w:rsid w:val="00EA4CB8"/>
    <w:rsid w:val="00EA4EBD"/>
    <w:rsid w:val="00EA57FB"/>
    <w:rsid w:val="00EA592C"/>
    <w:rsid w:val="00EA5DC6"/>
    <w:rsid w:val="00EA61D8"/>
    <w:rsid w:val="00EA65FA"/>
    <w:rsid w:val="00EA6FA1"/>
    <w:rsid w:val="00EA724F"/>
    <w:rsid w:val="00EA7281"/>
    <w:rsid w:val="00EA7338"/>
    <w:rsid w:val="00EA7E3A"/>
    <w:rsid w:val="00EB04C4"/>
    <w:rsid w:val="00EB050C"/>
    <w:rsid w:val="00EB0573"/>
    <w:rsid w:val="00EB0D0B"/>
    <w:rsid w:val="00EB1B63"/>
    <w:rsid w:val="00EB1F4F"/>
    <w:rsid w:val="00EB2275"/>
    <w:rsid w:val="00EB29DB"/>
    <w:rsid w:val="00EB3907"/>
    <w:rsid w:val="00EB3923"/>
    <w:rsid w:val="00EB40FB"/>
    <w:rsid w:val="00EB4BBD"/>
    <w:rsid w:val="00EB4DB8"/>
    <w:rsid w:val="00EB5640"/>
    <w:rsid w:val="00EB58C6"/>
    <w:rsid w:val="00EB5BB5"/>
    <w:rsid w:val="00EB60EC"/>
    <w:rsid w:val="00EB7510"/>
    <w:rsid w:val="00EB764B"/>
    <w:rsid w:val="00EC028B"/>
    <w:rsid w:val="00EC0303"/>
    <w:rsid w:val="00EC0928"/>
    <w:rsid w:val="00EC0D1E"/>
    <w:rsid w:val="00EC111E"/>
    <w:rsid w:val="00EC116B"/>
    <w:rsid w:val="00EC1383"/>
    <w:rsid w:val="00EC1621"/>
    <w:rsid w:val="00EC17ED"/>
    <w:rsid w:val="00EC2105"/>
    <w:rsid w:val="00EC2278"/>
    <w:rsid w:val="00EC29B1"/>
    <w:rsid w:val="00EC2EF8"/>
    <w:rsid w:val="00EC3570"/>
    <w:rsid w:val="00EC3F60"/>
    <w:rsid w:val="00EC4BDB"/>
    <w:rsid w:val="00EC4C51"/>
    <w:rsid w:val="00EC5388"/>
    <w:rsid w:val="00EC5498"/>
    <w:rsid w:val="00EC593D"/>
    <w:rsid w:val="00EC5C2A"/>
    <w:rsid w:val="00EC5C98"/>
    <w:rsid w:val="00EC6FBF"/>
    <w:rsid w:val="00EC7816"/>
    <w:rsid w:val="00EC795A"/>
    <w:rsid w:val="00EC7CEF"/>
    <w:rsid w:val="00ED03C8"/>
    <w:rsid w:val="00ED1B50"/>
    <w:rsid w:val="00ED1D79"/>
    <w:rsid w:val="00ED2B17"/>
    <w:rsid w:val="00ED34A9"/>
    <w:rsid w:val="00ED34C0"/>
    <w:rsid w:val="00ED39F8"/>
    <w:rsid w:val="00ED3C74"/>
    <w:rsid w:val="00ED3F2B"/>
    <w:rsid w:val="00ED4A35"/>
    <w:rsid w:val="00ED53FB"/>
    <w:rsid w:val="00ED6066"/>
    <w:rsid w:val="00ED682D"/>
    <w:rsid w:val="00ED6B25"/>
    <w:rsid w:val="00EE0B0C"/>
    <w:rsid w:val="00EE0F08"/>
    <w:rsid w:val="00EE1752"/>
    <w:rsid w:val="00EE182D"/>
    <w:rsid w:val="00EE19EE"/>
    <w:rsid w:val="00EE1D0D"/>
    <w:rsid w:val="00EE296A"/>
    <w:rsid w:val="00EE2BF2"/>
    <w:rsid w:val="00EE3198"/>
    <w:rsid w:val="00EE33DF"/>
    <w:rsid w:val="00EE3B9F"/>
    <w:rsid w:val="00EE3BA7"/>
    <w:rsid w:val="00EE3CDF"/>
    <w:rsid w:val="00EE3DD9"/>
    <w:rsid w:val="00EE4C06"/>
    <w:rsid w:val="00EE4E1B"/>
    <w:rsid w:val="00EE4F45"/>
    <w:rsid w:val="00EE570E"/>
    <w:rsid w:val="00EE5CDF"/>
    <w:rsid w:val="00EE5E05"/>
    <w:rsid w:val="00EE62E9"/>
    <w:rsid w:val="00EE67A7"/>
    <w:rsid w:val="00EE6E0A"/>
    <w:rsid w:val="00EE7133"/>
    <w:rsid w:val="00EE7414"/>
    <w:rsid w:val="00EE7472"/>
    <w:rsid w:val="00EE7701"/>
    <w:rsid w:val="00EE7AA6"/>
    <w:rsid w:val="00EF048F"/>
    <w:rsid w:val="00EF06F6"/>
    <w:rsid w:val="00EF1C64"/>
    <w:rsid w:val="00EF2628"/>
    <w:rsid w:val="00EF2BCB"/>
    <w:rsid w:val="00EF35DA"/>
    <w:rsid w:val="00EF3696"/>
    <w:rsid w:val="00EF3AF8"/>
    <w:rsid w:val="00EF414D"/>
    <w:rsid w:val="00EF466A"/>
    <w:rsid w:val="00EF4D5E"/>
    <w:rsid w:val="00EF50B2"/>
    <w:rsid w:val="00EF53C1"/>
    <w:rsid w:val="00EF5654"/>
    <w:rsid w:val="00EF5932"/>
    <w:rsid w:val="00EF596F"/>
    <w:rsid w:val="00EF5E62"/>
    <w:rsid w:val="00EF60B6"/>
    <w:rsid w:val="00EF6184"/>
    <w:rsid w:val="00EF6696"/>
    <w:rsid w:val="00EF6BC2"/>
    <w:rsid w:val="00EF6FB9"/>
    <w:rsid w:val="00EF7652"/>
    <w:rsid w:val="00EF7817"/>
    <w:rsid w:val="00F00653"/>
    <w:rsid w:val="00F00A2A"/>
    <w:rsid w:val="00F01B47"/>
    <w:rsid w:val="00F01E96"/>
    <w:rsid w:val="00F01EF9"/>
    <w:rsid w:val="00F0254C"/>
    <w:rsid w:val="00F02928"/>
    <w:rsid w:val="00F02967"/>
    <w:rsid w:val="00F02E65"/>
    <w:rsid w:val="00F02F62"/>
    <w:rsid w:val="00F03AC4"/>
    <w:rsid w:val="00F0558E"/>
    <w:rsid w:val="00F06354"/>
    <w:rsid w:val="00F066DC"/>
    <w:rsid w:val="00F06929"/>
    <w:rsid w:val="00F0699D"/>
    <w:rsid w:val="00F06C6E"/>
    <w:rsid w:val="00F06DA9"/>
    <w:rsid w:val="00F0718F"/>
    <w:rsid w:val="00F07C32"/>
    <w:rsid w:val="00F07C82"/>
    <w:rsid w:val="00F1017E"/>
    <w:rsid w:val="00F10255"/>
    <w:rsid w:val="00F10AB1"/>
    <w:rsid w:val="00F10BB5"/>
    <w:rsid w:val="00F114A1"/>
    <w:rsid w:val="00F11C12"/>
    <w:rsid w:val="00F11D35"/>
    <w:rsid w:val="00F11DA6"/>
    <w:rsid w:val="00F11DD8"/>
    <w:rsid w:val="00F11FEB"/>
    <w:rsid w:val="00F121A3"/>
    <w:rsid w:val="00F12286"/>
    <w:rsid w:val="00F1322F"/>
    <w:rsid w:val="00F13278"/>
    <w:rsid w:val="00F13F3C"/>
    <w:rsid w:val="00F13FF9"/>
    <w:rsid w:val="00F14A1C"/>
    <w:rsid w:val="00F15580"/>
    <w:rsid w:val="00F15623"/>
    <w:rsid w:val="00F15857"/>
    <w:rsid w:val="00F158F9"/>
    <w:rsid w:val="00F15BA5"/>
    <w:rsid w:val="00F15CE3"/>
    <w:rsid w:val="00F169F8"/>
    <w:rsid w:val="00F1784D"/>
    <w:rsid w:val="00F17929"/>
    <w:rsid w:val="00F17C26"/>
    <w:rsid w:val="00F17DE9"/>
    <w:rsid w:val="00F17F4C"/>
    <w:rsid w:val="00F2063C"/>
    <w:rsid w:val="00F210F2"/>
    <w:rsid w:val="00F21491"/>
    <w:rsid w:val="00F2248B"/>
    <w:rsid w:val="00F229E5"/>
    <w:rsid w:val="00F22CB9"/>
    <w:rsid w:val="00F2306B"/>
    <w:rsid w:val="00F2335A"/>
    <w:rsid w:val="00F237B0"/>
    <w:rsid w:val="00F24C7A"/>
    <w:rsid w:val="00F24FC5"/>
    <w:rsid w:val="00F254B8"/>
    <w:rsid w:val="00F25EBB"/>
    <w:rsid w:val="00F26474"/>
    <w:rsid w:val="00F2676F"/>
    <w:rsid w:val="00F278B1"/>
    <w:rsid w:val="00F27E5C"/>
    <w:rsid w:val="00F27F2E"/>
    <w:rsid w:val="00F27F58"/>
    <w:rsid w:val="00F30830"/>
    <w:rsid w:val="00F30AAA"/>
    <w:rsid w:val="00F310A0"/>
    <w:rsid w:val="00F316B4"/>
    <w:rsid w:val="00F32302"/>
    <w:rsid w:val="00F33BC6"/>
    <w:rsid w:val="00F34603"/>
    <w:rsid w:val="00F34C2B"/>
    <w:rsid w:val="00F34F0B"/>
    <w:rsid w:val="00F34FD0"/>
    <w:rsid w:val="00F35307"/>
    <w:rsid w:val="00F35321"/>
    <w:rsid w:val="00F35371"/>
    <w:rsid w:val="00F358AC"/>
    <w:rsid w:val="00F36504"/>
    <w:rsid w:val="00F40C74"/>
    <w:rsid w:val="00F41178"/>
    <w:rsid w:val="00F41875"/>
    <w:rsid w:val="00F41F27"/>
    <w:rsid w:val="00F41F62"/>
    <w:rsid w:val="00F42952"/>
    <w:rsid w:val="00F433F7"/>
    <w:rsid w:val="00F435FD"/>
    <w:rsid w:val="00F43A68"/>
    <w:rsid w:val="00F4411F"/>
    <w:rsid w:val="00F44E20"/>
    <w:rsid w:val="00F44F89"/>
    <w:rsid w:val="00F45144"/>
    <w:rsid w:val="00F45806"/>
    <w:rsid w:val="00F45BDA"/>
    <w:rsid w:val="00F45F3F"/>
    <w:rsid w:val="00F463AA"/>
    <w:rsid w:val="00F47300"/>
    <w:rsid w:val="00F4774D"/>
    <w:rsid w:val="00F4777D"/>
    <w:rsid w:val="00F5054B"/>
    <w:rsid w:val="00F5089A"/>
    <w:rsid w:val="00F51BE5"/>
    <w:rsid w:val="00F538F2"/>
    <w:rsid w:val="00F5410A"/>
    <w:rsid w:val="00F54938"/>
    <w:rsid w:val="00F54DFD"/>
    <w:rsid w:val="00F550E2"/>
    <w:rsid w:val="00F55FD7"/>
    <w:rsid w:val="00F5620C"/>
    <w:rsid w:val="00F56513"/>
    <w:rsid w:val="00F5681B"/>
    <w:rsid w:val="00F56C40"/>
    <w:rsid w:val="00F572B5"/>
    <w:rsid w:val="00F5748E"/>
    <w:rsid w:val="00F576F7"/>
    <w:rsid w:val="00F60038"/>
    <w:rsid w:val="00F602E1"/>
    <w:rsid w:val="00F608F2"/>
    <w:rsid w:val="00F60EFC"/>
    <w:rsid w:val="00F6165E"/>
    <w:rsid w:val="00F6213A"/>
    <w:rsid w:val="00F62292"/>
    <w:rsid w:val="00F62387"/>
    <w:rsid w:val="00F6246B"/>
    <w:rsid w:val="00F63275"/>
    <w:rsid w:val="00F63401"/>
    <w:rsid w:val="00F63E12"/>
    <w:rsid w:val="00F642F2"/>
    <w:rsid w:val="00F64F56"/>
    <w:rsid w:val="00F651CD"/>
    <w:rsid w:val="00F659B0"/>
    <w:rsid w:val="00F65A07"/>
    <w:rsid w:val="00F65BCE"/>
    <w:rsid w:val="00F662AB"/>
    <w:rsid w:val="00F66470"/>
    <w:rsid w:val="00F670ED"/>
    <w:rsid w:val="00F67A04"/>
    <w:rsid w:val="00F70840"/>
    <w:rsid w:val="00F7119D"/>
    <w:rsid w:val="00F713F0"/>
    <w:rsid w:val="00F7150C"/>
    <w:rsid w:val="00F7192F"/>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7091"/>
    <w:rsid w:val="00F7714E"/>
    <w:rsid w:val="00F77680"/>
    <w:rsid w:val="00F77D25"/>
    <w:rsid w:val="00F77E9D"/>
    <w:rsid w:val="00F806FA"/>
    <w:rsid w:val="00F80BC5"/>
    <w:rsid w:val="00F814E9"/>
    <w:rsid w:val="00F815E9"/>
    <w:rsid w:val="00F8192B"/>
    <w:rsid w:val="00F81B90"/>
    <w:rsid w:val="00F83EE3"/>
    <w:rsid w:val="00F84A33"/>
    <w:rsid w:val="00F85309"/>
    <w:rsid w:val="00F8595D"/>
    <w:rsid w:val="00F85A01"/>
    <w:rsid w:val="00F85BD5"/>
    <w:rsid w:val="00F85DDA"/>
    <w:rsid w:val="00F864B6"/>
    <w:rsid w:val="00F86A2B"/>
    <w:rsid w:val="00F86CC8"/>
    <w:rsid w:val="00F86DFA"/>
    <w:rsid w:val="00F87512"/>
    <w:rsid w:val="00F877F0"/>
    <w:rsid w:val="00F909D6"/>
    <w:rsid w:val="00F921F2"/>
    <w:rsid w:val="00F9250E"/>
    <w:rsid w:val="00F92F45"/>
    <w:rsid w:val="00F93253"/>
    <w:rsid w:val="00F93335"/>
    <w:rsid w:val="00F9375A"/>
    <w:rsid w:val="00F9395F"/>
    <w:rsid w:val="00F93B83"/>
    <w:rsid w:val="00F93F4E"/>
    <w:rsid w:val="00F94549"/>
    <w:rsid w:val="00F94734"/>
    <w:rsid w:val="00F95512"/>
    <w:rsid w:val="00F95657"/>
    <w:rsid w:val="00F95F53"/>
    <w:rsid w:val="00F9691A"/>
    <w:rsid w:val="00F969D5"/>
    <w:rsid w:val="00F97D6F"/>
    <w:rsid w:val="00F97DB7"/>
    <w:rsid w:val="00F97F85"/>
    <w:rsid w:val="00FA02AF"/>
    <w:rsid w:val="00FA03AA"/>
    <w:rsid w:val="00FA04BB"/>
    <w:rsid w:val="00FA0730"/>
    <w:rsid w:val="00FA0BB7"/>
    <w:rsid w:val="00FA139D"/>
    <w:rsid w:val="00FA1843"/>
    <w:rsid w:val="00FA2BBC"/>
    <w:rsid w:val="00FA2E42"/>
    <w:rsid w:val="00FA2E79"/>
    <w:rsid w:val="00FA39A5"/>
    <w:rsid w:val="00FA3CE1"/>
    <w:rsid w:val="00FA3F95"/>
    <w:rsid w:val="00FA4B20"/>
    <w:rsid w:val="00FA5AC1"/>
    <w:rsid w:val="00FA5BE8"/>
    <w:rsid w:val="00FA5FD7"/>
    <w:rsid w:val="00FA62C1"/>
    <w:rsid w:val="00FA6979"/>
    <w:rsid w:val="00FA6F58"/>
    <w:rsid w:val="00FA74FC"/>
    <w:rsid w:val="00FA7852"/>
    <w:rsid w:val="00FB062E"/>
    <w:rsid w:val="00FB082D"/>
    <w:rsid w:val="00FB16C6"/>
    <w:rsid w:val="00FB1F93"/>
    <w:rsid w:val="00FB212B"/>
    <w:rsid w:val="00FB26F5"/>
    <w:rsid w:val="00FB2DAB"/>
    <w:rsid w:val="00FB321F"/>
    <w:rsid w:val="00FB33D8"/>
    <w:rsid w:val="00FB3771"/>
    <w:rsid w:val="00FB38DD"/>
    <w:rsid w:val="00FB4048"/>
    <w:rsid w:val="00FB533A"/>
    <w:rsid w:val="00FB5549"/>
    <w:rsid w:val="00FB5D5F"/>
    <w:rsid w:val="00FB72DE"/>
    <w:rsid w:val="00FB7AA3"/>
    <w:rsid w:val="00FB7D1E"/>
    <w:rsid w:val="00FB7D4B"/>
    <w:rsid w:val="00FC06C2"/>
    <w:rsid w:val="00FC0D0A"/>
    <w:rsid w:val="00FC0E93"/>
    <w:rsid w:val="00FC0FC1"/>
    <w:rsid w:val="00FC110F"/>
    <w:rsid w:val="00FC1976"/>
    <w:rsid w:val="00FC1A2D"/>
    <w:rsid w:val="00FC21D9"/>
    <w:rsid w:val="00FC25FC"/>
    <w:rsid w:val="00FC275A"/>
    <w:rsid w:val="00FC2858"/>
    <w:rsid w:val="00FC2EC9"/>
    <w:rsid w:val="00FC31BD"/>
    <w:rsid w:val="00FC33FD"/>
    <w:rsid w:val="00FC41B7"/>
    <w:rsid w:val="00FC4322"/>
    <w:rsid w:val="00FC4C02"/>
    <w:rsid w:val="00FC4DC2"/>
    <w:rsid w:val="00FC5128"/>
    <w:rsid w:val="00FC5A9D"/>
    <w:rsid w:val="00FC68F8"/>
    <w:rsid w:val="00FC723A"/>
    <w:rsid w:val="00FD00B0"/>
    <w:rsid w:val="00FD0603"/>
    <w:rsid w:val="00FD0CF4"/>
    <w:rsid w:val="00FD1AB7"/>
    <w:rsid w:val="00FD1F0E"/>
    <w:rsid w:val="00FD2207"/>
    <w:rsid w:val="00FD2560"/>
    <w:rsid w:val="00FD2701"/>
    <w:rsid w:val="00FD278C"/>
    <w:rsid w:val="00FD2BDF"/>
    <w:rsid w:val="00FD3EF2"/>
    <w:rsid w:val="00FD5B36"/>
    <w:rsid w:val="00FD60E9"/>
    <w:rsid w:val="00FD6620"/>
    <w:rsid w:val="00FD74A7"/>
    <w:rsid w:val="00FD7BC6"/>
    <w:rsid w:val="00FD7D7C"/>
    <w:rsid w:val="00FE024C"/>
    <w:rsid w:val="00FE07E4"/>
    <w:rsid w:val="00FE0EAA"/>
    <w:rsid w:val="00FE156B"/>
    <w:rsid w:val="00FE2536"/>
    <w:rsid w:val="00FE2865"/>
    <w:rsid w:val="00FE343F"/>
    <w:rsid w:val="00FE44B0"/>
    <w:rsid w:val="00FE46AF"/>
    <w:rsid w:val="00FE4FFC"/>
    <w:rsid w:val="00FE5983"/>
    <w:rsid w:val="00FE5B66"/>
    <w:rsid w:val="00FE6689"/>
    <w:rsid w:val="00FE69AF"/>
    <w:rsid w:val="00FE7016"/>
    <w:rsid w:val="00FE7044"/>
    <w:rsid w:val="00FE723A"/>
    <w:rsid w:val="00FE77D1"/>
    <w:rsid w:val="00FE7987"/>
    <w:rsid w:val="00FF01C9"/>
    <w:rsid w:val="00FF07EA"/>
    <w:rsid w:val="00FF104B"/>
    <w:rsid w:val="00FF10CF"/>
    <w:rsid w:val="00FF1252"/>
    <w:rsid w:val="00FF1E4C"/>
    <w:rsid w:val="00FF1FCD"/>
    <w:rsid w:val="00FF209C"/>
    <w:rsid w:val="00FF2166"/>
    <w:rsid w:val="00FF2475"/>
    <w:rsid w:val="00FF24EF"/>
    <w:rsid w:val="00FF286D"/>
    <w:rsid w:val="00FF2C89"/>
    <w:rsid w:val="00FF2FF8"/>
    <w:rsid w:val="00FF33C1"/>
    <w:rsid w:val="00FF33DE"/>
    <w:rsid w:val="00FF387F"/>
    <w:rsid w:val="00FF3954"/>
    <w:rsid w:val="00FF3B4B"/>
    <w:rsid w:val="00FF3D23"/>
    <w:rsid w:val="00FF3F1E"/>
    <w:rsid w:val="00FF43B1"/>
    <w:rsid w:val="00FF5117"/>
    <w:rsid w:val="00FF5F17"/>
    <w:rsid w:val="00FF6159"/>
    <w:rsid w:val="00FF6537"/>
    <w:rsid w:val="00FF7554"/>
    <w:rsid w:val="00FF7998"/>
    <w:rsid w:val="00FF7D5A"/>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7A55CD4D"/>
  <w15:docId w15:val="{55774F30-1A69-439C-8395-136F0257A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553F1"/>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ind w:left="432"/>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ind w:left="576"/>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ind w:left="720"/>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ind w:left="1418" w:hanging="1418"/>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ind w:left="1576" w:hanging="1576"/>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ind w:left="1701" w:hanging="1701"/>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ind w:left="1985" w:hanging="1985"/>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ilvl w:val="1"/>
        <w:numId w:val="40"/>
      </w:numPr>
      <w:spacing w:before="12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
    <w:basedOn w:val="Normlny"/>
    <w:link w:val="TextpoznmkypodiarouChar"/>
    <w:uiPriority w:val="99"/>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uiPriority w:val="99"/>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4"/>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102"/>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102"/>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102"/>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102"/>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rsid w:val="004206D2"/>
    <w:pPr>
      <w:numPr>
        <w:ilvl w:val="4"/>
        <w:numId w:val="102"/>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rsid w:val="004206D2"/>
    <w:pPr>
      <w:numPr>
        <w:ilvl w:val="5"/>
      </w:numPr>
      <w:tabs>
        <w:tab w:val="clear" w:pos="3600"/>
      </w:tabs>
      <w:outlineLvl w:val="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http://www.zbierka.sk/sk/predpisy/401-2012-z-z.p-34960.pdf"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vo.sep@minv.sk" TargetMode="Externa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openxmlformats.org/officeDocument/2006/relationships/hyperlink" Target="http://www.employment.gov.sk/filemanager/opatrenie-248_2012zz.pdf"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opevs.eu" TargetMode="External"/><Relationship Id="rId20" Type="http://schemas.openxmlformats.org/officeDocument/2006/relationships/hyperlink" Target="mailto:vo.sep@minv.sk"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opevs.eu" TargetMode="External"/><Relationship Id="rId5" Type="http://schemas.openxmlformats.org/officeDocument/2006/relationships/numbering" Target="numbering.xml"/><Relationship Id="rId15" Type="http://schemas.openxmlformats.org/officeDocument/2006/relationships/hyperlink" Target="http://www.opevs.eu" TargetMode="External"/><Relationship Id="rId23" Type="http://schemas.openxmlformats.org/officeDocument/2006/relationships/hyperlink" Target="mailto:vo.sep@minv.sk" TargetMode="Externa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www.partnerskadohoda.gov.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opevs.eu" TargetMode="External"/><Relationship Id="rId22" Type="http://schemas.openxmlformats.org/officeDocument/2006/relationships/hyperlink" Target="http://www.minv.sk/?usmernenia-riadiaceho-organu"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uvo.gov.sk/legislativametodika-dohlad/metodicke-usmernenia/vseobecne-metodicke-usmernenia-zakon-c-252006-z-z--4bc.html"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ec.europa.eu/chafea/documents/consumers/exo-2015-rules-reimbursement_en.pdf" TargetMode="External"/><Relationship Id="rId5" Type="http://schemas.openxmlformats.org/officeDocument/2006/relationships/hyperlink" Target="http://uvo.gov.sk/verejny-obstaravatel-obstaravatel/vseobecne-informacie/zoznam-kompletnej-dokumentacie-vo-vo-386.html" TargetMode="External"/><Relationship Id="rId4" Type="http://schemas.openxmlformats.org/officeDocument/2006/relationships/hyperlink" Target="http://uvo.gov.sk/verejny-obstaravatel-obstaravatel/vseobecne-informacie/zoznam-kompletnej-dokumentacie-vo-vo-386.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89AFD-139F-4F9A-995D-553CFEAE33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3CF51FA-15D2-449C-9CCC-BB95CBF0A4DE}">
  <ds:schemaRefs>
    <ds:schemaRef ds:uri="http://schemas.microsoft.com/office/infopath/2007/PartnerControls"/>
    <ds:schemaRef ds:uri="http://schemas.openxmlformats.org/package/2006/metadata/core-properties"/>
    <ds:schemaRef ds:uri="http://schemas.microsoft.com/office/2006/documentManagement/types"/>
    <ds:schemaRef ds:uri="http://schemas.microsoft.com/office/2006/metadata/properties"/>
    <ds:schemaRef ds:uri="http://purl.org/dc/term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F968B888-AF46-4209-AC0C-A06AEC02D859}">
  <ds:schemaRefs>
    <ds:schemaRef ds:uri="http://schemas.microsoft.com/sharepoint/v3/contenttype/forms"/>
  </ds:schemaRefs>
</ds:datastoreItem>
</file>

<file path=customXml/itemProps4.xml><?xml version="1.0" encoding="utf-8"?>
<ds:datastoreItem xmlns:ds="http://schemas.openxmlformats.org/officeDocument/2006/customXml" ds:itemID="{BDC636F4-3E76-4292-BD0B-67B2D3CE7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135</Pages>
  <Words>67183</Words>
  <Characters>382949</Characters>
  <Application>Microsoft Office Word</Application>
  <DocSecurity>0</DocSecurity>
  <Lines>3191</Lines>
  <Paragraphs>898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449234</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Martina Orolínová</dc:creator>
  <cp:lastModifiedBy>Zuzana Hušeková</cp:lastModifiedBy>
  <cp:revision>2</cp:revision>
  <cp:lastPrinted>2016-01-14T08:18:00Z</cp:lastPrinted>
  <dcterms:created xsi:type="dcterms:W3CDTF">2017-02-27T12:06:00Z</dcterms:created>
  <dcterms:modified xsi:type="dcterms:W3CDTF">2017-02-27T12:06:00Z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